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BD06" w14:textId="77777777" w:rsidR="0049453C" w:rsidRDefault="0049453C" w:rsidP="00391659">
      <w:pPr>
        <w:pStyle w:val="Title"/>
        <w:suppressLineNumbers/>
        <w:jc w:val="center"/>
      </w:pPr>
    </w:p>
    <w:p w14:paraId="08FD9484" w14:textId="77777777" w:rsidR="0049453C" w:rsidRDefault="0049453C" w:rsidP="00391659">
      <w:pPr>
        <w:pStyle w:val="Title"/>
        <w:suppressLineNumbers/>
        <w:jc w:val="center"/>
      </w:pPr>
    </w:p>
    <w:p w14:paraId="7D098462" w14:textId="77777777" w:rsidR="0049453C" w:rsidRDefault="0049453C" w:rsidP="00391659">
      <w:pPr>
        <w:pStyle w:val="Title"/>
        <w:suppressLineNumbers/>
        <w:jc w:val="center"/>
      </w:pPr>
    </w:p>
    <w:p w14:paraId="10A56E0E" w14:textId="2285AB4E" w:rsidR="0049453C" w:rsidRDefault="0049453C" w:rsidP="00566E14">
      <w:pPr>
        <w:pStyle w:val="Title"/>
        <w:suppressLineNumbers/>
        <w:jc w:val="center"/>
      </w:pPr>
      <w:r w:rsidRPr="00CC1AD9">
        <w:t>The Intersection of Total and Wildland Fire-Attributed PM</w:t>
      </w:r>
      <w:r w:rsidRPr="00881422">
        <w:rPr>
          <w:vertAlign w:val="subscript"/>
        </w:rPr>
        <w:t>2.5</w:t>
      </w:r>
      <w:r w:rsidRPr="00CC1AD9">
        <w:t xml:space="preserve"> Exposure Disparities in the United States</w:t>
      </w:r>
    </w:p>
    <w:p w14:paraId="67042078" w14:textId="77777777" w:rsidR="003F3316" w:rsidRPr="003F3316" w:rsidRDefault="003F3316" w:rsidP="00391659">
      <w:pPr>
        <w:suppressLineNumbers/>
      </w:pPr>
    </w:p>
    <w:p w14:paraId="357BD3F2" w14:textId="77777777" w:rsidR="0049453C" w:rsidRDefault="0049453C" w:rsidP="00566E14">
      <w:pPr>
        <w:suppressLineNumbers/>
        <w:spacing w:line="240" w:lineRule="auto"/>
        <w:jc w:val="center"/>
        <w:rPr>
          <w:i/>
          <w:iCs/>
          <w:vertAlign w:val="superscript"/>
        </w:rPr>
      </w:pPr>
      <w:r w:rsidRPr="00CC1AD9">
        <w:rPr>
          <w:i/>
          <w:iCs/>
        </w:rPr>
        <w:t xml:space="preserve">R. Byron </w:t>
      </w:r>
      <w:proofErr w:type="spellStart"/>
      <w:r w:rsidRPr="00CC1AD9">
        <w:rPr>
          <w:i/>
          <w:iCs/>
        </w:rPr>
        <w:t>Rice</w:t>
      </w:r>
      <w:r w:rsidRPr="00CC1AD9">
        <w:rPr>
          <w:i/>
          <w:iCs/>
          <w:vertAlign w:val="superscript"/>
        </w:rPr>
        <w:t>ab</w:t>
      </w:r>
      <w:proofErr w:type="spellEnd"/>
      <w:r w:rsidRPr="00CC1AD9">
        <w:rPr>
          <w:i/>
          <w:iCs/>
        </w:rPr>
        <w:t xml:space="preserve">, Jason D. </w:t>
      </w:r>
      <w:proofErr w:type="spellStart"/>
      <w:r w:rsidRPr="00CC1AD9">
        <w:rPr>
          <w:i/>
          <w:iCs/>
        </w:rPr>
        <w:t>Sacks</w:t>
      </w:r>
      <w:r w:rsidRPr="00CC1AD9">
        <w:rPr>
          <w:i/>
          <w:iCs/>
          <w:vertAlign w:val="superscript"/>
        </w:rPr>
        <w:t>a</w:t>
      </w:r>
      <w:proofErr w:type="spellEnd"/>
      <w:r w:rsidRPr="00CC1AD9">
        <w:rPr>
          <w:i/>
          <w:iCs/>
        </w:rPr>
        <w:t xml:space="preserve">, Kirk R. </w:t>
      </w:r>
      <w:proofErr w:type="spellStart"/>
      <w:r w:rsidRPr="00CC1AD9">
        <w:rPr>
          <w:i/>
          <w:iCs/>
        </w:rPr>
        <w:t>Baker</w:t>
      </w:r>
      <w:r w:rsidRPr="00CC1AD9">
        <w:rPr>
          <w:i/>
          <w:iCs/>
          <w:vertAlign w:val="superscript"/>
        </w:rPr>
        <w:t>c</w:t>
      </w:r>
      <w:proofErr w:type="spellEnd"/>
      <w:r w:rsidRPr="00CC1AD9">
        <w:rPr>
          <w:i/>
          <w:iCs/>
        </w:rPr>
        <w:t xml:space="preserve">, Stephen D. </w:t>
      </w:r>
      <w:proofErr w:type="spellStart"/>
      <w:r w:rsidRPr="00CC1AD9">
        <w:rPr>
          <w:i/>
          <w:iCs/>
        </w:rPr>
        <w:t>LeDuc</w:t>
      </w:r>
      <w:r w:rsidRPr="00CC1AD9">
        <w:rPr>
          <w:i/>
          <w:iCs/>
          <w:vertAlign w:val="superscript"/>
        </w:rPr>
        <w:t>a</w:t>
      </w:r>
      <w:proofErr w:type="spellEnd"/>
      <w:r w:rsidRPr="00CC1AD9">
        <w:rPr>
          <w:i/>
          <w:iCs/>
        </w:rPr>
        <w:t xml:space="preserve">, J. Jason </w:t>
      </w:r>
      <w:proofErr w:type="spellStart"/>
      <w:r w:rsidRPr="00CC1AD9">
        <w:rPr>
          <w:i/>
          <w:iCs/>
        </w:rPr>
        <w:t>West</w:t>
      </w:r>
      <w:r w:rsidRPr="00CC1AD9">
        <w:rPr>
          <w:i/>
          <w:iCs/>
          <w:vertAlign w:val="superscript"/>
        </w:rPr>
        <w:t>b</w:t>
      </w:r>
      <w:proofErr w:type="spellEnd"/>
    </w:p>
    <w:p w14:paraId="5884DDEE" w14:textId="77777777" w:rsidR="0084473D" w:rsidRPr="00CC1AD9" w:rsidRDefault="0084473D" w:rsidP="00391659">
      <w:pPr>
        <w:suppressLineNumbers/>
        <w:spacing w:line="240" w:lineRule="auto"/>
        <w:jc w:val="center"/>
        <w:rPr>
          <w:i/>
          <w:iCs/>
          <w:vertAlign w:val="superscript"/>
        </w:rPr>
      </w:pPr>
    </w:p>
    <w:p w14:paraId="6A7EC1FA" w14:textId="77777777" w:rsidR="0049453C" w:rsidRDefault="0049453C" w:rsidP="00391659">
      <w:pPr>
        <w:suppressLineNumbers/>
        <w:spacing w:line="240" w:lineRule="auto"/>
      </w:pPr>
      <w:proofErr w:type="spellStart"/>
      <w:r w:rsidRPr="00CC1AD9">
        <w:rPr>
          <w:vertAlign w:val="superscript"/>
        </w:rPr>
        <w:t>a</w:t>
      </w:r>
      <w:r w:rsidRPr="009D6014">
        <w:t>Center</w:t>
      </w:r>
      <w:proofErr w:type="spellEnd"/>
      <w:r w:rsidRPr="00881422">
        <w:t xml:space="preserve"> for Public Health and Environmental Assessment,</w:t>
      </w:r>
      <w:r>
        <w:rPr>
          <w:vertAlign w:val="superscript"/>
        </w:rPr>
        <w:t xml:space="preserve"> </w:t>
      </w:r>
      <w:r w:rsidRPr="00CC1AD9">
        <w:t xml:space="preserve">Office of Research and Development, U.S. Environmental Protection Agency, </w:t>
      </w:r>
      <w:r>
        <w:t>Research Triangle Park</w:t>
      </w:r>
      <w:r w:rsidRPr="00CC1AD9">
        <w:t>, North Carolina, USA.</w:t>
      </w:r>
    </w:p>
    <w:p w14:paraId="1BE49693" w14:textId="77777777" w:rsidR="0049453C" w:rsidRDefault="0049453C" w:rsidP="00391659">
      <w:pPr>
        <w:suppressLineNumbers/>
        <w:spacing w:line="240" w:lineRule="auto"/>
      </w:pPr>
      <w:proofErr w:type="spellStart"/>
      <w:r w:rsidRPr="00CC1AD9">
        <w:rPr>
          <w:vertAlign w:val="superscript"/>
        </w:rPr>
        <w:t>b</w:t>
      </w:r>
      <w:r w:rsidRPr="00CC1AD9">
        <w:t>Department</w:t>
      </w:r>
      <w:proofErr w:type="spellEnd"/>
      <w:r w:rsidRPr="00CC1AD9">
        <w:t xml:space="preserve"> of Environmental Sciences and Engineering, Gillings School of Global Public Health, University of North Carolina, Chapel Hill, North Carolina, USA</w:t>
      </w:r>
    </w:p>
    <w:p w14:paraId="2B713775" w14:textId="1CCDD9E9" w:rsidR="0049453C" w:rsidRDefault="0049453C" w:rsidP="00391659">
      <w:pPr>
        <w:suppressLineNumbers/>
        <w:spacing w:line="240" w:lineRule="auto"/>
      </w:pPr>
      <w:proofErr w:type="spellStart"/>
      <w:r w:rsidRPr="00CC1AD9">
        <w:rPr>
          <w:vertAlign w:val="superscript"/>
        </w:rPr>
        <w:t>c</w:t>
      </w:r>
      <w:r w:rsidR="00566E14" w:rsidRPr="009D6014">
        <w:t>Center</w:t>
      </w:r>
      <w:proofErr w:type="spellEnd"/>
      <w:r w:rsidR="00566E14" w:rsidRPr="00881422">
        <w:t xml:space="preserve"> for </w:t>
      </w:r>
      <w:r w:rsidR="007E4C75">
        <w:t>Environmental Measurement and Modeling</w:t>
      </w:r>
      <w:r w:rsidR="00566E14" w:rsidRPr="00881422">
        <w:t>,</w:t>
      </w:r>
      <w:r w:rsidR="00566E14">
        <w:rPr>
          <w:vertAlign w:val="superscript"/>
        </w:rPr>
        <w:t xml:space="preserve"> </w:t>
      </w:r>
      <w:r w:rsidR="00566E14" w:rsidRPr="00CC1AD9">
        <w:t xml:space="preserve">Office of Research and Development, U.S. Environmental Protection Agency, </w:t>
      </w:r>
      <w:r w:rsidR="00566E14">
        <w:t>Research Triangle Park</w:t>
      </w:r>
      <w:r w:rsidR="00566E14" w:rsidRPr="00CC1AD9">
        <w:t>, North Carolina, USA.</w:t>
      </w:r>
    </w:p>
    <w:p w14:paraId="580AEBF5" w14:textId="56736280" w:rsidR="00CC1AD9" w:rsidRDefault="000C279A" w:rsidP="00391659">
      <w:pPr>
        <w:suppressLineNumbers/>
        <w:spacing w:line="259" w:lineRule="auto"/>
        <w:rPr>
          <w:rFonts w:cs="Arial"/>
        </w:rPr>
      </w:pPr>
      <w:r>
        <w:rPr>
          <w:rFonts w:cs="Arial"/>
        </w:rPr>
        <w:br w:type="page"/>
      </w:r>
    </w:p>
    <w:p w14:paraId="54D96532" w14:textId="4E42E704" w:rsidR="00381901" w:rsidRPr="00161599" w:rsidRDefault="00E51A76" w:rsidP="00356A13">
      <w:pPr>
        <w:pStyle w:val="Heading1"/>
        <w:numPr>
          <w:ilvl w:val="0"/>
          <w:numId w:val="0"/>
        </w:numPr>
      </w:pPr>
      <w:commentRangeStart w:id="0"/>
      <w:r>
        <w:lastRenderedPageBreak/>
        <w:t>Abstract</w:t>
      </w:r>
      <w:commentRangeEnd w:id="0"/>
      <w:r w:rsidR="00C63F54">
        <w:rPr>
          <w:rStyle w:val="CommentReference"/>
          <w:rFonts w:eastAsiaTheme="minorHAnsi" w:cstheme="minorBidi"/>
          <w:b w:val="0"/>
          <w:color w:val="auto"/>
        </w:rPr>
        <w:commentReference w:id="0"/>
      </w:r>
    </w:p>
    <w:p w14:paraId="6F39064B" w14:textId="77777777" w:rsidR="00136ACC" w:rsidRDefault="00381901" w:rsidP="004F0E3B">
      <w:pPr>
        <w:rPr>
          <w:ins w:id="1" w:author="Rice, Byron" w:date="2024-05-09T15:53:00Z"/>
          <w:rFonts w:cs="Arial"/>
          <w:color w:val="000000"/>
        </w:rPr>
      </w:pPr>
      <w:r w:rsidRPr="00161599">
        <w:rPr>
          <w:rStyle w:val="apple-tab-span"/>
          <w:rFonts w:cs="Arial"/>
          <w:color w:val="000000"/>
        </w:rPr>
        <w:t xml:space="preserve">              </w:t>
      </w:r>
      <w:r w:rsidRPr="00161599">
        <w:rPr>
          <w:rFonts w:cs="Arial"/>
          <w:color w:val="000000"/>
        </w:rPr>
        <w:t>Wildland fire smoke exposure is an emerging public health threat, in part due to climate change. Previous research demonstrated disparities in fine particulate matter (PM</w:t>
      </w:r>
      <w:r w:rsidRPr="00161599">
        <w:rPr>
          <w:rFonts w:cs="Arial"/>
          <w:color w:val="000000"/>
          <w:vertAlign w:val="subscript"/>
        </w:rPr>
        <w:t>2.5</w:t>
      </w:r>
      <w:r w:rsidRPr="00161599">
        <w:rPr>
          <w:rFonts w:cs="Arial"/>
          <w:color w:val="000000"/>
        </w:rPr>
        <w:t>) exposure, with Black people, among others, exposed to higher concentrations. We investigate the additional PM</w:t>
      </w:r>
      <w:r w:rsidRPr="00161599">
        <w:rPr>
          <w:rFonts w:cs="Arial"/>
          <w:color w:val="000000"/>
          <w:vertAlign w:val="subscript"/>
        </w:rPr>
        <w:t>2.5 </w:t>
      </w:r>
      <w:r w:rsidRPr="00161599">
        <w:rPr>
          <w:rFonts w:cs="Arial"/>
          <w:color w:val="000000"/>
        </w:rPr>
        <w:t>burden contributed by wildland fire smoke in the contiguous United States by race, ethnicity, urbanicity, per-capita income, and language spoken at home, using modeled total, non-fire, and fire PM</w:t>
      </w:r>
      <w:r w:rsidRPr="00161599">
        <w:rPr>
          <w:rFonts w:cs="Arial"/>
          <w:color w:val="000000"/>
          <w:vertAlign w:val="subscript"/>
        </w:rPr>
        <w:t>2.5</w:t>
      </w:r>
      <w:r w:rsidRPr="00161599">
        <w:rPr>
          <w:rFonts w:cs="Arial"/>
          <w:color w:val="000000"/>
        </w:rPr>
        <w:t> from 2007 to 2018. Wildland fires contributed 7% to 14% of total PM</w:t>
      </w:r>
      <w:r w:rsidRPr="00161599">
        <w:rPr>
          <w:rFonts w:cs="Arial"/>
          <w:color w:val="000000"/>
          <w:vertAlign w:val="subscript"/>
        </w:rPr>
        <w:t>2.5</w:t>
      </w:r>
      <w:r w:rsidRPr="00161599">
        <w:rPr>
          <w:rFonts w:cs="Arial"/>
          <w:color w:val="000000"/>
        </w:rPr>
        <w:t> annually, while non-fire PM</w:t>
      </w:r>
      <w:r w:rsidRPr="00161599">
        <w:rPr>
          <w:rFonts w:cs="Arial"/>
          <w:color w:val="000000"/>
          <w:vertAlign w:val="subscript"/>
        </w:rPr>
        <w:t>2.5 </w:t>
      </w:r>
      <w:r w:rsidRPr="00161599">
        <w:rPr>
          <w:rFonts w:cs="Arial"/>
          <w:color w:val="000000"/>
        </w:rPr>
        <w:t>declined 24%. Wildland fires cause greater PM</w:t>
      </w:r>
      <w:r w:rsidRPr="00161599">
        <w:rPr>
          <w:rFonts w:cs="Arial"/>
          <w:color w:val="000000"/>
          <w:vertAlign w:val="subscript"/>
        </w:rPr>
        <w:t>2.5</w:t>
      </w:r>
      <w:r w:rsidRPr="00161599">
        <w:rPr>
          <w:rFonts w:cs="Arial"/>
          <w:color w:val="000000"/>
        </w:rPr>
        <w:t> exposure for Black and Native American people, and those who live in non-urban and low-income areas. Disparities in 2007 to 2018 average non-fire PM</w:t>
      </w:r>
      <w:r w:rsidRPr="00161599">
        <w:rPr>
          <w:rFonts w:cs="Arial"/>
          <w:color w:val="000000"/>
          <w:vertAlign w:val="subscript"/>
        </w:rPr>
        <w:t>2.5</w:t>
      </w:r>
      <w:r w:rsidRPr="00161599">
        <w:rPr>
          <w:rFonts w:cs="Arial"/>
          <w:color w:val="000000"/>
        </w:rPr>
        <w:t xml:space="preserve"> concentrations where Black people live (9.1 </w:t>
      </w:r>
      <w:proofErr w:type="spellStart"/>
      <w:r w:rsidRPr="00161599">
        <w:rPr>
          <w:rFonts w:cs="Arial"/>
          <w:color w:val="000000"/>
        </w:rPr>
        <w:t>μg</w:t>
      </w:r>
      <w:proofErr w:type="spellEnd"/>
      <w:r w:rsidRPr="00161599">
        <w:rPr>
          <w:rFonts w:cs="Arial"/>
          <w:color w:val="000000"/>
        </w:rPr>
        <w:t>/m</w:t>
      </w:r>
      <w:r w:rsidRPr="00161599">
        <w:rPr>
          <w:rFonts w:cs="Arial"/>
          <w:color w:val="000000"/>
          <w:vertAlign w:val="superscript"/>
        </w:rPr>
        <w:t>3</w:t>
      </w:r>
      <w:r w:rsidRPr="00161599">
        <w:rPr>
          <w:rFonts w:cs="Arial"/>
          <w:color w:val="000000"/>
        </w:rPr>
        <w:t xml:space="preserve">) were further exacerbated by the contributions of fires (1.0 </w:t>
      </w:r>
      <w:proofErr w:type="spellStart"/>
      <w:r w:rsidRPr="00161599">
        <w:rPr>
          <w:rFonts w:cs="Arial"/>
          <w:color w:val="000000"/>
        </w:rPr>
        <w:t>μg</w:t>
      </w:r>
      <w:proofErr w:type="spellEnd"/>
      <w:r w:rsidRPr="00161599">
        <w:rPr>
          <w:rFonts w:cs="Arial"/>
          <w:color w:val="000000"/>
        </w:rPr>
        <w:t>/m</w:t>
      </w:r>
      <w:r w:rsidRPr="00161599">
        <w:rPr>
          <w:rFonts w:cs="Arial"/>
          <w:color w:val="000000"/>
          <w:vertAlign w:val="superscript"/>
        </w:rPr>
        <w:t>3</w:t>
      </w:r>
      <w:r w:rsidRPr="00161599">
        <w:rPr>
          <w:rFonts w:cs="Arial"/>
          <w:color w:val="000000"/>
        </w:rPr>
        <w:t>). These results support efforts by public health agencies and air quality managers to reduce smoke exposure.</w:t>
      </w:r>
      <w:bookmarkStart w:id="2" w:name="_Toc163486669"/>
      <w:bookmarkStart w:id="3" w:name="_Toc163486693"/>
      <w:bookmarkStart w:id="4" w:name="_Toc163633305"/>
      <w:bookmarkEnd w:id="2"/>
      <w:bookmarkEnd w:id="3"/>
      <w:bookmarkEnd w:id="4"/>
    </w:p>
    <w:p w14:paraId="4453E129" w14:textId="77777777" w:rsidR="00E66734" w:rsidRDefault="00136ACC" w:rsidP="004425EC">
      <w:pPr>
        <w:pStyle w:val="Heading1"/>
        <w:numPr>
          <w:ilvl w:val="0"/>
          <w:numId w:val="0"/>
        </w:numPr>
        <w:ind w:left="432" w:hanging="432"/>
        <w:rPr>
          <w:ins w:id="5" w:author="Rice, Byron" w:date="2024-05-09T16:15:00Z"/>
        </w:rPr>
      </w:pPr>
      <w:ins w:id="6" w:author="Rice, Byron" w:date="2024-05-09T15:53:00Z">
        <w:r>
          <w:t>Keywords</w:t>
        </w:r>
      </w:ins>
    </w:p>
    <w:p w14:paraId="004EB5FD" w14:textId="4B444F97" w:rsidR="00AA25B2" w:rsidRPr="00AA25B2" w:rsidRDefault="006E02DB" w:rsidP="00AA25B2">
      <w:pPr>
        <w:rPr>
          <w:ins w:id="7" w:author="Rice, Byron" w:date="2024-05-09T15:53:00Z"/>
        </w:rPr>
      </w:pPr>
      <w:ins w:id="8" w:author="Rice, Byron" w:date="2024-05-09T16:16:00Z">
        <w:r>
          <w:t>Air pollution, w</w:t>
        </w:r>
      </w:ins>
      <w:ins w:id="9" w:author="Rice, Byron" w:date="2024-05-09T16:15:00Z">
        <w:r w:rsidR="00AA25B2">
          <w:t xml:space="preserve">ildland fires, </w:t>
        </w:r>
        <w:r w:rsidR="00F20644">
          <w:t xml:space="preserve">wildfire, prescribed fire, PM2.5, </w:t>
        </w:r>
      </w:ins>
      <w:ins w:id="10" w:author="Rice, Byron" w:date="2024-05-09T16:16:00Z">
        <w:r w:rsidR="00F20644">
          <w:t>exposure disparities</w:t>
        </w:r>
        <w:r>
          <w:t>,</w:t>
        </w:r>
      </w:ins>
      <w:ins w:id="11" w:author="Rice, Byron" w:date="2024-05-09T16:19:00Z">
        <w:r w:rsidR="005F425D">
          <w:t xml:space="preserve"> climate </w:t>
        </w:r>
        <w:r w:rsidR="00DE7565">
          <w:t>change</w:t>
        </w:r>
      </w:ins>
    </w:p>
    <w:p w14:paraId="399F7933" w14:textId="77777777" w:rsidR="00E66734" w:rsidRDefault="00E66734" w:rsidP="004425EC">
      <w:pPr>
        <w:pStyle w:val="Heading1"/>
        <w:numPr>
          <w:ilvl w:val="0"/>
          <w:numId w:val="0"/>
        </w:numPr>
        <w:ind w:left="432" w:hanging="432"/>
        <w:rPr>
          <w:ins w:id="12" w:author="Rice, Byron" w:date="2024-05-09T15:54:00Z"/>
        </w:rPr>
        <w:pPrChange w:id="13" w:author="Rice, Byron" w:date="2024-05-09T16:03:00Z">
          <w:pPr/>
        </w:pPrChange>
      </w:pPr>
      <w:ins w:id="14" w:author="Rice, Byron" w:date="2024-05-09T15:54:00Z">
        <w:r>
          <w:t>Synopsis (~30 words)</w:t>
        </w:r>
      </w:ins>
    </w:p>
    <w:p w14:paraId="2CCD9C18" w14:textId="7DEC0D2E" w:rsidR="00FC608C" w:rsidRPr="00356A13" w:rsidRDefault="004121D0" w:rsidP="004F0E3B">
      <w:pPr>
        <w:rPr>
          <w:rFonts w:cs="Arial"/>
          <w:color w:val="000000"/>
        </w:rPr>
      </w:pPr>
      <w:ins w:id="15" w:author="Rice, Byron" w:date="2024-05-09T16:17:00Z">
        <w:r>
          <w:rPr>
            <w:rFonts w:cs="Arial"/>
            <w:color w:val="000000"/>
          </w:rPr>
          <w:t>This</w:t>
        </w:r>
        <w:r w:rsidR="00CA0C14">
          <w:rPr>
            <w:rFonts w:cs="Arial"/>
            <w:color w:val="000000"/>
          </w:rPr>
          <w:t xml:space="preserve"> study</w:t>
        </w:r>
        <w:r>
          <w:rPr>
            <w:rFonts w:cs="Arial"/>
            <w:color w:val="000000"/>
          </w:rPr>
          <w:t xml:space="preserve"> investigates how wildland fire</w:t>
        </w:r>
      </w:ins>
      <w:ins w:id="16" w:author="Rice, Byron" w:date="2024-05-09T16:53:00Z">
        <w:r w:rsidR="00E16463">
          <w:rPr>
            <w:rFonts w:cs="Arial"/>
            <w:color w:val="000000"/>
          </w:rPr>
          <w:t xml:space="preserve"> smoke</w:t>
        </w:r>
      </w:ins>
      <w:ins w:id="17" w:author="Rice, Byron" w:date="2024-05-09T16:17:00Z">
        <w:r>
          <w:rPr>
            <w:rFonts w:cs="Arial"/>
            <w:color w:val="000000"/>
          </w:rPr>
          <w:t xml:space="preserve"> contribute</w:t>
        </w:r>
      </w:ins>
      <w:ins w:id="18" w:author="Rice, Byron" w:date="2024-05-09T16:53:00Z">
        <w:r w:rsidR="00E16463">
          <w:rPr>
            <w:rFonts w:cs="Arial"/>
            <w:color w:val="000000"/>
          </w:rPr>
          <w:t>s</w:t>
        </w:r>
      </w:ins>
      <w:ins w:id="19" w:author="Rice, Byron" w:date="2024-05-09T16:17:00Z">
        <w:r>
          <w:rPr>
            <w:rFonts w:cs="Arial"/>
            <w:color w:val="000000"/>
          </w:rPr>
          <w:t xml:space="preserve"> to total </w:t>
        </w:r>
        <w:r w:rsidR="008414B5">
          <w:rPr>
            <w:rFonts w:cs="Arial"/>
            <w:color w:val="000000"/>
          </w:rPr>
          <w:t>fine particula</w:t>
        </w:r>
      </w:ins>
      <w:ins w:id="20" w:author="Rice, Byron" w:date="2024-05-09T16:18:00Z">
        <w:r w:rsidR="008414B5">
          <w:rPr>
            <w:rFonts w:cs="Arial"/>
            <w:color w:val="000000"/>
          </w:rPr>
          <w:t xml:space="preserve">te matter exposure for different </w:t>
        </w:r>
      </w:ins>
      <w:ins w:id="21" w:author="Rice, Byron" w:date="2024-05-09T16:19:00Z">
        <w:r w:rsidR="005F425D">
          <w:rPr>
            <w:rFonts w:cs="Arial"/>
            <w:color w:val="000000"/>
          </w:rPr>
          <w:t>population</w:t>
        </w:r>
      </w:ins>
      <w:ins w:id="22" w:author="Rice, Byron" w:date="2024-05-09T16:18:00Z">
        <w:r w:rsidR="008414B5">
          <w:rPr>
            <w:rFonts w:cs="Arial"/>
            <w:color w:val="000000"/>
          </w:rPr>
          <w:t xml:space="preserve"> groups, </w:t>
        </w:r>
        <w:r w:rsidR="001A0D3A">
          <w:rPr>
            <w:rFonts w:cs="Arial"/>
            <w:color w:val="000000"/>
          </w:rPr>
          <w:t xml:space="preserve">aiming to </w:t>
        </w:r>
      </w:ins>
      <w:ins w:id="23" w:author="Rice, Byron" w:date="2024-05-09T16:19:00Z">
        <w:r w:rsidR="001A0D3A">
          <w:rPr>
            <w:rFonts w:cs="Arial"/>
            <w:color w:val="000000"/>
          </w:rPr>
          <w:t xml:space="preserve">inform </w:t>
        </w:r>
      </w:ins>
      <w:ins w:id="24" w:author="Rice, Byron" w:date="2024-05-09T16:18:00Z">
        <w:r w:rsidR="001A0D3A">
          <w:rPr>
            <w:rFonts w:cs="Arial"/>
            <w:color w:val="000000"/>
          </w:rPr>
          <w:t xml:space="preserve">strategies to reduce </w:t>
        </w:r>
      </w:ins>
      <w:ins w:id="25" w:author="Rice, Byron" w:date="2024-05-09T16:19:00Z">
        <w:r w:rsidR="001A0D3A">
          <w:rPr>
            <w:rFonts w:cs="Arial"/>
            <w:color w:val="000000"/>
          </w:rPr>
          <w:t>exposure in the United States.</w:t>
        </w:r>
      </w:ins>
      <w:r w:rsidR="000C279A">
        <w:rPr>
          <w:rFonts w:cs="Arial"/>
          <w:color w:val="000000"/>
        </w:rPr>
        <w:br w:type="page"/>
      </w:r>
    </w:p>
    <w:p w14:paraId="6970B7D6" w14:textId="5E8B6909" w:rsidR="00F92056" w:rsidRPr="00161599" w:rsidRDefault="007E0DC1" w:rsidP="00411A8E">
      <w:pPr>
        <w:pStyle w:val="Heading1"/>
        <w:rPr>
          <w:bCs/>
        </w:rPr>
      </w:pPr>
      <w:bookmarkStart w:id="26" w:name="_Toc164868212"/>
      <w:r w:rsidRPr="00161599">
        <w:lastRenderedPageBreak/>
        <w:t>I</w:t>
      </w:r>
      <w:r w:rsidR="00EB4F8C" w:rsidRPr="00161599">
        <w:t>ntroduction</w:t>
      </w:r>
      <w:bookmarkEnd w:id="26"/>
    </w:p>
    <w:p w14:paraId="24498A19" w14:textId="190C169D" w:rsidR="00F92056" w:rsidRPr="00161599" w:rsidRDefault="002A3523" w:rsidP="009E2E64">
      <w:pPr>
        <w:ind w:firstLine="720"/>
        <w:rPr>
          <w:rFonts w:cs="Arial"/>
        </w:rPr>
      </w:pPr>
      <w:r w:rsidRPr="00161599">
        <w:rPr>
          <w:rFonts w:cs="Arial"/>
        </w:rPr>
        <w:t xml:space="preserve">Due to </w:t>
      </w:r>
      <w:r w:rsidR="008B3343" w:rsidRPr="00161599">
        <w:rPr>
          <w:rFonts w:cs="Arial"/>
        </w:rPr>
        <w:t xml:space="preserve">the </w:t>
      </w:r>
      <w:r w:rsidRPr="00161599">
        <w:rPr>
          <w:rFonts w:cs="Arial"/>
        </w:rPr>
        <w:t xml:space="preserve">successful regulation of </w:t>
      </w:r>
      <w:r w:rsidR="008B3343" w:rsidRPr="00161599">
        <w:rPr>
          <w:rFonts w:cs="Arial"/>
        </w:rPr>
        <w:t>ambient</w:t>
      </w:r>
      <w:r w:rsidRPr="00161599">
        <w:rPr>
          <w:rFonts w:cs="Arial"/>
        </w:rPr>
        <w:t xml:space="preserve"> sources of air pollution </w:t>
      </w:r>
      <w:r w:rsidR="008B3343" w:rsidRPr="00161599">
        <w:rPr>
          <w:rFonts w:cs="Arial"/>
        </w:rPr>
        <w:t>through the Clean Air Act, there has been a substantial improvement in</w:t>
      </w:r>
      <w:r w:rsidR="000D35A9" w:rsidRPr="00161599">
        <w:rPr>
          <w:rFonts w:cs="Arial"/>
        </w:rPr>
        <w:t xml:space="preserve"> United States (US)</w:t>
      </w:r>
      <w:r w:rsidR="008B3343" w:rsidRPr="00161599">
        <w:rPr>
          <w:rFonts w:cs="Arial"/>
        </w:rPr>
        <w:t xml:space="preserve"> air quality over the last three decades</w:t>
      </w:r>
      <w:r w:rsidR="000D35A9" w:rsidRPr="00161599">
        <w:rPr>
          <w:rFonts w:cs="Arial"/>
        </w:rPr>
        <w:t>,</w:t>
      </w:r>
      <w:r w:rsidR="008B3343" w:rsidRPr="00161599">
        <w:rPr>
          <w:rFonts w:cs="Arial"/>
        </w:rPr>
        <w:t xml:space="preserve"> as reflected by declines in pollutants such as </w:t>
      </w:r>
      <w:r w:rsidR="00AC394D" w:rsidRPr="00161599">
        <w:rPr>
          <w:rFonts w:cs="Arial"/>
        </w:rPr>
        <w:t>ambient fine particulate matter (PM</w:t>
      </w:r>
      <w:r w:rsidR="00AC394D" w:rsidRPr="00161599">
        <w:rPr>
          <w:rFonts w:cs="Arial"/>
          <w:vertAlign w:val="subscript"/>
        </w:rPr>
        <w:t>2.5</w:t>
      </w:r>
      <w:r w:rsidR="00AC394D" w:rsidRPr="00161599">
        <w:rPr>
          <w:rFonts w:cs="Arial"/>
        </w:rPr>
        <w:t>, particulate matter with an aerodynamic diameter less than or equal to 2.5 µm)</w:t>
      </w:r>
      <w:r w:rsidRPr="00161599">
        <w:rPr>
          <w:rFonts w:cs="Arial"/>
        </w:rPr>
        <w:t>.</w:t>
      </w:r>
      <w:r w:rsidR="003021E1">
        <w:rPr>
          <w:rFonts w:cs="Arial"/>
        </w:rPr>
        <w:fldChar w:fldCharType="begin"/>
      </w:r>
      <w:r w:rsidR="003021E1">
        <w:rPr>
          <w:rFonts w:cs="Arial"/>
        </w:rPr>
        <w:instrText xml:space="preserve"> ADDIN EN.CITE &lt;EndNote&gt;&lt;Cite&gt;&lt;Author&gt;U.S. Environmental Protection Agency&lt;/Author&gt;&lt;Year&gt;2023&lt;/Year&gt;&lt;RecNum&gt;39&lt;/RecNum&gt;&lt;DisplayText&gt;&lt;style face="superscript"&gt;1&lt;/style&gt;&lt;/DisplayText&gt;&lt;record&gt;&lt;rec-number&gt;39&lt;/rec-number&gt;&lt;foreign-keys&gt;&lt;key app="EN" db-id="290frdwv45faxberservzdsk5rv9at2wzpvt" timestamp="1712587830"&gt;39&lt;/key&gt;&lt;/foreign-keys&gt;&lt;ref-type name="Report"&gt;27&lt;/ref-type&gt;&lt;contributors&gt;&lt;authors&gt;&lt;author&gt;U.S. Environmental Protection Agency,&lt;/author&gt;&lt;/authors&gt;&lt;/contributors&gt;&lt;titles&gt;&lt;title&gt;Air Quality Trends Show Clean Air Progress&lt;/title&gt;&lt;/titles&gt;&lt;dates&gt;&lt;year&gt;2023&lt;/year&gt;&lt;pub-dates&gt;&lt;date&gt;2023&lt;/date&gt;&lt;/pub-dates&gt;&lt;/dates&gt;&lt;urls&gt;&lt;/urls&gt;&lt;language&gt;en&lt;/language&gt;&lt;access-date&gt;2024-01-16&lt;/access-date&gt;&lt;/record&gt;&lt;/Cite&gt;&lt;/EndNote&gt;</w:instrText>
      </w:r>
      <w:r w:rsidR="003021E1">
        <w:rPr>
          <w:rFonts w:cs="Arial"/>
        </w:rPr>
        <w:fldChar w:fldCharType="separate"/>
      </w:r>
      <w:r w:rsidR="003021E1" w:rsidRPr="003021E1">
        <w:rPr>
          <w:rFonts w:cs="Arial"/>
          <w:noProof/>
          <w:vertAlign w:val="superscript"/>
        </w:rPr>
        <w:t>1</w:t>
      </w:r>
      <w:r w:rsidR="003021E1">
        <w:rPr>
          <w:rFonts w:cs="Arial"/>
        </w:rPr>
        <w:fldChar w:fldCharType="end"/>
      </w:r>
      <w:r w:rsidRPr="00161599">
        <w:rPr>
          <w:rFonts w:cs="Arial"/>
        </w:rPr>
        <w:t xml:space="preserve"> However, </w:t>
      </w:r>
      <w:r w:rsidR="008B3343" w:rsidRPr="00161599">
        <w:rPr>
          <w:rFonts w:cs="Arial"/>
        </w:rPr>
        <w:t>in some areas of the US</w:t>
      </w:r>
      <w:r w:rsidR="000D35A9" w:rsidRPr="00161599">
        <w:rPr>
          <w:rFonts w:cs="Arial"/>
        </w:rPr>
        <w:t>,</w:t>
      </w:r>
      <w:r w:rsidR="008B3343" w:rsidRPr="00161599">
        <w:rPr>
          <w:rFonts w:cs="Arial"/>
        </w:rPr>
        <w:t xml:space="preserve"> recent</w:t>
      </w:r>
      <w:r w:rsidRPr="00161599">
        <w:rPr>
          <w:rFonts w:cs="Arial"/>
        </w:rPr>
        <w:t xml:space="preserve"> increases in wildfire activity are contributing to </w:t>
      </w:r>
      <w:r w:rsidR="00E752E5" w:rsidRPr="00161599">
        <w:rPr>
          <w:rFonts w:cs="Arial"/>
        </w:rPr>
        <w:t xml:space="preserve">flattening or </w:t>
      </w:r>
      <w:r w:rsidRPr="00161599">
        <w:rPr>
          <w:rFonts w:cs="Arial"/>
        </w:rPr>
        <w:t>reversing the decreasing trends in</w:t>
      </w:r>
      <w:r w:rsidR="00AC394D" w:rsidRPr="00161599">
        <w:rPr>
          <w:rFonts w:cs="Arial"/>
        </w:rPr>
        <w:t xml:space="preserve"> PM</w:t>
      </w:r>
      <w:r w:rsidR="00AC394D" w:rsidRPr="00161599">
        <w:rPr>
          <w:rFonts w:cs="Arial"/>
          <w:vertAlign w:val="subscript"/>
        </w:rPr>
        <w:t>2.5</w:t>
      </w:r>
      <w:r w:rsidRPr="00161599">
        <w:rPr>
          <w:rFonts w:cs="Arial"/>
        </w:rPr>
        <w:t>.</w:t>
      </w:r>
      <w:r w:rsidR="003021E1">
        <w:rPr>
          <w:rFonts w:cs="Arial"/>
        </w:rPr>
        <w:fldChar w:fldCharType="begin">
          <w:fldData xml:space="preserve">PEVuZE5vdGU+PENpdGU+PEF1dGhvcj5CdXJrZTwvQXV0aG9yPjxZZWFyPjIwMjE8L1llYXI+PFJl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==
</w:fldData>
        </w:fldChar>
      </w:r>
      <w:r w:rsidR="003021E1">
        <w:rPr>
          <w:rFonts w:cs="Arial"/>
        </w:rPr>
        <w:instrText xml:space="preserve"> ADDIN EN.CITE </w:instrText>
      </w:r>
      <w:r w:rsidR="003021E1">
        <w:rPr>
          <w:rFonts w:cs="Arial"/>
        </w:rPr>
        <w:fldChar w:fldCharType="begin">
          <w:fldData xml:space="preserve">PEVuZE5vdGU+PENpdGU+PEF1dGhvcj5CdXJrZTwvQXV0aG9yPjxZZWFyPjIwMjE8L1llYXI+PFJl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==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2, 3</w:t>
      </w:r>
      <w:r w:rsidR="003021E1">
        <w:rPr>
          <w:rFonts w:cs="Arial"/>
        </w:rPr>
        <w:fldChar w:fldCharType="end"/>
      </w:r>
      <w:r w:rsidRPr="00161599">
        <w:rPr>
          <w:rFonts w:cs="Arial"/>
        </w:rPr>
        <w:t xml:space="preserve"> </w:t>
      </w:r>
      <w:r w:rsidR="00321A06" w:rsidRPr="00161599">
        <w:rPr>
          <w:rFonts w:cs="Arial"/>
        </w:rPr>
        <w:t>Exposure to PM</w:t>
      </w:r>
      <w:r w:rsidR="00321A06" w:rsidRPr="00161599">
        <w:rPr>
          <w:rFonts w:cs="Arial"/>
          <w:vertAlign w:val="subscript"/>
        </w:rPr>
        <w:t>2.5</w:t>
      </w:r>
      <w:r w:rsidR="00321A06" w:rsidRPr="00161599">
        <w:rPr>
          <w:rFonts w:cs="Arial"/>
        </w:rPr>
        <w:t xml:space="preserve"> from wildland fire</w:t>
      </w:r>
      <w:r w:rsidR="005A185B" w:rsidRPr="00161599">
        <w:rPr>
          <w:rFonts w:cs="Arial"/>
        </w:rPr>
        <w:t xml:space="preserve"> </w:t>
      </w:r>
      <w:r w:rsidR="002B68D6" w:rsidRPr="00161599">
        <w:rPr>
          <w:rFonts w:cs="Arial"/>
        </w:rPr>
        <w:t>(i.e., prescribed fire and wildfire)</w:t>
      </w:r>
      <w:r w:rsidR="005A185B" w:rsidRPr="00161599">
        <w:rPr>
          <w:rFonts w:cs="Arial"/>
        </w:rPr>
        <w:t xml:space="preserve"> s</w:t>
      </w:r>
      <w:r w:rsidR="00F92056" w:rsidRPr="00161599">
        <w:rPr>
          <w:rFonts w:cs="Arial"/>
        </w:rPr>
        <w:t>moke</w:t>
      </w:r>
      <w:r w:rsidR="000D35A9" w:rsidRPr="00161599">
        <w:rPr>
          <w:rFonts w:cs="Arial"/>
        </w:rPr>
        <w:t xml:space="preserve"> </w:t>
      </w:r>
      <w:r w:rsidR="00F92056" w:rsidRPr="00161599">
        <w:rPr>
          <w:rFonts w:cs="Arial"/>
        </w:rPr>
        <w:t>is an increasing threat to public health in the</w:t>
      </w:r>
      <w:r w:rsidR="000D35A9" w:rsidRPr="00161599">
        <w:rPr>
          <w:rFonts w:cs="Arial"/>
        </w:rPr>
        <w:t xml:space="preserve"> US</w:t>
      </w:r>
      <w:r w:rsidRPr="00161599">
        <w:rPr>
          <w:rFonts w:cs="Arial"/>
        </w:rPr>
        <w:t>,</w:t>
      </w:r>
      <w:r w:rsidR="00F92056" w:rsidRPr="00161599">
        <w:rPr>
          <w:rFonts w:cs="Arial"/>
        </w:rPr>
        <w:t xml:space="preserve"> </w:t>
      </w:r>
      <w:r w:rsidRPr="00161599">
        <w:rPr>
          <w:rFonts w:cs="Arial"/>
        </w:rPr>
        <w:t>and</w:t>
      </w:r>
      <w:r w:rsidR="000D35A9" w:rsidRPr="00161599">
        <w:rPr>
          <w:rFonts w:cs="Arial"/>
        </w:rPr>
        <w:t xml:space="preserve"> </w:t>
      </w:r>
      <w:r w:rsidRPr="00161599">
        <w:rPr>
          <w:rFonts w:cs="Arial"/>
        </w:rPr>
        <w:t xml:space="preserve">it </w:t>
      </w:r>
      <w:r w:rsidR="00321A06" w:rsidRPr="00161599">
        <w:rPr>
          <w:rFonts w:cs="Arial"/>
        </w:rPr>
        <w:t>is</w:t>
      </w:r>
      <w:r w:rsidR="00F92056" w:rsidRPr="00161599">
        <w:rPr>
          <w:rFonts w:cs="Arial"/>
        </w:rPr>
        <w:t xml:space="preserve"> expected to </w:t>
      </w:r>
      <w:r w:rsidR="00321A06" w:rsidRPr="00161599">
        <w:rPr>
          <w:rFonts w:cs="Arial"/>
        </w:rPr>
        <w:t xml:space="preserve">grow </w:t>
      </w:r>
      <w:r w:rsidR="00F92056" w:rsidRPr="00161599">
        <w:rPr>
          <w:rFonts w:cs="Arial"/>
        </w:rPr>
        <w:t>in the future</w:t>
      </w:r>
      <w:r w:rsidR="002B68D6" w:rsidRPr="00161599">
        <w:rPr>
          <w:rFonts w:cs="Arial"/>
        </w:rPr>
        <w:t xml:space="preserve"> a</w:t>
      </w:r>
      <w:r w:rsidR="00F92056" w:rsidRPr="00161599">
        <w:rPr>
          <w:rFonts w:cs="Arial"/>
        </w:rPr>
        <w:t>s climate change</w:t>
      </w:r>
      <w:r w:rsidR="0072489B" w:rsidRPr="00161599">
        <w:rPr>
          <w:rFonts w:cs="Arial"/>
        </w:rPr>
        <w:t xml:space="preserve"> </w:t>
      </w:r>
      <w:r w:rsidR="002B68D6" w:rsidRPr="00161599">
        <w:rPr>
          <w:rFonts w:cs="Arial"/>
        </w:rPr>
        <w:t xml:space="preserve">contributes to </w:t>
      </w:r>
      <w:r w:rsidR="00F92056" w:rsidRPr="00161599">
        <w:rPr>
          <w:rFonts w:cs="Arial"/>
        </w:rPr>
        <w:t xml:space="preserve">favorable </w:t>
      </w:r>
      <w:r w:rsidR="002B68D6" w:rsidRPr="00161599">
        <w:rPr>
          <w:rFonts w:cs="Arial"/>
        </w:rPr>
        <w:t>wildfire conditions</w:t>
      </w:r>
      <w:r w:rsidR="004E5B5C">
        <w:rPr>
          <w:rFonts w:cs="Arial"/>
        </w:rPr>
        <w:t>,</w:t>
      </w:r>
      <w:r w:rsidR="003021E1">
        <w:rPr>
          <w:rFonts w:cs="Arial"/>
        </w:rPr>
        <w:fldChar w:fldCharType="begin">
          <w:fldData xml:space="preserve">PEVuZE5vdGU+PENpdGU+PEF1dGhvcj5BYmF0em9nbG91PC9BdXRob3I+PFllYXI+MjAxNjwvWWVh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</w:fldData>
        </w:fldChar>
      </w:r>
      <w:r w:rsidR="003021E1">
        <w:rPr>
          <w:rFonts w:cs="Arial"/>
        </w:rPr>
        <w:instrText xml:space="preserve"> ADDIN EN.CITE </w:instrText>
      </w:r>
      <w:r w:rsidR="003021E1">
        <w:rPr>
          <w:rFonts w:cs="Arial"/>
        </w:rPr>
        <w:fldChar w:fldCharType="begin">
          <w:fldData xml:space="preserve">PEVuZE5vdGU+PENpdGU+PEF1dGhvcj5BYmF0em9nbG91PC9BdXRob3I+PFllYXI+MjAxNjwvWWVh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4-6</w:t>
      </w:r>
      <w:r w:rsidR="003021E1">
        <w:rPr>
          <w:rFonts w:cs="Arial"/>
        </w:rPr>
        <w:fldChar w:fldCharType="end"/>
      </w:r>
      <w:r w:rsidR="00F92056" w:rsidRPr="00161599">
        <w:rPr>
          <w:rFonts w:cs="Arial"/>
        </w:rPr>
        <w:t xml:space="preserve"> and </w:t>
      </w:r>
      <w:r w:rsidR="006158CC" w:rsidRPr="00161599">
        <w:rPr>
          <w:rFonts w:cs="Arial"/>
        </w:rPr>
        <w:t>as</w:t>
      </w:r>
      <w:r w:rsidR="00F92056" w:rsidRPr="00161599">
        <w:rPr>
          <w:rFonts w:cs="Arial"/>
        </w:rPr>
        <w:t xml:space="preserve"> </w:t>
      </w:r>
      <w:r w:rsidR="002B68D6" w:rsidRPr="00161599">
        <w:rPr>
          <w:rFonts w:cs="Arial"/>
        </w:rPr>
        <w:t xml:space="preserve">the use of </w:t>
      </w:r>
      <w:r w:rsidR="00F92056" w:rsidRPr="00161599">
        <w:rPr>
          <w:rFonts w:cs="Arial"/>
        </w:rPr>
        <w:t>prescribed fire</w:t>
      </w:r>
      <w:r w:rsidR="002B68D6" w:rsidRPr="00161599">
        <w:rPr>
          <w:rFonts w:cs="Arial"/>
        </w:rPr>
        <w:t xml:space="preserve"> increases</w:t>
      </w:r>
      <w:r w:rsidR="00F92056" w:rsidRPr="00161599">
        <w:rPr>
          <w:rFonts w:cs="Arial"/>
        </w:rPr>
        <w:t xml:space="preserve"> to manage fuel load</w:t>
      </w:r>
      <w:r w:rsidR="002B68D6" w:rsidRPr="00161599">
        <w:rPr>
          <w:rFonts w:cs="Arial"/>
        </w:rPr>
        <w:t>s</w:t>
      </w:r>
      <w:r w:rsidR="00F92056" w:rsidRPr="00161599">
        <w:rPr>
          <w:rFonts w:cs="Arial"/>
        </w:rPr>
        <w:t xml:space="preserve"> </w:t>
      </w:r>
      <w:r w:rsidR="001F5DCF">
        <w:rPr>
          <w:rFonts w:cs="Arial"/>
        </w:rPr>
        <w:t>with the goal of</w:t>
      </w:r>
      <w:r w:rsidR="002B68D6" w:rsidRPr="00161599">
        <w:rPr>
          <w:rFonts w:cs="Arial"/>
        </w:rPr>
        <w:t xml:space="preserve"> reduc</w:t>
      </w:r>
      <w:r w:rsidR="001F5DCF">
        <w:rPr>
          <w:rFonts w:cs="Arial"/>
        </w:rPr>
        <w:t>ing</w:t>
      </w:r>
      <w:r w:rsidR="002B68D6" w:rsidRPr="00161599">
        <w:rPr>
          <w:rFonts w:cs="Arial"/>
        </w:rPr>
        <w:t xml:space="preserve"> wildfire risk </w:t>
      </w:r>
      <w:r w:rsidR="00A42EA7">
        <w:rPr>
          <w:rFonts w:cs="Arial"/>
        </w:rPr>
        <w:t>following</w:t>
      </w:r>
      <w:r w:rsidR="002B68D6" w:rsidRPr="00161599">
        <w:rPr>
          <w:rFonts w:cs="Arial"/>
        </w:rPr>
        <w:t xml:space="preserve"> over 100 years of fire suppression</w:t>
      </w:r>
      <w:r w:rsidR="00F92056" w:rsidRPr="00161599">
        <w:rPr>
          <w:rFonts w:cs="Arial"/>
        </w:rPr>
        <w:t>.</w:t>
      </w:r>
      <w:r w:rsidR="003021E1">
        <w:rPr>
          <w:rFonts w:cs="Arial"/>
        </w:rPr>
        <w:fldChar w:fldCharType="begin"/>
      </w:r>
      <w:r w:rsidR="003021E1">
        <w:rPr>
          <w:rFonts w:cs="Arial"/>
        </w:rPr>
        <w:instrText xml:space="preserve"> ADDIN EN.CITE &lt;EndNote&gt;&lt;Cite&gt;&lt;Author&gt;U.S. Forest Service&lt;/Author&gt;&lt;Year&gt;2022&lt;/Year&gt;&lt;RecNum&gt;38&lt;/RecNum&gt;&lt;DisplayText&gt;&lt;style face="superscript"&gt;7, 8&lt;/style&gt;&lt;/DisplayText&gt;&lt;record&gt;&lt;rec-number&gt;38&lt;/rec-number&gt;&lt;foreign-keys&gt;&lt;key app="EN" db-id="290frdwv45faxberservzdsk5rv9at2wzpvt" timestamp="1712587830"&gt;38&lt;/key&gt;&lt;/foreign-keys&gt;&lt;ref-type name="Report"&gt;27&lt;/ref-type&gt;&lt;contributors&gt;&lt;authors&gt;&lt;author&gt;U.S. Forest Service,&lt;/author&gt;&lt;/authors&gt;&lt;/contributors&gt;&lt;titles&gt;&lt;title&gt;Confronting the Wildfire Crisis&lt;/title&gt;&lt;/titles&gt;&lt;dates&gt;&lt;year&gt;2022&lt;/year&gt;&lt;pub-dates&gt;&lt;date&gt;1/2022&lt;/date&gt;&lt;/pub-dates&gt;&lt;/dates&gt;&lt;publisher&gt;U.S. Forest Service&lt;/publisher&gt;&lt;urls&gt;&lt;/urls&gt;&lt;access-date&gt;2024-01-16&lt;/access-date&gt;&lt;/record&gt;&lt;/Cite&gt;&lt;Cite&gt;&lt;Author&gt;U.S. Wildland Fire Mitigation and Management Commission&lt;/Author&gt;&lt;Year&gt;2023&lt;/Year&gt;&lt;RecNum&gt;37&lt;/RecNum&gt;&lt;record&gt;&lt;rec-number&gt;37&lt;/rec-number&gt;&lt;foreign-keys&gt;&lt;key app="EN" db-id="290frdwv45faxberservzdsk5rv9at2wzpvt" timestamp="1712587830"&gt;37&lt;/key&gt;&lt;/foreign-keys&gt;&lt;ref-type name="Report"&gt;27&lt;/ref-type&gt;&lt;contributors&gt;&lt;authors&gt;&lt;author&gt;U.S. Wildland Fire Mitigation and Management Commission,&lt;/author&gt;&lt;/authors&gt;&lt;/contributors&gt;&lt;titles&gt;&lt;title&gt;Final Wildfire Mitigation and Management Report to Congress&lt;/title&gt;&lt;/titles&gt;&lt;dates&gt;&lt;year&gt;2023&lt;/year&gt;&lt;pub-dates&gt;&lt;date&gt;2023-09-27&lt;/date&gt;&lt;/pub-dates&gt;&lt;/dates&gt;&lt;urls&gt;&lt;/urls&gt;&lt;access-date&gt;2024-01-16&lt;/access-date&gt;&lt;/record&gt;&lt;/Cite&gt;&lt;/EndNote&gt;</w:instrText>
      </w:r>
      <w:r w:rsidR="003021E1">
        <w:rPr>
          <w:rFonts w:cs="Arial"/>
        </w:rPr>
        <w:fldChar w:fldCharType="separate"/>
      </w:r>
      <w:r w:rsidR="003021E1" w:rsidRPr="003021E1">
        <w:rPr>
          <w:rFonts w:cs="Arial"/>
          <w:noProof/>
          <w:vertAlign w:val="superscript"/>
        </w:rPr>
        <w:t>7, 8</w:t>
      </w:r>
      <w:r w:rsidR="003021E1">
        <w:rPr>
          <w:rFonts w:cs="Arial"/>
        </w:rPr>
        <w:fldChar w:fldCharType="end"/>
      </w:r>
      <w:r w:rsidR="00984918" w:rsidRPr="00161599">
        <w:rPr>
          <w:rFonts w:cs="Arial"/>
        </w:rPr>
        <w:t xml:space="preserve"> </w:t>
      </w:r>
      <w:r w:rsidR="00E04ADD" w:rsidRPr="00161599">
        <w:rPr>
          <w:rFonts w:cs="Arial"/>
        </w:rPr>
        <w:t xml:space="preserve">Consequently, </w:t>
      </w:r>
      <w:r w:rsidR="00984918" w:rsidRPr="00161599">
        <w:rPr>
          <w:rFonts w:cs="Arial"/>
        </w:rPr>
        <w:t xml:space="preserve">fire </w:t>
      </w:r>
      <w:r w:rsidR="00EE2CFD" w:rsidRPr="00161599">
        <w:rPr>
          <w:rFonts w:cs="Arial"/>
        </w:rPr>
        <w:t xml:space="preserve">now </w:t>
      </w:r>
      <w:r w:rsidR="002B68D6" w:rsidRPr="00161599">
        <w:rPr>
          <w:rFonts w:cs="Arial"/>
        </w:rPr>
        <w:t>compris</w:t>
      </w:r>
      <w:r w:rsidR="00EE2CFD" w:rsidRPr="00161599">
        <w:rPr>
          <w:rFonts w:cs="Arial"/>
        </w:rPr>
        <w:t>es</w:t>
      </w:r>
      <w:r w:rsidR="002B68D6" w:rsidRPr="00161599">
        <w:rPr>
          <w:rFonts w:cs="Arial"/>
        </w:rPr>
        <w:t xml:space="preserve"> </w:t>
      </w:r>
      <w:r w:rsidR="00984918" w:rsidRPr="00161599">
        <w:rPr>
          <w:rFonts w:cs="Arial"/>
        </w:rPr>
        <w:t>the largest</w:t>
      </w:r>
      <w:r w:rsidR="002B68D6" w:rsidRPr="00161599">
        <w:rPr>
          <w:rFonts w:cs="Arial"/>
        </w:rPr>
        <w:t xml:space="preserve"> percentage of </w:t>
      </w:r>
      <w:r w:rsidR="00EE2CFD" w:rsidRPr="00161599">
        <w:rPr>
          <w:rFonts w:cs="Arial"/>
        </w:rPr>
        <w:t xml:space="preserve">estimated </w:t>
      </w:r>
      <w:r w:rsidR="002B68D6" w:rsidRPr="00161599">
        <w:rPr>
          <w:rFonts w:cs="Arial"/>
        </w:rPr>
        <w:t>primary PM</w:t>
      </w:r>
      <w:r w:rsidR="002B68D6" w:rsidRPr="00161599">
        <w:rPr>
          <w:rFonts w:cs="Arial"/>
          <w:vertAlign w:val="subscript"/>
        </w:rPr>
        <w:t>2.5</w:t>
      </w:r>
      <w:r w:rsidR="002B68D6" w:rsidRPr="00161599">
        <w:rPr>
          <w:rFonts w:cs="Arial"/>
        </w:rPr>
        <w:t xml:space="preserve"> emissions</w:t>
      </w:r>
      <w:r w:rsidR="00B451F9" w:rsidRPr="00161599">
        <w:rPr>
          <w:rFonts w:cs="Arial"/>
        </w:rPr>
        <w:t xml:space="preserve"> in the US</w:t>
      </w:r>
      <w:r w:rsidR="00984918" w:rsidRPr="00161599">
        <w:rPr>
          <w:rFonts w:cs="Arial"/>
        </w:rPr>
        <w:t>,</w:t>
      </w:r>
      <w:r w:rsidR="003021E1">
        <w:rPr>
          <w:rFonts w:cs="Arial"/>
        </w:rPr>
        <w:fldChar w:fldCharType="begin"/>
      </w:r>
      <w:r w:rsidR="003021E1">
        <w:rPr>
          <w:rFonts w:cs="Arial"/>
        </w:rPr>
        <w:instrText xml:space="preserve"> ADDIN EN.CITE &lt;EndNote&gt;&lt;Cite&gt;&lt;Author&gt;U.S. Environmental Protection Agency&lt;/Author&gt;&lt;Year&gt;2022&lt;/Year&gt;&lt;RecNum&gt;48&lt;/RecNum&gt;&lt;DisplayText&gt;&lt;style face="superscript"&gt;9&lt;/style&gt;&lt;/DisplayText&gt;&lt;record&gt;&lt;rec-number&gt;48&lt;/rec-number&gt;&lt;foreign-keys&gt;&lt;key app="EN" db-id="290frdwv45faxberservzdsk5rv9at2wzpvt" timestamp="1712587830"&gt;48&lt;/key&gt;&lt;/foreign-keys&gt;&lt;ref-type name="Report"&gt;27&lt;/ref-type&gt;&lt;contributors&gt;&lt;authors&gt;&lt;author&gt;U.S. Environmental Protection Agency,&lt;/author&gt;&lt;/authors&gt;&lt;/contributors&gt;&lt;titles&gt;&lt;title&gt;National Emissions Inventory (NEI)&lt;/title&gt;&lt;/titles&gt;&lt;dates&gt;&lt;year&gt;2022&lt;/year&gt;&lt;pub-dates&gt;&lt;date&gt;2022&lt;/date&gt;&lt;/pub-dates&gt;&lt;/dates&gt;&lt;work-type&gt;Other Policies and Guidance&lt;/work-type&gt;&lt;urls&gt;&lt;/urls&gt;&lt;language&gt;en&lt;/language&gt;&lt;access-date&gt;2023-03-13&lt;/access-date&gt;&lt;/record&gt;&lt;/Cite&gt;&lt;/EndNote&gt;</w:instrText>
      </w:r>
      <w:r w:rsidR="003021E1">
        <w:rPr>
          <w:rFonts w:cs="Arial"/>
        </w:rPr>
        <w:fldChar w:fldCharType="separate"/>
      </w:r>
      <w:r w:rsidR="003021E1" w:rsidRPr="003021E1">
        <w:rPr>
          <w:rFonts w:cs="Arial"/>
          <w:noProof/>
          <w:vertAlign w:val="superscript"/>
        </w:rPr>
        <w:t>9</w:t>
      </w:r>
      <w:r w:rsidR="003021E1">
        <w:rPr>
          <w:rFonts w:cs="Arial"/>
        </w:rPr>
        <w:fldChar w:fldCharType="end"/>
      </w:r>
      <w:r w:rsidR="00EE2CFD" w:rsidRPr="00161599">
        <w:rPr>
          <w:rFonts w:cs="Arial"/>
        </w:rPr>
        <w:t>.</w:t>
      </w:r>
      <w:r w:rsidR="00984918" w:rsidRPr="00161599">
        <w:rPr>
          <w:rFonts w:cs="Arial"/>
        </w:rPr>
        <w:t xml:space="preserve"> </w:t>
      </w:r>
      <w:r w:rsidR="00EE2CFD" w:rsidRPr="00161599">
        <w:rPr>
          <w:rFonts w:cs="Arial"/>
        </w:rPr>
        <w:t xml:space="preserve">However, </w:t>
      </w:r>
      <w:r w:rsidR="00984918" w:rsidRPr="00161599">
        <w:rPr>
          <w:rFonts w:cs="Arial"/>
        </w:rPr>
        <w:t>less is known about the contribution of wild</w:t>
      </w:r>
      <w:r w:rsidR="00D6688F">
        <w:rPr>
          <w:rFonts w:cs="Arial"/>
        </w:rPr>
        <w:t xml:space="preserve">land </w:t>
      </w:r>
      <w:r w:rsidR="00984918" w:rsidRPr="00161599">
        <w:rPr>
          <w:rFonts w:cs="Arial"/>
        </w:rPr>
        <w:t>fire PM</w:t>
      </w:r>
      <w:r w:rsidR="00984918" w:rsidRPr="00161599">
        <w:rPr>
          <w:rFonts w:cs="Arial"/>
          <w:vertAlign w:val="subscript"/>
        </w:rPr>
        <w:t>2.5</w:t>
      </w:r>
      <w:r w:rsidR="00984918" w:rsidRPr="00161599">
        <w:rPr>
          <w:rFonts w:cs="Arial"/>
        </w:rPr>
        <w:t xml:space="preserve"> to overall population PM</w:t>
      </w:r>
      <w:r w:rsidR="00984918" w:rsidRPr="00161599">
        <w:rPr>
          <w:rFonts w:cs="Arial"/>
          <w:vertAlign w:val="subscript"/>
        </w:rPr>
        <w:t>2.5</w:t>
      </w:r>
      <w:r w:rsidR="00984918" w:rsidRPr="00161599">
        <w:rPr>
          <w:rFonts w:cs="Arial"/>
        </w:rPr>
        <w:t xml:space="preserve"> exposure</w:t>
      </w:r>
      <w:r w:rsidRPr="00161599">
        <w:rPr>
          <w:rFonts w:cs="Arial"/>
        </w:rPr>
        <w:t xml:space="preserve">. </w:t>
      </w:r>
      <w:r w:rsidR="00984918" w:rsidRPr="00161599">
        <w:rPr>
          <w:rFonts w:cs="Arial"/>
        </w:rPr>
        <w:t>Understanding</w:t>
      </w:r>
      <w:r w:rsidR="00B042FF" w:rsidRPr="00161599">
        <w:rPr>
          <w:rFonts w:cs="Arial"/>
        </w:rPr>
        <w:t xml:space="preserve"> </w:t>
      </w:r>
      <w:r w:rsidRPr="00161599">
        <w:rPr>
          <w:rFonts w:cs="Arial"/>
        </w:rPr>
        <w:t>the</w:t>
      </w:r>
      <w:r w:rsidR="00B042FF" w:rsidRPr="00161599">
        <w:rPr>
          <w:rFonts w:cs="Arial"/>
        </w:rPr>
        <w:t xml:space="preserve"> </w:t>
      </w:r>
      <w:r w:rsidRPr="00161599">
        <w:rPr>
          <w:rFonts w:cs="Arial"/>
        </w:rPr>
        <w:t xml:space="preserve">sociodemographic patterns of wildland fire smoke exposure </w:t>
      </w:r>
      <w:r w:rsidR="00984918" w:rsidRPr="00161599">
        <w:rPr>
          <w:rFonts w:cs="Arial"/>
        </w:rPr>
        <w:t>in light of underlying patterns of exposure to ambient (non-fire) PM</w:t>
      </w:r>
      <w:r w:rsidR="00984918" w:rsidRPr="00161599">
        <w:rPr>
          <w:rFonts w:cs="Arial"/>
          <w:vertAlign w:val="subscript"/>
        </w:rPr>
        <w:t>2.5</w:t>
      </w:r>
      <w:r w:rsidRPr="00161599">
        <w:rPr>
          <w:rFonts w:cs="Arial"/>
        </w:rPr>
        <w:t xml:space="preserve"> </w:t>
      </w:r>
      <w:r w:rsidR="00AA3333" w:rsidRPr="00161599">
        <w:rPr>
          <w:rFonts w:cs="Arial"/>
        </w:rPr>
        <w:t>is increasingly important for understanding the public health burden of</w:t>
      </w:r>
      <w:r w:rsidR="00040A4F" w:rsidRPr="00161599">
        <w:rPr>
          <w:rFonts w:cs="Arial"/>
        </w:rPr>
        <w:t xml:space="preserve"> US</w:t>
      </w:r>
      <w:r w:rsidR="00AA3333" w:rsidRPr="00161599">
        <w:rPr>
          <w:rFonts w:cs="Arial"/>
        </w:rPr>
        <w:t xml:space="preserve"> air pollution</w:t>
      </w:r>
      <w:r w:rsidR="00F92056" w:rsidRPr="00161599">
        <w:rPr>
          <w:rFonts w:cs="Arial"/>
        </w:rPr>
        <w:t>.</w:t>
      </w:r>
    </w:p>
    <w:p w14:paraId="56340F46" w14:textId="5A38F8E5" w:rsidR="00AF5F29" w:rsidRPr="00161599" w:rsidRDefault="00F92056" w:rsidP="009E2E64">
      <w:pPr>
        <w:ind w:firstLine="720"/>
        <w:rPr>
          <w:rFonts w:cs="Arial"/>
        </w:rPr>
      </w:pPr>
      <w:r w:rsidRPr="00161599">
        <w:rPr>
          <w:rFonts w:cs="Arial"/>
        </w:rPr>
        <w:t xml:space="preserve">Sociodemographic disparities in </w:t>
      </w:r>
      <w:r w:rsidR="00233715" w:rsidRPr="00161599">
        <w:rPr>
          <w:rFonts w:cs="Arial"/>
        </w:rPr>
        <w:t xml:space="preserve">ambient </w:t>
      </w:r>
      <w:r w:rsidRPr="00161599">
        <w:rPr>
          <w:rFonts w:cs="Arial"/>
        </w:rPr>
        <w:t>PM</w:t>
      </w:r>
      <w:r w:rsidRPr="00161599">
        <w:rPr>
          <w:rFonts w:cs="Arial"/>
          <w:vertAlign w:val="subscript"/>
        </w:rPr>
        <w:t>2.5</w:t>
      </w:r>
      <w:r w:rsidRPr="00161599">
        <w:rPr>
          <w:rFonts w:cs="Arial"/>
        </w:rPr>
        <w:t xml:space="preserve"> exposure have been well documented, with </w:t>
      </w:r>
      <w:r w:rsidR="009C7ADD" w:rsidRPr="00161599">
        <w:rPr>
          <w:rFonts w:cs="Arial"/>
        </w:rPr>
        <w:t>people of color</w:t>
      </w:r>
      <w:r w:rsidR="00FB1BD3" w:rsidRPr="00161599">
        <w:rPr>
          <w:rFonts w:cs="Arial"/>
        </w:rPr>
        <w:t>,</w:t>
      </w:r>
      <w:r w:rsidR="009C7ADD" w:rsidRPr="00161599">
        <w:rPr>
          <w:rFonts w:cs="Arial"/>
        </w:rPr>
        <w:t xml:space="preserve"> </w:t>
      </w:r>
      <w:r w:rsidR="001C5F50" w:rsidRPr="00161599">
        <w:rPr>
          <w:rFonts w:cs="Arial"/>
        </w:rPr>
        <w:t xml:space="preserve">including </w:t>
      </w:r>
      <w:r w:rsidRPr="00161599">
        <w:rPr>
          <w:rFonts w:cs="Arial"/>
        </w:rPr>
        <w:t>Black people in particular</w:t>
      </w:r>
      <w:r w:rsidR="00FB1BD3" w:rsidRPr="00161599">
        <w:rPr>
          <w:rFonts w:cs="Arial"/>
        </w:rPr>
        <w:t>,</w:t>
      </w:r>
      <w:r w:rsidRPr="00161599">
        <w:rPr>
          <w:rFonts w:cs="Arial"/>
        </w:rPr>
        <w:t xml:space="preserve"> experiencing a larger burden </w:t>
      </w:r>
      <w:r w:rsidR="00215555" w:rsidRPr="00161599">
        <w:rPr>
          <w:rFonts w:cs="Arial"/>
        </w:rPr>
        <w:t xml:space="preserve">of pollution </w:t>
      </w:r>
      <w:r w:rsidRPr="00161599">
        <w:rPr>
          <w:rFonts w:cs="Arial"/>
        </w:rPr>
        <w:t>than other racial and ethnic groups</w:t>
      </w:r>
      <w:r w:rsidR="0072646D" w:rsidRPr="00161599">
        <w:rPr>
          <w:rFonts w:cs="Arial"/>
        </w:rPr>
        <w:t xml:space="preserve"> nationally</w:t>
      </w:r>
      <w:r w:rsidR="00067156" w:rsidRPr="00161599">
        <w:rPr>
          <w:rFonts w:cs="Arial"/>
        </w:rPr>
        <w:t>.</w:t>
      </w:r>
      <w:r w:rsidR="003021E1">
        <w:rPr>
          <w:rFonts w:cs="Arial"/>
        </w:rPr>
        <w:fldChar w:fldCharType="begin">
          <w:fldData xml:space="preserve">PEVuZE5vdGU+PENpdGU+PEF1dGhvcj5VLlMuIEVudmlyb25tZW50YWwgUHJvdGVjdGlvbiBBZ2Vu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=
</w:fldData>
        </w:fldChar>
      </w:r>
      <w:r w:rsidR="003021E1">
        <w:rPr>
          <w:rFonts w:cs="Arial"/>
        </w:rPr>
        <w:instrText xml:space="preserve"> ADDIN EN.CITE </w:instrText>
      </w:r>
      <w:r w:rsidR="003021E1">
        <w:rPr>
          <w:rFonts w:cs="Arial"/>
        </w:rPr>
        <w:fldChar w:fldCharType="begin">
          <w:fldData xml:space="preserve">PEVuZE5vdGU+PENpdGU+PEF1dGhvcj5VLlMuIEVudmlyb25tZW50YWwgUHJvdGVjdGlvbiBBZ2Vu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=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10-13</w:t>
      </w:r>
      <w:r w:rsidR="003021E1">
        <w:rPr>
          <w:rFonts w:cs="Arial"/>
        </w:rPr>
        <w:fldChar w:fldCharType="end"/>
      </w:r>
      <w:r w:rsidRPr="00161599">
        <w:rPr>
          <w:rFonts w:cs="Arial"/>
        </w:rPr>
        <w:t xml:space="preserve"> </w:t>
      </w:r>
      <w:r w:rsidR="004665B9" w:rsidRPr="00161599">
        <w:rPr>
          <w:rFonts w:cs="Arial"/>
        </w:rPr>
        <w:t>S</w:t>
      </w:r>
      <w:r w:rsidRPr="00161599">
        <w:rPr>
          <w:rFonts w:cs="Arial"/>
        </w:rPr>
        <w:t xml:space="preserve">tudies of </w:t>
      </w:r>
      <w:r w:rsidR="00A84007" w:rsidRPr="00161599">
        <w:rPr>
          <w:rFonts w:cs="Arial"/>
        </w:rPr>
        <w:t xml:space="preserve">wildland fire </w:t>
      </w:r>
      <w:r w:rsidRPr="00161599">
        <w:rPr>
          <w:rFonts w:cs="Arial"/>
        </w:rPr>
        <w:t xml:space="preserve">smoke </w:t>
      </w:r>
      <w:r w:rsidR="00A84007" w:rsidRPr="00161599">
        <w:rPr>
          <w:rFonts w:cs="Arial"/>
        </w:rPr>
        <w:t xml:space="preserve">exposure </w:t>
      </w:r>
      <w:r w:rsidR="004665B9" w:rsidRPr="00161599">
        <w:rPr>
          <w:rFonts w:cs="Arial"/>
        </w:rPr>
        <w:t xml:space="preserve">that examine disparities by sociodemographic characteristics </w:t>
      </w:r>
      <w:r w:rsidR="002D24B5" w:rsidRPr="00161599">
        <w:rPr>
          <w:rFonts w:cs="Arial"/>
        </w:rPr>
        <w:t xml:space="preserve">in the </w:t>
      </w:r>
      <w:r w:rsidR="005F64EF" w:rsidRPr="00161599">
        <w:rPr>
          <w:rFonts w:cs="Arial"/>
        </w:rPr>
        <w:t xml:space="preserve">US </w:t>
      </w:r>
      <w:r w:rsidRPr="00161599">
        <w:rPr>
          <w:rFonts w:cs="Arial"/>
        </w:rPr>
        <w:t xml:space="preserve">are more limited, but indicate </w:t>
      </w:r>
      <w:r w:rsidR="00BB781E" w:rsidRPr="00161599">
        <w:rPr>
          <w:rFonts w:cs="Arial"/>
        </w:rPr>
        <w:t xml:space="preserve">that </w:t>
      </w:r>
      <w:r w:rsidRPr="00161599">
        <w:rPr>
          <w:rFonts w:cs="Arial"/>
        </w:rPr>
        <w:t xml:space="preserve">smoke exposure </w:t>
      </w:r>
      <w:r w:rsidR="00FA48E6" w:rsidRPr="00161599">
        <w:rPr>
          <w:rFonts w:cs="Arial"/>
        </w:rPr>
        <w:t>may be</w:t>
      </w:r>
      <w:r w:rsidRPr="00161599">
        <w:rPr>
          <w:rFonts w:cs="Arial"/>
        </w:rPr>
        <w:t xml:space="preserve"> more prevalent</w:t>
      </w:r>
      <w:r w:rsidR="00A41052" w:rsidRPr="00161599">
        <w:rPr>
          <w:rFonts w:cs="Arial"/>
        </w:rPr>
        <w:t xml:space="preserve"> among some sociodemographic groups</w:t>
      </w:r>
      <w:r w:rsidRPr="00161599">
        <w:rPr>
          <w:rFonts w:cs="Arial"/>
        </w:rPr>
        <w:t xml:space="preserve">. </w:t>
      </w:r>
      <w:r w:rsidR="00F304CA" w:rsidRPr="00161599">
        <w:rPr>
          <w:rFonts w:cs="Arial"/>
        </w:rPr>
        <w:t xml:space="preserve">Fann et al. </w:t>
      </w:r>
      <w:r w:rsidR="00986E0C">
        <w:rPr>
          <w:rFonts w:cs="Arial"/>
        </w:rPr>
        <w:t>(</w:t>
      </w:r>
      <w:r w:rsidR="007E4B80" w:rsidRPr="00161599">
        <w:rPr>
          <w:rFonts w:cs="Arial"/>
        </w:rPr>
        <w:t>2018</w:t>
      </w:r>
      <w:r w:rsidR="00986E0C">
        <w:rPr>
          <w:rFonts w:cs="Arial"/>
        </w:rPr>
        <w:t>)</w:t>
      </w:r>
      <w:r w:rsidR="003021E1">
        <w:rPr>
          <w:rFonts w:cs="Arial"/>
        </w:rPr>
        <w:fldChar w:fldCharType="begin"/>
      </w:r>
      <w:r w:rsidR="003021E1">
        <w:rPr>
          <w:rFonts w:cs="Arial"/>
        </w:rPr>
        <w:instrText xml:space="preserve"> ADDIN EN.CITE &lt;EndNote&gt;&lt;Cite&gt;&lt;Author&gt;Fann&lt;/Author&gt;&lt;Year&gt;2018&lt;/Year&gt;&lt;RecNum&gt;41&lt;/RecNum&gt;&lt;DisplayText&gt;&lt;style face="superscript"&gt;14&lt;/style&gt;&lt;/DisplayText&gt;&lt;record&gt;&lt;rec-number&gt;41&lt;/rec-number&gt;&lt;foreign-keys&gt;&lt;key app="EN" db-id="290frdwv45faxberservzdsk5rv9at2wzpvt" timestamp="1712587830"&gt;41&lt;/key&gt;&lt;/foreign-keys&gt;&lt;ref-type name="Journal Article"&gt;17&lt;/ref-type&gt;&lt;contributors&gt;&lt;authors&gt;&lt;author&gt;Fann, Neal&lt;/author&gt;&lt;author&gt;Alman, Breanna&lt;/author&gt;&lt;author&gt;Broome, Richard A.&lt;/author&gt;&lt;author&gt;Morgan, Geoffrey G.&lt;/author&gt;&lt;author&gt;Johnston, Fay H.&lt;/author&gt;&lt;author&gt;Pouliot, George&lt;/author&gt;&lt;author&gt;Rappold, Ana G.&lt;/author&gt;&lt;/authors&gt;&lt;/contributors&gt;&lt;titles&gt;&lt;title&gt;The health impacts and economic value of wildland fire episodes in the U.S.: 2008–2012&lt;/title&gt;&lt;secondary-title&gt;Science of The Total Environment&lt;/secondary-title&gt;&lt;short-title&gt;The health impacts and economic value of wildland fire episodes in the U.S.&lt;/short-title&gt;&lt;/titles&gt;&lt;periodical&gt;&lt;full-title&gt;Science of The Total Environment&lt;/full-title&gt;&lt;/periodical&gt;&lt;pages&gt;802-809&lt;/pages&gt;&lt;volume&gt;610-611&lt;/volume&gt;&lt;dates&gt;&lt;year&gt;2018&lt;/year&gt;&lt;pub-dates&gt;&lt;date&gt;01/2018&lt;/date&gt;&lt;/pub-dates&gt;&lt;/dates&gt;&lt;isbn&gt;00489697&lt;/isbn&gt;&lt;urls&gt;&lt;/urls&gt;&lt;electronic-resource-num&gt;10.1016/j.scitotenv.2017.08.024&lt;/electronic-resource-num&gt;&lt;remote-database-name&gt;DOI.org (Crossref)&lt;/remote-database-name&gt;&lt;language&gt;en&lt;/language&gt;&lt;access-date&gt;2023-09-06 12:36:01&lt;/access-date&gt;&lt;/record&gt;&lt;/Cite&gt;&lt;/EndNote&gt;</w:instrText>
      </w:r>
      <w:r w:rsidR="003021E1">
        <w:rPr>
          <w:rFonts w:cs="Arial"/>
        </w:rPr>
        <w:fldChar w:fldCharType="separate"/>
      </w:r>
      <w:r w:rsidR="003021E1" w:rsidRPr="003021E1">
        <w:rPr>
          <w:rFonts w:cs="Arial"/>
          <w:noProof/>
          <w:vertAlign w:val="superscript"/>
        </w:rPr>
        <w:t>14</w:t>
      </w:r>
      <w:r w:rsidR="003021E1">
        <w:rPr>
          <w:rFonts w:cs="Arial"/>
        </w:rPr>
        <w:fldChar w:fldCharType="end"/>
      </w:r>
      <w:r w:rsidR="007E4B80" w:rsidRPr="00161599">
        <w:rPr>
          <w:rFonts w:cs="Arial"/>
        </w:rPr>
        <w:t xml:space="preserve"> </w:t>
      </w:r>
      <w:r w:rsidR="00AE55C8" w:rsidRPr="00161599">
        <w:rPr>
          <w:rFonts w:cs="Arial"/>
        </w:rPr>
        <w:t xml:space="preserve">showed that a higher percentage of Black </w:t>
      </w:r>
      <w:r w:rsidR="00C82B85" w:rsidRPr="00161599">
        <w:rPr>
          <w:rFonts w:cs="Arial"/>
        </w:rPr>
        <w:t xml:space="preserve">and Native American </w:t>
      </w:r>
      <w:r w:rsidR="00AE55C8" w:rsidRPr="00161599">
        <w:rPr>
          <w:rFonts w:cs="Arial"/>
        </w:rPr>
        <w:t xml:space="preserve">people live in </w:t>
      </w:r>
      <w:r w:rsidR="00BA6AFE" w:rsidRPr="00161599">
        <w:rPr>
          <w:rFonts w:cs="Arial"/>
        </w:rPr>
        <w:t>areas with &gt;75</w:t>
      </w:r>
      <w:r w:rsidR="00BA6AFE" w:rsidRPr="00161599">
        <w:rPr>
          <w:rFonts w:cs="Arial"/>
          <w:vertAlign w:val="superscript"/>
        </w:rPr>
        <w:t>th</w:t>
      </w:r>
      <w:r w:rsidR="00BA6AFE" w:rsidRPr="00161599">
        <w:rPr>
          <w:rFonts w:cs="Arial"/>
        </w:rPr>
        <w:t xml:space="preserve"> percentile </w:t>
      </w:r>
      <w:r w:rsidR="00554F9D" w:rsidRPr="00161599">
        <w:rPr>
          <w:rFonts w:cs="Arial"/>
        </w:rPr>
        <w:t xml:space="preserve">2008-2012 </w:t>
      </w:r>
      <w:r w:rsidR="00BA6AFE" w:rsidRPr="00161599">
        <w:rPr>
          <w:rFonts w:cs="Arial"/>
        </w:rPr>
        <w:t>wild</w:t>
      </w:r>
      <w:r w:rsidR="0002312B" w:rsidRPr="00161599">
        <w:rPr>
          <w:rFonts w:cs="Arial"/>
        </w:rPr>
        <w:t>fire PM</w:t>
      </w:r>
      <w:r w:rsidR="00BA6AFE" w:rsidRPr="00161599">
        <w:rPr>
          <w:rFonts w:cs="Arial"/>
          <w:vertAlign w:val="subscript"/>
        </w:rPr>
        <w:t>2.5</w:t>
      </w:r>
      <w:r w:rsidR="007E4B80" w:rsidRPr="00161599">
        <w:rPr>
          <w:rFonts w:cs="Arial"/>
        </w:rPr>
        <w:t xml:space="preserve"> </w:t>
      </w:r>
      <w:r w:rsidR="00C82B85" w:rsidRPr="00161599">
        <w:rPr>
          <w:rFonts w:cs="Arial"/>
        </w:rPr>
        <w:t xml:space="preserve">compared to Asian and white </w:t>
      </w:r>
      <w:r w:rsidR="00554F9D" w:rsidRPr="00161599">
        <w:rPr>
          <w:rFonts w:cs="Arial"/>
        </w:rPr>
        <w:t xml:space="preserve">people. </w:t>
      </w:r>
      <w:r w:rsidR="00A9393C" w:rsidRPr="00161599">
        <w:rPr>
          <w:rFonts w:cs="Arial"/>
        </w:rPr>
        <w:t>A</w:t>
      </w:r>
      <w:r w:rsidR="006C722F" w:rsidRPr="00161599">
        <w:rPr>
          <w:rFonts w:cs="Arial"/>
        </w:rPr>
        <w:t xml:space="preserve"> </w:t>
      </w:r>
      <w:r w:rsidR="00F9479C" w:rsidRPr="00161599">
        <w:rPr>
          <w:rFonts w:cs="Arial"/>
        </w:rPr>
        <w:t xml:space="preserve">2011 to 2021 </w:t>
      </w:r>
      <w:r w:rsidR="00DE0622" w:rsidRPr="00161599">
        <w:rPr>
          <w:rFonts w:cs="Arial"/>
        </w:rPr>
        <w:t xml:space="preserve">national </w:t>
      </w:r>
      <w:r w:rsidR="006C722F" w:rsidRPr="00161599">
        <w:rPr>
          <w:rFonts w:cs="Arial"/>
        </w:rPr>
        <w:t xml:space="preserve">study </w:t>
      </w:r>
      <w:r w:rsidR="00F9479C" w:rsidRPr="00161599">
        <w:rPr>
          <w:rFonts w:cs="Arial"/>
        </w:rPr>
        <w:t xml:space="preserve">assigning exposure using </w:t>
      </w:r>
      <w:r w:rsidR="00817E9C" w:rsidRPr="00161599">
        <w:rPr>
          <w:rFonts w:cs="Arial"/>
        </w:rPr>
        <w:t>satellite detected smoke</w:t>
      </w:r>
      <w:r w:rsidR="00F57557" w:rsidRPr="00161599">
        <w:rPr>
          <w:rFonts w:cs="Arial"/>
        </w:rPr>
        <w:t xml:space="preserve"> plumes</w:t>
      </w:r>
      <w:r w:rsidR="00A9393C" w:rsidRPr="00161599">
        <w:rPr>
          <w:rFonts w:cs="Arial"/>
        </w:rPr>
        <w:t xml:space="preserve"> reported that</w:t>
      </w:r>
      <w:r w:rsidR="00F57557" w:rsidRPr="00161599">
        <w:rPr>
          <w:rFonts w:cs="Arial"/>
        </w:rPr>
        <w:t xml:space="preserve"> high density smoke disproportionately affected people of color and those with limited English.</w:t>
      </w:r>
      <w:r w:rsidR="003021E1">
        <w:rPr>
          <w:rFonts w:cs="Arial"/>
        </w:rPr>
        <w:fldChar w:fldCharType="begin"/>
      </w:r>
      <w:r w:rsidR="003021E1">
        <w:rPr>
          <w:rFonts w:cs="Arial"/>
        </w:rPr>
        <w:instrText xml:space="preserve"> ADDIN EN.CITE &lt;EndNote&gt;&lt;Cite&gt;&lt;Author&gt;Vargo&lt;/Author&gt;&lt;Year&gt;2023&lt;/Year&gt;&lt;RecNum&gt;11&lt;/RecNum&gt;&lt;DisplayText&gt;&lt;style face="superscript"&gt;15&lt;/style&gt;&lt;/DisplayText&gt;&lt;record&gt;&lt;rec-number&gt;11&lt;/rec-number&gt;&lt;foreign-keys&gt;&lt;key app="EN" db-id="290frdwv45faxberservzdsk5rv9at2wzpvt" timestamp="1712587830"&gt;11&lt;/key&gt;&lt;/foreign-keys&gt;&lt;ref-type name="Journal Article"&gt;17&lt;/ref-type&gt;&lt;contributors&gt;&lt;authors&gt;&lt;author&gt;Vargo, Jason&lt;/author&gt;&lt;author&gt;Lappe, Brooke&lt;/author&gt;&lt;author&gt;Mirabelli, Maria C.&lt;/author&gt;&lt;author&gt;Conlon, Kathryn C.&lt;/author&gt;&lt;/authors&gt;&lt;/contributors&gt;&lt;titles&gt;&lt;title&gt;Social Vulnerability in US Communities Affected by Wildfire Smoke, 2011 to 2021&lt;/title&gt;&lt;secondary-title&gt;American Journal of Public Health&lt;/secondary-title&gt;&lt;/titles&gt;&lt;periodical&gt;&lt;full-title&gt;American Journal of Public Health&lt;/full-title&gt;&lt;/periodical&gt;&lt;pages&gt;759-767&lt;/pages&gt;&lt;volume&gt;113&lt;/volume&gt;&lt;number&gt;7&lt;/number&gt;&lt;dates&gt;&lt;year&gt;2023&lt;/year&gt;&lt;pub-dates&gt;&lt;date&gt;07/2023&lt;/date&gt;&lt;/pub-dates&gt;&lt;/dates&gt;&lt;isbn&gt;0090-0036, 1541-0048&lt;/isbn&gt;&lt;urls&gt;&lt;/urls&gt;&lt;electronic-resource-num&gt;10.2105/AJPH.2023.307286&lt;/electronic-resource-num&gt;&lt;remote-database-name&gt;DOI.org (Crossref)&lt;/remote-database-name&gt;&lt;language&gt;en&lt;/language&gt;&lt;access-date&gt;2023-10-12 18:55:33&lt;/access-date&gt;&lt;/record&gt;&lt;/Cite&gt;&lt;/EndNote&gt;</w:instrText>
      </w:r>
      <w:r w:rsidR="003021E1">
        <w:rPr>
          <w:rFonts w:cs="Arial"/>
        </w:rPr>
        <w:fldChar w:fldCharType="separate"/>
      </w:r>
      <w:r w:rsidR="003021E1" w:rsidRPr="003021E1">
        <w:rPr>
          <w:rFonts w:cs="Arial"/>
          <w:noProof/>
          <w:vertAlign w:val="superscript"/>
        </w:rPr>
        <w:t>15</w:t>
      </w:r>
      <w:r w:rsidR="003021E1">
        <w:rPr>
          <w:rFonts w:cs="Arial"/>
        </w:rPr>
        <w:fldChar w:fldCharType="end"/>
      </w:r>
      <w:r w:rsidR="00817E9C" w:rsidRPr="00161599">
        <w:rPr>
          <w:rFonts w:cs="Arial"/>
        </w:rPr>
        <w:t xml:space="preserve"> </w:t>
      </w:r>
      <w:r w:rsidR="004326A8" w:rsidRPr="00161599">
        <w:rPr>
          <w:rFonts w:cs="Arial"/>
        </w:rPr>
        <w:t xml:space="preserve">In contrast, </w:t>
      </w:r>
      <w:r w:rsidR="00A71873" w:rsidRPr="00161599">
        <w:rPr>
          <w:rFonts w:cs="Arial"/>
        </w:rPr>
        <w:t xml:space="preserve">Burke et al. </w:t>
      </w:r>
      <w:r w:rsidR="00986E0C">
        <w:rPr>
          <w:rFonts w:cs="Arial"/>
        </w:rPr>
        <w:t>(2021)</w:t>
      </w:r>
      <w:r w:rsidR="00986E0C">
        <w:rPr>
          <w:rFonts w:cs="Arial"/>
        </w:rPr>
        <w:fldChar w:fldCharType="begin"/>
      </w:r>
      <w:r w:rsidR="00986E0C">
        <w:rPr>
          <w:rFonts w:cs="Arial"/>
        </w:rPr>
        <w:instrText xml:space="preserve"> ADDIN EN.CITE &lt;EndNote&gt;&lt;Cite&gt;&lt;Author&gt;Burke&lt;/Author&gt;&lt;Year&gt;2021&lt;/Year&gt;&lt;RecNum&gt;53&lt;/RecNum&gt;&lt;DisplayText&gt;&lt;style face="superscript"&gt;2&lt;/style&gt;&lt;/DisplayText&gt;&lt;record&gt;&lt;rec-number&gt;53&lt;/rec-number&gt;&lt;foreign-keys&gt;&lt;key app="EN" db-id="290frdwv45faxberservzdsk5rv9at2wzpvt" timestamp="1712587830"&gt;53&lt;/key&gt;&lt;/foreign-keys&gt;&lt;ref-type name="Journal Article"&gt;17&lt;/ref-type&gt;&lt;contributors&gt;&lt;authors&gt;&lt;author&gt;Burke, Marshall&lt;/author&gt;&lt;author&gt;Driscoll, Anne&lt;/author&gt;&lt;author&gt;Heft-Neal, Sam&lt;/author&gt;&lt;author&gt;Xue, Jiani&lt;/author&gt;&lt;author&gt;Burney, Jennifer&lt;/author&gt;&lt;author&gt;Wara, Michael&lt;/author&gt;&lt;/authors&gt;&lt;/contributors&gt;&lt;titles&gt;&lt;title&gt;The changing risk and burden of wildfire in the United States&lt;/title&gt;&lt;secondary-title&gt;Proceedings of the National Academy of Sciences&lt;/secondary-title&gt;&lt;/titles&gt;&lt;periodical&gt;&lt;full-title&gt;Proceedings of the National Academy of Sciences&lt;/full-title&gt;&lt;/periodical&gt;&lt;volume&gt;118&lt;/volume&gt;&lt;number&gt;2&lt;/number&gt;&lt;keywords&gt;&lt;keyword&gt;health impacts&lt;/keyword&gt;&lt;/keywords&gt;&lt;dates&gt;&lt;year&gt;2021&lt;/year&gt;&lt;pub-dates&gt;&lt;date&gt;2021/01/12&lt;/date&gt;&lt;/pub-dates&gt;&lt;/dates&gt;&lt;isbn&gt;0027-8424, 1091-6490&lt;/isbn&gt;&lt;urls&gt;&lt;/urls&gt;&lt;electronic-resource-num&gt;10.1073/pnas.2011048118&lt;/electronic-resource-num&gt;&lt;remote-database-name&gt;www.pnas.org&lt;/remote-database-name&gt;&lt;language&gt;en&lt;/language&gt;&lt;access-date&gt;2022-02-15 00:53:33&lt;/access-date&gt;&lt;/record&gt;&lt;/Cite&gt;&lt;/EndNote&gt;</w:instrText>
      </w:r>
      <w:r w:rsidR="00986E0C">
        <w:rPr>
          <w:rFonts w:cs="Arial"/>
        </w:rPr>
        <w:fldChar w:fldCharType="separate"/>
      </w:r>
      <w:r w:rsidR="00986E0C" w:rsidRPr="00986E0C">
        <w:rPr>
          <w:rFonts w:cs="Arial"/>
          <w:noProof/>
          <w:vertAlign w:val="superscript"/>
        </w:rPr>
        <w:t>2</w:t>
      </w:r>
      <w:r w:rsidR="00986E0C">
        <w:rPr>
          <w:rFonts w:cs="Arial"/>
        </w:rPr>
        <w:fldChar w:fldCharType="end"/>
      </w:r>
      <w:r w:rsidR="00986E0C">
        <w:rPr>
          <w:rFonts w:cs="Arial"/>
        </w:rPr>
        <w:t xml:space="preserve"> </w:t>
      </w:r>
      <w:r w:rsidR="00A71873" w:rsidRPr="00161599">
        <w:rPr>
          <w:rFonts w:cs="Arial"/>
        </w:rPr>
        <w:t>reported higher wildfire-specific PM</w:t>
      </w:r>
      <w:r w:rsidR="00A71873" w:rsidRPr="00E95132">
        <w:rPr>
          <w:rFonts w:cs="Arial"/>
          <w:vertAlign w:val="subscript"/>
        </w:rPr>
        <w:t>2.5</w:t>
      </w:r>
      <w:r w:rsidR="00A71873" w:rsidRPr="00161599">
        <w:rPr>
          <w:rFonts w:cs="Arial"/>
        </w:rPr>
        <w:t xml:space="preserve"> concentrations among non-hispanic white populations</w:t>
      </w:r>
      <w:r w:rsidR="004326A8" w:rsidRPr="00161599">
        <w:rPr>
          <w:rFonts w:cs="Arial"/>
        </w:rPr>
        <w:t xml:space="preserve">. </w:t>
      </w:r>
      <w:r w:rsidR="00A71873" w:rsidRPr="00161599">
        <w:rPr>
          <w:rFonts w:cs="Arial"/>
        </w:rPr>
        <w:t>PM</w:t>
      </w:r>
      <w:r w:rsidR="00A71873" w:rsidRPr="00E95132">
        <w:rPr>
          <w:rFonts w:cs="Arial"/>
          <w:vertAlign w:val="subscript"/>
        </w:rPr>
        <w:t>2.5</w:t>
      </w:r>
      <w:r w:rsidR="00A71873" w:rsidRPr="00161599">
        <w:rPr>
          <w:rFonts w:cs="Arial"/>
        </w:rPr>
        <w:t xml:space="preserve"> attributed to wildland fire</w:t>
      </w:r>
      <w:r w:rsidR="00207926" w:rsidRPr="00161599">
        <w:rPr>
          <w:rFonts w:cs="Arial"/>
        </w:rPr>
        <w:t xml:space="preserve"> </w:t>
      </w:r>
      <w:r w:rsidR="009B3B00" w:rsidRPr="00161599">
        <w:rPr>
          <w:rFonts w:cs="Arial"/>
        </w:rPr>
        <w:t>was estimated</w:t>
      </w:r>
      <w:r w:rsidR="00D93361" w:rsidRPr="00161599">
        <w:rPr>
          <w:rFonts w:cs="Arial"/>
        </w:rPr>
        <w:t xml:space="preserve"> using a variety of methods </w:t>
      </w:r>
      <w:r w:rsidR="00121C2F" w:rsidRPr="00161599">
        <w:rPr>
          <w:rFonts w:cs="Arial"/>
        </w:rPr>
        <w:t xml:space="preserve">across </w:t>
      </w:r>
      <w:r w:rsidR="00854509" w:rsidRPr="00161599">
        <w:rPr>
          <w:rFonts w:cs="Arial"/>
        </w:rPr>
        <w:t>different overlapping time periods</w:t>
      </w:r>
      <w:r w:rsidR="005C2D9C" w:rsidRPr="00161599">
        <w:rPr>
          <w:rFonts w:cs="Arial"/>
        </w:rPr>
        <w:t xml:space="preserve"> in these </w:t>
      </w:r>
      <w:r w:rsidR="00BD5CB3" w:rsidRPr="00161599">
        <w:rPr>
          <w:rFonts w:cs="Arial"/>
        </w:rPr>
        <w:t>analyses</w:t>
      </w:r>
      <w:r w:rsidR="00D93361" w:rsidRPr="00161599">
        <w:rPr>
          <w:rFonts w:cs="Arial"/>
        </w:rPr>
        <w:t>.</w:t>
      </w:r>
      <w:r w:rsidR="00625B6D" w:rsidRPr="00161599">
        <w:rPr>
          <w:rFonts w:cs="Arial"/>
        </w:rPr>
        <w:t xml:space="preserve"> They each focus on </w:t>
      </w:r>
      <w:r w:rsidR="00084229" w:rsidRPr="00161599">
        <w:rPr>
          <w:rFonts w:cs="Arial"/>
        </w:rPr>
        <w:t>fire attributed</w:t>
      </w:r>
      <w:r w:rsidR="00625B6D" w:rsidRPr="00161599">
        <w:rPr>
          <w:rFonts w:cs="Arial"/>
        </w:rPr>
        <w:t xml:space="preserve"> PM</w:t>
      </w:r>
      <w:r w:rsidR="00625B6D" w:rsidRPr="00161599">
        <w:rPr>
          <w:rFonts w:cs="Arial"/>
          <w:vertAlign w:val="subscript"/>
        </w:rPr>
        <w:t>2.5</w:t>
      </w:r>
      <w:r w:rsidR="00D93361" w:rsidRPr="00161599">
        <w:rPr>
          <w:rFonts w:cs="Arial"/>
        </w:rPr>
        <w:t xml:space="preserve"> </w:t>
      </w:r>
      <w:r w:rsidR="007657F2" w:rsidRPr="00161599">
        <w:rPr>
          <w:rFonts w:cs="Arial"/>
        </w:rPr>
        <w:t xml:space="preserve">or an indicator of smoke </w:t>
      </w:r>
      <w:r w:rsidR="00625B6D" w:rsidRPr="00161599">
        <w:rPr>
          <w:rFonts w:cs="Arial"/>
        </w:rPr>
        <w:t xml:space="preserve">without </w:t>
      </w:r>
      <w:r w:rsidR="00A262A5" w:rsidRPr="00161599">
        <w:rPr>
          <w:rFonts w:cs="Arial"/>
        </w:rPr>
        <w:t>considering</w:t>
      </w:r>
      <w:r w:rsidR="00E84E8A">
        <w:rPr>
          <w:rFonts w:cs="Arial"/>
        </w:rPr>
        <w:t xml:space="preserve"> how smoke exposure disparities relate to</w:t>
      </w:r>
      <w:r w:rsidR="00A262A5" w:rsidRPr="00161599">
        <w:rPr>
          <w:rFonts w:cs="Arial"/>
        </w:rPr>
        <w:t xml:space="preserve"> disparities in PM</w:t>
      </w:r>
      <w:r w:rsidR="00A262A5" w:rsidRPr="00161599">
        <w:rPr>
          <w:rFonts w:cs="Arial"/>
          <w:vertAlign w:val="subscript"/>
        </w:rPr>
        <w:t>2.5</w:t>
      </w:r>
      <w:r w:rsidR="00A262A5" w:rsidRPr="00161599">
        <w:rPr>
          <w:rFonts w:cs="Arial"/>
        </w:rPr>
        <w:t xml:space="preserve"> exposure from non-fire sources</w:t>
      </w:r>
      <w:r w:rsidR="00180376" w:rsidRPr="00161599">
        <w:rPr>
          <w:rFonts w:cs="Arial"/>
        </w:rPr>
        <w:t xml:space="preserve">. Furthermore, </w:t>
      </w:r>
      <w:r w:rsidR="00621D6C" w:rsidRPr="00161599">
        <w:rPr>
          <w:rFonts w:cs="Arial"/>
        </w:rPr>
        <w:t xml:space="preserve">exposure by racial </w:t>
      </w:r>
      <w:r w:rsidR="00621D6C" w:rsidRPr="00161599">
        <w:rPr>
          <w:rFonts w:cs="Arial"/>
        </w:rPr>
        <w:lastRenderedPageBreak/>
        <w:t>and ethnic group</w:t>
      </w:r>
      <w:r w:rsidR="003937A9" w:rsidRPr="00161599">
        <w:rPr>
          <w:rFonts w:cs="Arial"/>
        </w:rPr>
        <w:t>s</w:t>
      </w:r>
      <w:r w:rsidR="009B6E24" w:rsidRPr="00161599">
        <w:rPr>
          <w:rFonts w:cs="Arial"/>
        </w:rPr>
        <w:t xml:space="preserve"> </w:t>
      </w:r>
      <w:r w:rsidR="00EE4D26" w:rsidRPr="00161599">
        <w:rPr>
          <w:rFonts w:cs="Arial"/>
        </w:rPr>
        <w:t>captured in the US Census</w:t>
      </w:r>
      <w:r w:rsidR="003021E1">
        <w:rPr>
          <w:rFonts w:cs="Arial"/>
        </w:rPr>
        <w:fldChar w:fldCharType="begin"/>
      </w:r>
      <w:r w:rsidR="003021E1">
        <w:rPr>
          <w:rFonts w:cs="Arial"/>
        </w:rPr>
        <w:instrText xml:space="preserve"> ADDIN EN.CITE &lt;EndNote&gt;&lt;Cite ExcludeYear="1"&gt;&lt;Author&gt;U.S. Census Bureau&lt;/Author&gt;&lt;RecNum&gt;22&lt;/RecNum&gt;&lt;DisplayText&gt;&lt;style face="superscript"&gt;16&lt;/style&gt;&lt;/DisplayText&gt;&lt;record&gt;&lt;rec-number&gt;22&lt;/rec-number&gt;&lt;foreign-keys&gt;&lt;key app="EN" db-id="290frdwv45faxberservzdsk5rv9at2wzpvt" timestamp="1712587830"&gt;22&lt;/key&gt;&lt;/foreign-keys&gt;&lt;ref-type name="Report"&gt;27&lt;/ref-type&gt;&lt;contributors&gt;&lt;authors&gt;&lt;author&gt;U.S. Census Bureau,&lt;/author&gt;&lt;/authors&gt;&lt;/contributors&gt;&lt;titles&gt;&lt;title&gt;2010 Census Summary File 1&lt;/title&gt;&lt;/titles&gt;&lt;dates&gt;&lt;pub-dates&gt;&lt;date&gt;2011&lt;/date&gt;&lt;/pub-dates&gt;&lt;/dates&gt;&lt;urls&gt;&lt;/urls&gt;&lt;access-date&gt;2023-11-01&lt;/access-date&gt;&lt;/record&gt;&lt;/Cite&gt;&lt;/EndNote&gt;</w:instrText>
      </w:r>
      <w:r w:rsidR="003021E1">
        <w:rPr>
          <w:rFonts w:cs="Arial"/>
        </w:rPr>
        <w:fldChar w:fldCharType="separate"/>
      </w:r>
      <w:r w:rsidR="003021E1" w:rsidRPr="003021E1">
        <w:rPr>
          <w:rFonts w:cs="Arial"/>
          <w:noProof/>
          <w:vertAlign w:val="superscript"/>
        </w:rPr>
        <w:t>16</w:t>
      </w:r>
      <w:r w:rsidR="003021E1">
        <w:rPr>
          <w:rFonts w:cs="Arial"/>
        </w:rPr>
        <w:fldChar w:fldCharType="end"/>
      </w:r>
      <w:r w:rsidR="00EE4D26" w:rsidRPr="00161599">
        <w:rPr>
          <w:rFonts w:cs="Arial"/>
        </w:rPr>
        <w:t xml:space="preserve"> </w:t>
      </w:r>
      <w:r w:rsidR="009B6E24" w:rsidRPr="00161599">
        <w:rPr>
          <w:rFonts w:cs="Arial"/>
        </w:rPr>
        <w:t>is not comprehensively analyzed in any of these studies</w:t>
      </w:r>
      <w:r w:rsidR="00A262A5" w:rsidRPr="00161599">
        <w:rPr>
          <w:rFonts w:cs="Arial"/>
        </w:rPr>
        <w:t>.</w:t>
      </w:r>
      <w:r w:rsidR="003021E1">
        <w:rPr>
          <w:rFonts w:cs="Arial"/>
        </w:rPr>
        <w:fldChar w:fldCharType="begin">
          <w:fldData xml:space="preserve">PEVuZE5vdGU+PENpdGU+PEF1dGhvcj5GYW5uPC9BdXRob3I+PFllYXI+MjAxODwvWWVhcj48UmVj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</w:fldData>
        </w:fldChar>
      </w:r>
      <w:r w:rsidR="003021E1">
        <w:rPr>
          <w:rFonts w:cs="Arial"/>
        </w:rPr>
        <w:instrText xml:space="preserve"> ADDIN EN.CITE </w:instrText>
      </w:r>
      <w:r w:rsidR="003021E1">
        <w:rPr>
          <w:rFonts w:cs="Arial"/>
        </w:rPr>
        <w:fldChar w:fldCharType="begin">
          <w:fldData xml:space="preserve">PEVuZE5vdGU+PENpdGU+PEF1dGhvcj5GYW5uPC9BdXRob3I+PFllYXI+MjAxODwvWWVhcj48UmVj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2, 14, 15</w:t>
      </w:r>
      <w:r w:rsidR="003021E1">
        <w:rPr>
          <w:rFonts w:cs="Arial"/>
        </w:rPr>
        <w:fldChar w:fldCharType="end"/>
      </w:r>
      <w:r w:rsidR="00A262A5" w:rsidRPr="00161599">
        <w:rPr>
          <w:rFonts w:cs="Arial"/>
        </w:rPr>
        <w:t xml:space="preserve"> </w:t>
      </w:r>
      <w:r w:rsidR="00042936" w:rsidRPr="00161599">
        <w:rPr>
          <w:rFonts w:cs="Arial"/>
        </w:rPr>
        <w:t>S</w:t>
      </w:r>
      <w:r w:rsidR="0053254D" w:rsidRPr="00161599">
        <w:rPr>
          <w:rFonts w:cs="Arial"/>
        </w:rPr>
        <w:t xml:space="preserve">ome </w:t>
      </w:r>
      <w:r w:rsidR="00A71873" w:rsidRPr="00161599">
        <w:rPr>
          <w:rFonts w:cs="Arial"/>
        </w:rPr>
        <w:t xml:space="preserve">population </w:t>
      </w:r>
      <w:r w:rsidR="0053254D" w:rsidRPr="00161599">
        <w:rPr>
          <w:rFonts w:cs="Arial"/>
        </w:rPr>
        <w:t>groups disproportionately affected by non-fire PM</w:t>
      </w:r>
      <w:r w:rsidR="0053254D" w:rsidRPr="00161599">
        <w:rPr>
          <w:rFonts w:cs="Arial"/>
          <w:vertAlign w:val="subscript"/>
        </w:rPr>
        <w:t>2.5</w:t>
      </w:r>
      <w:r w:rsidR="0053254D" w:rsidRPr="00161599">
        <w:rPr>
          <w:rFonts w:cs="Arial"/>
        </w:rPr>
        <w:t xml:space="preserve"> may also be disproportionately affected by wildland fire smoke exposure</w:t>
      </w:r>
      <w:r w:rsidR="00736637" w:rsidRPr="00161599">
        <w:rPr>
          <w:rFonts w:cs="Arial"/>
        </w:rPr>
        <w:t>, but</w:t>
      </w:r>
      <w:r w:rsidR="00634C7A" w:rsidRPr="00161599">
        <w:rPr>
          <w:rFonts w:cs="Arial"/>
        </w:rPr>
        <w:t xml:space="preserve"> existing studies</w:t>
      </w:r>
      <w:r w:rsidR="00736637" w:rsidRPr="00161599">
        <w:rPr>
          <w:rFonts w:cs="Arial"/>
        </w:rPr>
        <w:t xml:space="preserve"> </w:t>
      </w:r>
      <w:r w:rsidR="00C6051C" w:rsidRPr="00161599">
        <w:rPr>
          <w:rFonts w:cs="Arial"/>
        </w:rPr>
        <w:t xml:space="preserve">provide </w:t>
      </w:r>
      <w:r w:rsidR="00736637" w:rsidRPr="00161599">
        <w:rPr>
          <w:rFonts w:cs="Arial"/>
        </w:rPr>
        <w:t>inconsistent</w:t>
      </w:r>
      <w:r w:rsidR="00C6051C" w:rsidRPr="00161599">
        <w:rPr>
          <w:rFonts w:cs="Arial"/>
        </w:rPr>
        <w:t xml:space="preserve"> evidence</w:t>
      </w:r>
      <w:r w:rsidR="0053254D" w:rsidRPr="00161599">
        <w:rPr>
          <w:rFonts w:cs="Arial"/>
        </w:rPr>
        <w:t xml:space="preserve">. </w:t>
      </w:r>
    </w:p>
    <w:p w14:paraId="2D9F2AF5" w14:textId="57B9E27D" w:rsidR="002A6C94" w:rsidRPr="00161599" w:rsidRDefault="00354EDA" w:rsidP="009E2E64">
      <w:pPr>
        <w:ind w:firstLine="720"/>
        <w:rPr>
          <w:rFonts w:cs="Arial"/>
        </w:rPr>
      </w:pPr>
      <w:r w:rsidRPr="00161599">
        <w:rPr>
          <w:rFonts w:cs="Arial"/>
        </w:rPr>
        <w:t>Wildland fire smoke is a complex mixture consisting of water vapor, gases, and particles. Of these components, PM</w:t>
      </w:r>
      <w:r w:rsidRPr="00161599">
        <w:rPr>
          <w:rFonts w:cs="Arial"/>
          <w:vertAlign w:val="subscript"/>
        </w:rPr>
        <w:t>2.5</w:t>
      </w:r>
      <w:r w:rsidRPr="00161599">
        <w:rPr>
          <w:rFonts w:cs="Arial"/>
        </w:rPr>
        <w:t xml:space="preserve"> is the pollutant of primary health concern because it is a major component of smoke and extensive evidence has shown </w:t>
      </w:r>
      <w:r w:rsidR="00C74339">
        <w:rPr>
          <w:rFonts w:cs="Arial"/>
        </w:rPr>
        <w:t>that PM</w:t>
      </w:r>
      <w:r w:rsidR="00C74339" w:rsidRPr="00CE7313">
        <w:rPr>
          <w:rFonts w:cs="Arial"/>
          <w:vertAlign w:val="subscript"/>
        </w:rPr>
        <w:t>2.5</w:t>
      </w:r>
      <w:r w:rsidR="00C74339">
        <w:rPr>
          <w:rFonts w:cs="Arial"/>
        </w:rPr>
        <w:t xml:space="preserve"> </w:t>
      </w:r>
      <w:r w:rsidRPr="00161599">
        <w:rPr>
          <w:rFonts w:cs="Arial"/>
        </w:rPr>
        <w:t>exposure may lead to numerous health outcomes including respiratory- and cardiovascular-related effects as well as early death.</w:t>
      </w:r>
      <w:r w:rsidR="003021E1">
        <w:rPr>
          <w:rFonts w:cs="Arial"/>
        </w:rPr>
        <w:fldChar w:fldCharType="begin"/>
      </w:r>
      <w:r w:rsidR="003021E1">
        <w:rPr>
          <w:rFonts w:cs="Arial"/>
        </w:rPr>
        <w:instrText xml:space="preserve"> ADDIN EN.CITE &lt;EndNote&gt;&lt;Cite&gt;&lt;Author&gt;U.S. Environmental Protection Agency&lt;/Author&gt;&lt;Year&gt;2022&lt;/Year&gt;&lt;RecNum&gt;45&lt;/RecNum&gt;&lt;DisplayText&gt;&lt;style face="superscript"&gt;10&lt;/style&gt;&lt;/DisplayText&gt;&lt;record&gt;&lt;rec-number&gt;45&lt;/rec-number&gt;&lt;foreign-keys&gt;&lt;key app="EN" db-id="290frdwv45faxberservzdsk5rv9at2wzpvt" timestamp="1712587830"&gt;45&lt;/key&gt;&lt;/foreign-keys&gt;&lt;ref-type name="Report"&gt;27&lt;/ref-type&gt;&lt;contributors&gt;&lt;authors&gt;&lt;author&gt;U.S. Environmental Protection Agency,&lt;/author&gt;&lt;/authors&gt;&lt;/contributors&gt;&lt;titles&gt;&lt;title&gt;Supplement to the 2019 Integrated Science Assessment for Particulate Matter (Final Report, 2022)&lt;/title&gt;&lt;/titles&gt;&lt;dates&gt;&lt;year&gt;2022&lt;/year&gt;&lt;pub-dates&gt;&lt;date&gt;2022&lt;/date&gt;&lt;/pub-dates&gt;&lt;/dates&gt;&lt;isbn&gt;EPA/635/R-22/028&lt;/isbn&gt;&lt;work-type&gt;Reports &amp;amp; Assessments&lt;/work-type&gt;&lt;urls&gt;&lt;/urls&gt;&lt;language&gt;en&lt;/language&gt;&lt;access-date&gt;2023-03-13&lt;/access-date&gt;&lt;/record&gt;&lt;/Cite&gt;&lt;Cite&gt;&lt;Author&gt;U.S. Environmental Protection Agency&lt;/Author&gt;&lt;Year&gt;2022&lt;/Year&gt;&lt;RecNum&gt;45&lt;/RecNum&gt;&lt;record&gt;&lt;rec-number&gt;45&lt;/rec-number&gt;&lt;foreign-keys&gt;&lt;key app="EN" db-id="290frdwv45faxberservzdsk5rv9at2wzpvt" timestamp="1712587830"&gt;45&lt;/key&gt;&lt;/foreign-keys&gt;&lt;ref-type name="Report"&gt;27&lt;/ref-type&gt;&lt;contributors&gt;&lt;authors&gt;&lt;author&gt;U.S. Environmental Protection Agency,&lt;/author&gt;&lt;/authors&gt;&lt;/contributors&gt;&lt;titles&gt;&lt;title&gt;Supplement to the 2019 Integrated Science Assessment for Particulate Matter (Final Report, 2022)&lt;/title&gt;&lt;/titles&gt;&lt;dates&gt;&lt;year&gt;2022&lt;/year&gt;&lt;pub-dates&gt;&lt;date&gt;2022&lt;/date&gt;&lt;/pub-dates&gt;&lt;/dates&gt;&lt;isbn&gt;EPA/635/R-22/028&lt;/isbn&gt;&lt;work-type&gt;Reports &amp;amp; Assessments&lt;/work-type&gt;&lt;urls&gt;&lt;/urls&gt;&lt;language&gt;en&lt;/language&gt;&lt;access-date&gt;2023-03-13&lt;/access-date&gt;&lt;/record&gt;&lt;/Cite&gt;&lt;/EndNote&gt;</w:instrText>
      </w:r>
      <w:r w:rsidR="003021E1">
        <w:rPr>
          <w:rFonts w:cs="Arial"/>
        </w:rPr>
        <w:fldChar w:fldCharType="separate"/>
      </w:r>
      <w:r w:rsidR="003021E1" w:rsidRPr="003021E1">
        <w:rPr>
          <w:rFonts w:cs="Arial"/>
          <w:noProof/>
          <w:vertAlign w:val="superscript"/>
        </w:rPr>
        <w:t>10</w:t>
      </w:r>
      <w:r w:rsidR="003021E1">
        <w:rPr>
          <w:rFonts w:cs="Arial"/>
        </w:rPr>
        <w:fldChar w:fldCharType="end"/>
      </w:r>
      <w:r w:rsidRPr="00161599">
        <w:rPr>
          <w:rFonts w:cs="Arial"/>
        </w:rPr>
        <w:t xml:space="preserve"> The findings for ambient PM</w:t>
      </w:r>
      <w:r w:rsidRPr="00161599">
        <w:rPr>
          <w:rFonts w:cs="Arial"/>
          <w:vertAlign w:val="subscript"/>
        </w:rPr>
        <w:t>2.5</w:t>
      </w:r>
      <w:r w:rsidRPr="00161599">
        <w:rPr>
          <w:rFonts w:cs="Arial"/>
        </w:rPr>
        <w:t xml:space="preserve"> exposure (i.e., exposure during a typical day) have been supported by recent studies focusing on wildfire smoke that demonstrate similar health effects</w:t>
      </w:r>
      <w:r w:rsidR="00B05585">
        <w:rPr>
          <w:rFonts w:cs="Arial"/>
        </w:rPr>
        <w:t>.</w:t>
      </w:r>
      <w:r w:rsidR="003021E1">
        <w:rPr>
          <w:rFonts w:cs="Arial"/>
        </w:rPr>
        <w:fldChar w:fldCharType="begin">
          <w:fldData xml:space="preserve">PEVuZE5vdGU+PENpdGU+PEF1dGhvcj5DYXNjaW88L0F1dGhvcj48WWVhcj4yMDE4PC9ZZWFyPjxS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</w:fldData>
        </w:fldChar>
      </w:r>
      <w:r w:rsidR="003021E1">
        <w:rPr>
          <w:rFonts w:cs="Arial"/>
        </w:rPr>
        <w:instrText xml:space="preserve"> ADDIN EN.CITE </w:instrText>
      </w:r>
      <w:r w:rsidR="003021E1">
        <w:rPr>
          <w:rFonts w:cs="Arial"/>
        </w:rPr>
        <w:fldChar w:fldCharType="begin">
          <w:fldData xml:space="preserve">PEVuZE5vdGU+PENpdGU+PEF1dGhvcj5DYXNjaW88L0F1dGhvcj48WWVhcj4yMDE4PC9ZZWFyPjxS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17-19</w:t>
      </w:r>
      <w:r w:rsidR="003021E1">
        <w:rPr>
          <w:rFonts w:cs="Arial"/>
        </w:rPr>
        <w:fldChar w:fldCharType="end"/>
      </w:r>
      <w:r w:rsidRPr="00161599">
        <w:rPr>
          <w:rFonts w:cs="Arial"/>
        </w:rPr>
        <w:t xml:space="preserve"> The health impacts of wildfire smoke are widespread, and emissions from fires in western states cause increases in PM</w:t>
      </w:r>
      <w:r w:rsidRPr="00161599">
        <w:rPr>
          <w:rFonts w:cs="Arial"/>
          <w:vertAlign w:val="subscript"/>
        </w:rPr>
        <w:t>2.5</w:t>
      </w:r>
      <w:r w:rsidRPr="00161599">
        <w:rPr>
          <w:rFonts w:cs="Arial"/>
        </w:rPr>
        <w:t xml:space="preserve"> not only near the source fire, but also long distances downwind. </w:t>
      </w:r>
      <w:r w:rsidR="009A1928" w:rsidRPr="00161599">
        <w:rPr>
          <w:rFonts w:cs="Arial"/>
        </w:rPr>
        <w:t>National studies examin</w:t>
      </w:r>
      <w:r w:rsidR="0084115D" w:rsidRPr="00161599">
        <w:rPr>
          <w:rFonts w:cs="Arial"/>
        </w:rPr>
        <w:t xml:space="preserve">ing the public health burden of wildland fire smoke </w:t>
      </w:r>
      <w:r w:rsidR="0000441D" w:rsidRPr="00161599">
        <w:rPr>
          <w:rFonts w:cs="Arial"/>
        </w:rPr>
        <w:t xml:space="preserve">estimate thousands of attributable </w:t>
      </w:r>
      <w:r w:rsidR="00475BC1" w:rsidRPr="00161599">
        <w:rPr>
          <w:rFonts w:cs="Arial"/>
        </w:rPr>
        <w:t xml:space="preserve">hospital admissions and </w:t>
      </w:r>
      <w:r w:rsidR="0000441D" w:rsidRPr="00161599">
        <w:rPr>
          <w:rFonts w:cs="Arial"/>
        </w:rPr>
        <w:t>deaths</w:t>
      </w:r>
      <w:r w:rsidR="00CD00CB" w:rsidRPr="00161599">
        <w:rPr>
          <w:rFonts w:cs="Arial"/>
        </w:rPr>
        <w:t xml:space="preserve"> with </w:t>
      </w:r>
      <w:r w:rsidR="007E57CF" w:rsidRPr="00161599">
        <w:rPr>
          <w:rFonts w:cs="Arial"/>
        </w:rPr>
        <w:t>dozens of billions of dollars</w:t>
      </w:r>
      <w:r w:rsidR="00DA0E1C" w:rsidRPr="00161599">
        <w:rPr>
          <w:rFonts w:cs="Arial"/>
        </w:rPr>
        <w:t xml:space="preserve"> of </w:t>
      </w:r>
      <w:r w:rsidR="00A61E72" w:rsidRPr="00161599">
        <w:rPr>
          <w:rFonts w:cs="Arial"/>
        </w:rPr>
        <w:t>economic cost</w:t>
      </w:r>
      <w:r w:rsidR="009119D2" w:rsidRPr="00161599">
        <w:rPr>
          <w:rFonts w:cs="Arial"/>
        </w:rPr>
        <w:t>s</w:t>
      </w:r>
      <w:r w:rsidR="007E57CF" w:rsidRPr="00161599">
        <w:rPr>
          <w:rFonts w:cs="Arial"/>
        </w:rPr>
        <w:t>.</w:t>
      </w:r>
      <w:r w:rsidR="003021E1">
        <w:rPr>
          <w:rFonts w:cs="Arial"/>
        </w:rPr>
        <w:fldChar w:fldCharType="begin">
          <w:fldData xml:space="preserve">PEVuZE5vdGU+PENpdGU+PEF1dGhvcj5P4oCZRGVsbDwvQXV0aG9yPjxZZWFyPjIwMjE8L1llYXI+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</w:fldData>
        </w:fldChar>
      </w:r>
      <w:r w:rsidR="003021E1">
        <w:rPr>
          <w:rFonts w:cs="Arial"/>
        </w:rPr>
        <w:instrText xml:space="preserve"> ADDIN EN.CITE </w:instrText>
      </w:r>
      <w:r w:rsidR="003021E1">
        <w:rPr>
          <w:rFonts w:cs="Arial"/>
        </w:rPr>
        <w:fldChar w:fldCharType="begin">
          <w:fldData xml:space="preserve">PEVuZE5vdGU+PENpdGU+PEF1dGhvcj5P4oCZRGVsbDwvQXV0aG9yPjxZZWFyPjIwMjE8L1llYXI+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14, 20</w:t>
      </w:r>
      <w:r w:rsidR="003021E1">
        <w:rPr>
          <w:rFonts w:cs="Arial"/>
        </w:rPr>
        <w:fldChar w:fldCharType="end"/>
      </w:r>
    </w:p>
    <w:p w14:paraId="07DC24A0" w14:textId="3EF49B9A" w:rsidR="00F92056" w:rsidRPr="00161599" w:rsidRDefault="00F92056" w:rsidP="009E2E64">
      <w:pPr>
        <w:ind w:firstLine="720"/>
        <w:rPr>
          <w:rFonts w:cs="Arial"/>
        </w:rPr>
      </w:pPr>
      <w:r w:rsidRPr="00161599">
        <w:rPr>
          <w:rFonts w:cs="Arial"/>
        </w:rPr>
        <w:t>In this work, we address the following questions,</w:t>
      </w:r>
    </w:p>
    <w:p w14:paraId="2375C640" w14:textId="4BCBEDB5" w:rsidR="00F92056" w:rsidRPr="00161599" w:rsidRDefault="00C845B3" w:rsidP="009E2E64">
      <w:pPr>
        <w:numPr>
          <w:ilvl w:val="0"/>
          <w:numId w:val="1"/>
        </w:numPr>
        <w:rPr>
          <w:rFonts w:cs="Arial"/>
        </w:rPr>
      </w:pPr>
      <w:r w:rsidRPr="00161599">
        <w:rPr>
          <w:rFonts w:cs="Arial"/>
        </w:rPr>
        <w:t>How do wildland fires contribute to US PM</w:t>
      </w:r>
      <w:r w:rsidRPr="00161599">
        <w:rPr>
          <w:rFonts w:cs="Arial"/>
          <w:vertAlign w:val="subscript"/>
        </w:rPr>
        <w:t>2.5</w:t>
      </w:r>
      <w:r w:rsidRPr="00161599">
        <w:rPr>
          <w:rFonts w:cs="Arial"/>
        </w:rPr>
        <w:t xml:space="preserve"> concentrations and how is this changing over time</w:t>
      </w:r>
      <w:r w:rsidR="00F708C1" w:rsidRPr="00161599">
        <w:rPr>
          <w:rFonts w:cs="Arial"/>
        </w:rPr>
        <w:t>;</w:t>
      </w:r>
      <w:r w:rsidR="00BD39A2" w:rsidRPr="00161599">
        <w:rPr>
          <w:rFonts w:cs="Arial"/>
        </w:rPr>
        <w:t xml:space="preserve"> and </w:t>
      </w:r>
    </w:p>
    <w:p w14:paraId="78433A99" w14:textId="3C9DF542" w:rsidR="00F92056" w:rsidRPr="00161599" w:rsidRDefault="00F92056" w:rsidP="009E2E64">
      <w:pPr>
        <w:numPr>
          <w:ilvl w:val="0"/>
          <w:numId w:val="1"/>
        </w:numPr>
        <w:rPr>
          <w:rFonts w:cs="Arial"/>
        </w:rPr>
      </w:pPr>
      <w:r w:rsidRPr="00161599">
        <w:rPr>
          <w:rFonts w:cs="Arial"/>
        </w:rPr>
        <w:t>How does wildland fire smoke contribute to disparities in total PM</w:t>
      </w:r>
      <w:r w:rsidRPr="00161599">
        <w:rPr>
          <w:rFonts w:cs="Arial"/>
          <w:vertAlign w:val="subscript"/>
        </w:rPr>
        <w:t>2.5</w:t>
      </w:r>
      <w:r w:rsidRPr="00161599">
        <w:rPr>
          <w:rFonts w:cs="Arial"/>
        </w:rPr>
        <w:t xml:space="preserve"> </w:t>
      </w:r>
      <w:r w:rsidR="0020759F" w:rsidRPr="00161599">
        <w:rPr>
          <w:rFonts w:cs="Arial"/>
        </w:rPr>
        <w:t xml:space="preserve">exposure </w:t>
      </w:r>
      <w:r w:rsidRPr="00161599">
        <w:rPr>
          <w:rFonts w:cs="Arial"/>
        </w:rPr>
        <w:t>among different sociodemographic groups?</w:t>
      </w:r>
    </w:p>
    <w:p w14:paraId="462BE602" w14:textId="6249631B" w:rsidR="00F92056" w:rsidRPr="00161599" w:rsidRDefault="00ED36AD" w:rsidP="009E2E64">
      <w:pPr>
        <w:rPr>
          <w:rFonts w:cs="Arial"/>
        </w:rPr>
      </w:pPr>
      <w:r w:rsidRPr="00161599">
        <w:rPr>
          <w:rFonts w:cs="Arial"/>
        </w:rPr>
        <w:t>We focus on PM</w:t>
      </w:r>
      <w:r w:rsidRPr="00161599">
        <w:rPr>
          <w:rFonts w:cs="Arial"/>
          <w:vertAlign w:val="subscript"/>
        </w:rPr>
        <w:t>2.5</w:t>
      </w:r>
      <w:r w:rsidRPr="00161599">
        <w:rPr>
          <w:rFonts w:cs="Arial"/>
        </w:rPr>
        <w:t xml:space="preserve"> exposure in the </w:t>
      </w:r>
      <w:r w:rsidR="00B96A85" w:rsidRPr="00161599">
        <w:rPr>
          <w:rFonts w:cs="Arial"/>
        </w:rPr>
        <w:t>contiguous</w:t>
      </w:r>
      <w:r w:rsidRPr="00161599">
        <w:rPr>
          <w:rFonts w:cs="Arial"/>
        </w:rPr>
        <w:t xml:space="preserve"> US </w:t>
      </w:r>
      <w:r w:rsidR="00B96A85" w:rsidRPr="00161599">
        <w:rPr>
          <w:rFonts w:cs="Arial"/>
        </w:rPr>
        <w:t xml:space="preserve">(CONUS) </w:t>
      </w:r>
      <w:r w:rsidR="00294559" w:rsidRPr="00161599">
        <w:rPr>
          <w:rFonts w:cs="Arial"/>
        </w:rPr>
        <w:t>from</w:t>
      </w:r>
      <w:r w:rsidR="00286B79" w:rsidRPr="00161599">
        <w:rPr>
          <w:rFonts w:cs="Arial"/>
        </w:rPr>
        <w:t xml:space="preserve"> 2007 through 2018</w:t>
      </w:r>
      <w:r w:rsidRPr="00161599">
        <w:rPr>
          <w:rFonts w:cs="Arial"/>
        </w:rPr>
        <w:t xml:space="preserve">, </w:t>
      </w:r>
      <w:r w:rsidR="0034104E" w:rsidRPr="00161599">
        <w:rPr>
          <w:rFonts w:cs="Arial"/>
        </w:rPr>
        <w:t xml:space="preserve">using </w:t>
      </w:r>
      <w:r w:rsidR="00812132" w:rsidRPr="00161599">
        <w:rPr>
          <w:rFonts w:cs="Arial"/>
        </w:rPr>
        <w:t>recent</w:t>
      </w:r>
      <w:r w:rsidR="0034104E" w:rsidRPr="00161599">
        <w:rPr>
          <w:rFonts w:cs="Arial"/>
        </w:rPr>
        <w:t xml:space="preserve"> estimates of PM</w:t>
      </w:r>
      <w:r w:rsidR="0034104E" w:rsidRPr="00161599">
        <w:rPr>
          <w:rFonts w:cs="Arial"/>
          <w:vertAlign w:val="subscript"/>
        </w:rPr>
        <w:t>2.5</w:t>
      </w:r>
      <w:r w:rsidR="0034104E" w:rsidRPr="00161599">
        <w:rPr>
          <w:rFonts w:cs="Arial"/>
        </w:rPr>
        <w:t xml:space="preserve"> derived from wildland fire and non-fire sources</w:t>
      </w:r>
      <w:r w:rsidR="00AA7234" w:rsidRPr="00161599">
        <w:rPr>
          <w:rFonts w:cs="Arial"/>
        </w:rPr>
        <w:t>,</w:t>
      </w:r>
      <w:r w:rsidR="0002619F" w:rsidRPr="00161599">
        <w:rPr>
          <w:rFonts w:cs="Arial"/>
        </w:rPr>
        <w:t xml:space="preserve"> </w:t>
      </w:r>
      <w:r w:rsidR="00AA7234" w:rsidRPr="00161599">
        <w:rPr>
          <w:rFonts w:cs="Arial"/>
        </w:rPr>
        <w:t xml:space="preserve">analyzing </w:t>
      </w:r>
      <w:r w:rsidR="00F67006" w:rsidRPr="00161599">
        <w:rPr>
          <w:rFonts w:cs="Arial"/>
        </w:rPr>
        <w:t>PM</w:t>
      </w:r>
      <w:r w:rsidR="00F67006" w:rsidRPr="00161599">
        <w:rPr>
          <w:rFonts w:cs="Arial"/>
          <w:vertAlign w:val="subscript"/>
        </w:rPr>
        <w:t>2.5</w:t>
      </w:r>
      <w:r w:rsidR="00F67006" w:rsidRPr="00161599">
        <w:rPr>
          <w:rFonts w:cs="Arial"/>
        </w:rPr>
        <w:t xml:space="preserve"> </w:t>
      </w:r>
      <w:r w:rsidR="00194CDA" w:rsidRPr="00161599">
        <w:rPr>
          <w:rFonts w:cs="Arial"/>
        </w:rPr>
        <w:t>concentrations</w:t>
      </w:r>
      <w:r w:rsidR="0002619F" w:rsidRPr="00161599">
        <w:rPr>
          <w:rFonts w:cs="Arial"/>
        </w:rPr>
        <w:t xml:space="preserve"> </w:t>
      </w:r>
      <w:r w:rsidR="00194CDA" w:rsidRPr="00161599">
        <w:rPr>
          <w:rFonts w:cs="Arial"/>
        </w:rPr>
        <w:t>and trends</w:t>
      </w:r>
      <w:r w:rsidR="00F67006" w:rsidRPr="00161599">
        <w:rPr>
          <w:rFonts w:cs="Arial"/>
        </w:rPr>
        <w:t>.</w:t>
      </w:r>
      <w:r w:rsidR="0034104E" w:rsidRPr="00161599">
        <w:rPr>
          <w:rFonts w:cs="Arial"/>
        </w:rPr>
        <w:t xml:space="preserve"> </w:t>
      </w:r>
      <w:r w:rsidR="00F92056" w:rsidRPr="00161599">
        <w:rPr>
          <w:rFonts w:cs="Arial"/>
        </w:rPr>
        <w:t xml:space="preserve">We aim to provide air quality managers and public health officials with information that will help prioritize </w:t>
      </w:r>
      <w:r w:rsidR="00FB1BD3" w:rsidRPr="00161599">
        <w:rPr>
          <w:rFonts w:cs="Arial"/>
        </w:rPr>
        <w:t xml:space="preserve">areas to target </w:t>
      </w:r>
      <w:r w:rsidR="00F92056" w:rsidRPr="00161599">
        <w:rPr>
          <w:rFonts w:cs="Arial"/>
        </w:rPr>
        <w:t>actions to reduce regional and national-level exposure to PM</w:t>
      </w:r>
      <w:r w:rsidR="00F92056" w:rsidRPr="00161599">
        <w:rPr>
          <w:rFonts w:cs="Arial"/>
          <w:vertAlign w:val="subscript"/>
        </w:rPr>
        <w:t>2.5</w:t>
      </w:r>
      <w:r w:rsidR="00C21E75" w:rsidRPr="00161599">
        <w:rPr>
          <w:rFonts w:cs="Arial"/>
        </w:rPr>
        <w:t xml:space="preserve"> in a changing climate with increasing wildland fire</w:t>
      </w:r>
      <w:r w:rsidR="00F92056" w:rsidRPr="00161599">
        <w:rPr>
          <w:rFonts w:cs="Arial"/>
        </w:rPr>
        <w:t>.</w:t>
      </w:r>
    </w:p>
    <w:p w14:paraId="1D23C042" w14:textId="346BF407" w:rsidR="00F92056" w:rsidRPr="00161599" w:rsidRDefault="00F92056" w:rsidP="00411A8E">
      <w:pPr>
        <w:pStyle w:val="Heading1"/>
        <w:rPr>
          <w:bCs/>
        </w:rPr>
      </w:pPr>
      <w:bookmarkStart w:id="27" w:name="_Toc164868213"/>
      <w:r w:rsidRPr="00161599">
        <w:lastRenderedPageBreak/>
        <w:t xml:space="preserve">Materials and </w:t>
      </w:r>
      <w:r w:rsidR="00CA7DEF">
        <w:t>m</w:t>
      </w:r>
      <w:r w:rsidRPr="00161599">
        <w:t>ethods</w:t>
      </w:r>
      <w:bookmarkEnd w:id="27"/>
    </w:p>
    <w:p w14:paraId="5343E6AA" w14:textId="76B6AD7E" w:rsidR="00F92056" w:rsidRPr="00161599" w:rsidRDefault="00F92056" w:rsidP="00411A8E">
      <w:pPr>
        <w:pStyle w:val="Heading2"/>
        <w:rPr>
          <w:bCs/>
        </w:rPr>
      </w:pPr>
      <w:bookmarkStart w:id="28" w:name="_Toc164868214"/>
      <w:r w:rsidRPr="00161599">
        <w:t>PM</w:t>
      </w:r>
      <w:r w:rsidRPr="00161599">
        <w:rPr>
          <w:vertAlign w:val="subscript"/>
        </w:rPr>
        <w:t>2.5</w:t>
      </w:r>
      <w:r w:rsidRPr="00161599">
        <w:t xml:space="preserve"> </w:t>
      </w:r>
      <w:r w:rsidR="008B1E5E" w:rsidRPr="00161599">
        <w:t xml:space="preserve">concentrations and </w:t>
      </w:r>
      <w:r w:rsidR="00EB4F8C" w:rsidRPr="00161599">
        <w:t>e</w:t>
      </w:r>
      <w:r w:rsidRPr="00161599">
        <w:t>xposure</w:t>
      </w:r>
      <w:bookmarkEnd w:id="28"/>
    </w:p>
    <w:p w14:paraId="75F73E18" w14:textId="0AA7E190" w:rsidR="00F50F66" w:rsidRPr="00161599" w:rsidRDefault="009C54F2" w:rsidP="009E2E64">
      <w:pPr>
        <w:ind w:firstLine="720"/>
        <w:rPr>
          <w:rFonts w:cs="Arial"/>
        </w:rPr>
      </w:pPr>
      <w:r w:rsidRPr="00161599">
        <w:rPr>
          <w:rFonts w:cs="Arial"/>
        </w:rPr>
        <w:t>PM</w:t>
      </w:r>
      <w:r w:rsidRPr="00161599">
        <w:rPr>
          <w:rFonts w:cs="Arial"/>
          <w:vertAlign w:val="subscript"/>
        </w:rPr>
        <w:t>2.</w:t>
      </w:r>
      <w:r w:rsidR="008F3C30" w:rsidRPr="00161599">
        <w:rPr>
          <w:rFonts w:cs="Arial"/>
          <w:vertAlign w:val="subscript"/>
        </w:rPr>
        <w:t xml:space="preserve">5 </w:t>
      </w:r>
      <w:r w:rsidR="008F3C30" w:rsidRPr="00161599">
        <w:rPr>
          <w:rFonts w:cs="Arial"/>
        </w:rPr>
        <w:t xml:space="preserve">concentrations assigned to Census tracts were used as a surrogate </w:t>
      </w:r>
      <w:r w:rsidR="00951752" w:rsidRPr="00161599">
        <w:rPr>
          <w:rFonts w:cs="Arial"/>
        </w:rPr>
        <w:t>for population-level PM</w:t>
      </w:r>
      <w:r w:rsidR="00951752" w:rsidRPr="00161599">
        <w:rPr>
          <w:rFonts w:cs="Arial"/>
          <w:vertAlign w:val="subscript"/>
        </w:rPr>
        <w:t>2.5</w:t>
      </w:r>
      <w:r w:rsidR="00951752" w:rsidRPr="00161599">
        <w:rPr>
          <w:rFonts w:cs="Arial"/>
        </w:rPr>
        <w:t xml:space="preserve"> exposure. </w:t>
      </w:r>
      <w:r w:rsidR="007779C1" w:rsidRPr="00161599">
        <w:rPr>
          <w:rFonts w:cs="Arial"/>
        </w:rPr>
        <w:t xml:space="preserve">Daily 24-hour average </w:t>
      </w:r>
      <w:r w:rsidR="00F92056" w:rsidRPr="00161599">
        <w:rPr>
          <w:rFonts w:cs="Arial"/>
        </w:rPr>
        <w:t>PM</w:t>
      </w:r>
      <w:r w:rsidR="00F92056" w:rsidRPr="00161599">
        <w:rPr>
          <w:rFonts w:cs="Arial"/>
          <w:vertAlign w:val="subscript"/>
        </w:rPr>
        <w:t>2.5</w:t>
      </w:r>
      <w:r w:rsidR="00F92056" w:rsidRPr="00161599">
        <w:rPr>
          <w:rFonts w:cs="Arial"/>
        </w:rPr>
        <w:t xml:space="preserve"> concentrations </w:t>
      </w:r>
      <w:r w:rsidR="007779C1" w:rsidRPr="00161599">
        <w:rPr>
          <w:rFonts w:cs="Arial"/>
        </w:rPr>
        <w:t>for</w:t>
      </w:r>
      <w:r w:rsidR="00F92056" w:rsidRPr="00161599">
        <w:rPr>
          <w:rFonts w:cs="Arial"/>
        </w:rPr>
        <w:t xml:space="preserve"> 2007</w:t>
      </w:r>
      <w:r w:rsidR="002616E7" w:rsidRPr="00161599">
        <w:rPr>
          <w:rFonts w:cs="Arial"/>
        </w:rPr>
        <w:t xml:space="preserve"> to </w:t>
      </w:r>
      <w:r w:rsidR="00F92056" w:rsidRPr="00161599">
        <w:rPr>
          <w:rFonts w:cs="Arial"/>
        </w:rPr>
        <w:t>2018 were obtained from the US Environmental Protection Agency (US EPA)’s Fused Air Quality Surface Using Downscaling</w:t>
      </w:r>
      <w:r w:rsidR="002B6279" w:rsidRPr="00161599">
        <w:rPr>
          <w:rFonts w:cs="Arial"/>
        </w:rPr>
        <w:t xml:space="preserve"> (FAQSD)</w:t>
      </w:r>
      <w:r w:rsidR="00F92056" w:rsidRPr="00161599">
        <w:rPr>
          <w:rFonts w:cs="Arial"/>
        </w:rPr>
        <w:t xml:space="preserve"> data product</w:t>
      </w:r>
      <w:r w:rsidR="007779C1" w:rsidRPr="00161599">
        <w:rPr>
          <w:rFonts w:cs="Arial"/>
        </w:rPr>
        <w:t>.</w:t>
      </w:r>
      <w:r w:rsidR="003021E1">
        <w:rPr>
          <w:rFonts w:cs="Arial"/>
        </w:rPr>
        <w:fldChar w:fldCharType="begin">
          <w:fldData xml:space="preserve">PEVuZE5vdGU+PENpdGU+PEF1dGhvcj5VLlMuIEVudmlyb25tZW50YWwgUHJvdGVjdGlvbiBBZ2Vu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</w:fldData>
        </w:fldChar>
      </w:r>
      <w:r w:rsidR="003021E1">
        <w:rPr>
          <w:rFonts w:cs="Arial"/>
        </w:rPr>
        <w:instrText xml:space="preserve"> ADDIN EN.CITE </w:instrText>
      </w:r>
      <w:r w:rsidR="003021E1">
        <w:rPr>
          <w:rFonts w:cs="Arial"/>
        </w:rPr>
        <w:fldChar w:fldCharType="begin">
          <w:fldData xml:space="preserve">PEVuZE5vdGU+PENpdGU+PEF1dGhvcj5VLlMuIEVudmlyb25tZW50YWwgUHJvdGVjdGlvbiBBZ2Vu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21-24</w:t>
      </w:r>
      <w:r w:rsidR="003021E1">
        <w:rPr>
          <w:rFonts w:cs="Arial"/>
        </w:rPr>
        <w:fldChar w:fldCharType="end"/>
      </w:r>
      <w:r w:rsidR="007779C1" w:rsidRPr="00161599">
        <w:rPr>
          <w:rFonts w:cs="Arial"/>
        </w:rPr>
        <w:t xml:space="preserve"> </w:t>
      </w:r>
      <w:r w:rsidR="00F92056" w:rsidRPr="00161599">
        <w:rPr>
          <w:rFonts w:cs="Arial"/>
        </w:rPr>
        <w:t xml:space="preserve">This product </w:t>
      </w:r>
      <w:r w:rsidR="007779C1" w:rsidRPr="00161599">
        <w:rPr>
          <w:rFonts w:cs="Arial"/>
        </w:rPr>
        <w:t xml:space="preserve">statistically </w:t>
      </w:r>
      <w:r w:rsidR="00F92056" w:rsidRPr="00161599">
        <w:rPr>
          <w:rFonts w:cs="Arial"/>
        </w:rPr>
        <w:t xml:space="preserve">combines Community Multiscale Air Quality (CMAQ) </w:t>
      </w:r>
      <w:r w:rsidR="00987D08" w:rsidRPr="00161599">
        <w:rPr>
          <w:rFonts w:cs="Arial"/>
        </w:rPr>
        <w:t xml:space="preserve">12 km resolution gridded </w:t>
      </w:r>
      <w:r w:rsidR="00F92056" w:rsidRPr="00161599">
        <w:rPr>
          <w:rFonts w:cs="Arial"/>
        </w:rPr>
        <w:t xml:space="preserve">model </w:t>
      </w:r>
      <w:r w:rsidR="007779C1" w:rsidRPr="00161599">
        <w:rPr>
          <w:rFonts w:cs="Arial"/>
        </w:rPr>
        <w:t xml:space="preserve">outputs with </w:t>
      </w:r>
      <w:r w:rsidR="00F92056" w:rsidRPr="00161599">
        <w:rPr>
          <w:rFonts w:cs="Arial"/>
        </w:rPr>
        <w:t>monitoring observations</w:t>
      </w:r>
      <w:r w:rsidR="000C5457" w:rsidRPr="00161599">
        <w:rPr>
          <w:rFonts w:cs="Arial"/>
        </w:rPr>
        <w:t xml:space="preserve"> from US EPA National Air Monitoring Stations/State and Local Air Monitoring Stations</w:t>
      </w:r>
      <w:r w:rsidR="007779C1" w:rsidRPr="00161599">
        <w:rPr>
          <w:rFonts w:cs="Arial"/>
        </w:rPr>
        <w:t xml:space="preserve"> using a Bayesian space-time </w:t>
      </w:r>
      <w:proofErr w:type="spellStart"/>
      <w:r w:rsidR="007779C1" w:rsidRPr="00161599">
        <w:rPr>
          <w:rFonts w:cs="Arial"/>
        </w:rPr>
        <w:t>downscaler</w:t>
      </w:r>
      <w:proofErr w:type="spellEnd"/>
      <w:r w:rsidR="007779C1" w:rsidRPr="00161599">
        <w:rPr>
          <w:rFonts w:cs="Arial"/>
        </w:rPr>
        <w:t xml:space="preserve"> approach</w:t>
      </w:r>
      <w:r w:rsidR="00F92056" w:rsidRPr="00161599">
        <w:rPr>
          <w:rFonts w:cs="Arial"/>
        </w:rPr>
        <w:t xml:space="preserve"> to estimate PM</w:t>
      </w:r>
      <w:r w:rsidR="00F92056" w:rsidRPr="00161599">
        <w:rPr>
          <w:rFonts w:cs="Arial"/>
          <w:vertAlign w:val="subscript"/>
        </w:rPr>
        <w:t>2.5</w:t>
      </w:r>
      <w:r w:rsidR="00F92056" w:rsidRPr="00161599">
        <w:rPr>
          <w:rFonts w:cs="Arial"/>
        </w:rPr>
        <w:t xml:space="preserve"> concentrations at </w:t>
      </w:r>
      <w:r w:rsidR="007779C1" w:rsidRPr="00161599">
        <w:rPr>
          <w:rFonts w:cs="Arial"/>
        </w:rPr>
        <w:t>the centroid of each</w:t>
      </w:r>
      <w:r w:rsidR="00D91852" w:rsidRPr="00161599">
        <w:rPr>
          <w:rFonts w:cs="Arial"/>
        </w:rPr>
        <w:t xml:space="preserve"> </w:t>
      </w:r>
      <w:r w:rsidR="00F92056" w:rsidRPr="00161599">
        <w:rPr>
          <w:rFonts w:cs="Arial"/>
        </w:rPr>
        <w:t xml:space="preserve">Census </w:t>
      </w:r>
      <w:r w:rsidR="007779C1" w:rsidRPr="00161599">
        <w:rPr>
          <w:rFonts w:cs="Arial"/>
        </w:rPr>
        <w:t>t</w:t>
      </w:r>
      <w:r w:rsidR="00F92056" w:rsidRPr="00161599">
        <w:rPr>
          <w:rFonts w:cs="Arial"/>
        </w:rPr>
        <w:t>ract.</w:t>
      </w:r>
    </w:p>
    <w:p w14:paraId="6EF4EA23" w14:textId="267E1A16" w:rsidR="00F92056" w:rsidRPr="00161599" w:rsidRDefault="00194A2C" w:rsidP="009E2E64">
      <w:pPr>
        <w:ind w:firstLine="720"/>
        <w:rPr>
          <w:rFonts w:cs="Arial"/>
        </w:rPr>
      </w:pPr>
      <w:r w:rsidRPr="00161599">
        <w:rPr>
          <w:rFonts w:cs="Arial"/>
        </w:rPr>
        <w:t>To estimate PM</w:t>
      </w:r>
      <w:r w:rsidRPr="00E95132">
        <w:rPr>
          <w:rFonts w:cs="Arial"/>
          <w:vertAlign w:val="subscript"/>
        </w:rPr>
        <w:t>2.5</w:t>
      </w:r>
      <w:r w:rsidRPr="00161599">
        <w:rPr>
          <w:rFonts w:cs="Arial"/>
        </w:rPr>
        <w:t xml:space="preserve"> concentrations attributed to wildland fire within the total PM</w:t>
      </w:r>
      <w:r w:rsidRPr="00E95132">
        <w:rPr>
          <w:rFonts w:cs="Arial"/>
          <w:vertAlign w:val="subscript"/>
        </w:rPr>
        <w:t>2.5</w:t>
      </w:r>
      <w:r w:rsidRPr="00161599">
        <w:rPr>
          <w:rFonts w:cs="Arial"/>
        </w:rPr>
        <w:t xml:space="preserve"> concentrations, we used</w:t>
      </w:r>
      <w:r w:rsidR="00C36DF6" w:rsidRPr="00161599">
        <w:rPr>
          <w:rFonts w:cs="Arial"/>
        </w:rPr>
        <w:t xml:space="preserve"> previously published </w:t>
      </w:r>
      <w:r w:rsidR="00C85EF1" w:rsidRPr="00161599">
        <w:rPr>
          <w:rFonts w:cs="Arial"/>
        </w:rPr>
        <w:t>CMAQ simulations</w:t>
      </w:r>
      <w:r w:rsidR="00C36DF6" w:rsidRPr="00161599">
        <w:rPr>
          <w:rFonts w:cs="Arial"/>
        </w:rPr>
        <w:t xml:space="preserve"> run</w:t>
      </w:r>
      <w:r w:rsidR="00C85EF1" w:rsidRPr="00161599">
        <w:rPr>
          <w:rFonts w:cs="Arial"/>
        </w:rPr>
        <w:t xml:space="preserve"> </w:t>
      </w:r>
      <w:r w:rsidR="00F92056" w:rsidRPr="00161599">
        <w:rPr>
          <w:rFonts w:cs="Arial"/>
        </w:rPr>
        <w:t>with and without wildland fire emissions inputs</w:t>
      </w:r>
      <w:r w:rsidR="00D24C83" w:rsidRPr="00161599">
        <w:rPr>
          <w:rFonts w:cs="Arial"/>
        </w:rPr>
        <w:t xml:space="preserve">, over </w:t>
      </w:r>
      <w:r w:rsidR="00C36DF6" w:rsidRPr="00161599">
        <w:rPr>
          <w:rFonts w:cs="Arial"/>
        </w:rPr>
        <w:t>years</w:t>
      </w:r>
      <w:r w:rsidR="00D24C83" w:rsidRPr="00161599">
        <w:rPr>
          <w:rFonts w:cs="Arial"/>
        </w:rPr>
        <w:t xml:space="preserve"> 2007 to 2018 at 12 km resolution.</w:t>
      </w:r>
      <w:r w:rsidR="003021E1">
        <w:rPr>
          <w:rFonts w:cs="Arial"/>
        </w:rPr>
        <w:fldChar w:fldCharType="begin">
          <w:fldData xml:space="preserve">PEVuZE5vdGU+PENpdGU+PEF1dGhvcj5Lb21hbjwvQXV0aG9yPjxZZWFyPjIwMTk8L1llYXI+PFJl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</w:fldData>
        </w:fldChar>
      </w:r>
      <w:r w:rsidR="003021E1">
        <w:rPr>
          <w:rFonts w:cs="Arial"/>
        </w:rPr>
        <w:instrText xml:space="preserve"> ADDIN EN.CITE </w:instrText>
      </w:r>
      <w:r w:rsidR="003021E1">
        <w:rPr>
          <w:rFonts w:cs="Arial"/>
        </w:rPr>
        <w:fldChar w:fldCharType="begin">
          <w:fldData xml:space="preserve">PEVuZE5vdGU+PENpdGU+PEF1dGhvcj5Lb21hbjwvQXV0aG9yPjxZZWFyPjIwMTk8L1llYXI+PFJl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25, 26</w:t>
      </w:r>
      <w:r w:rsidR="003021E1">
        <w:rPr>
          <w:rFonts w:cs="Arial"/>
        </w:rPr>
        <w:fldChar w:fldCharType="end"/>
      </w:r>
      <w:r w:rsidR="002A01A3" w:rsidRPr="00161599">
        <w:rPr>
          <w:rFonts w:cs="Arial"/>
        </w:rPr>
        <w:t xml:space="preserve"> </w:t>
      </w:r>
      <w:r w:rsidR="00154331" w:rsidRPr="00161599">
        <w:rPr>
          <w:rFonts w:cs="Arial"/>
        </w:rPr>
        <w:t xml:space="preserve">Wildland fire emissions </w:t>
      </w:r>
      <w:r w:rsidR="007449B2">
        <w:rPr>
          <w:rFonts w:cs="Arial"/>
        </w:rPr>
        <w:t xml:space="preserve">used as inputs to CMAQ </w:t>
      </w:r>
      <w:r w:rsidR="00154331" w:rsidRPr="00161599">
        <w:rPr>
          <w:rFonts w:cs="Arial"/>
        </w:rPr>
        <w:t>were estimated using the Blue</w:t>
      </w:r>
      <w:r w:rsidR="00583F3C" w:rsidRPr="00161599">
        <w:rPr>
          <w:rFonts w:cs="Arial"/>
        </w:rPr>
        <w:t>S</w:t>
      </w:r>
      <w:r w:rsidR="00154331" w:rsidRPr="00161599">
        <w:rPr>
          <w:rFonts w:cs="Arial"/>
        </w:rPr>
        <w:t xml:space="preserve">ky </w:t>
      </w:r>
      <w:r w:rsidR="00583F3C" w:rsidRPr="00161599">
        <w:rPr>
          <w:rFonts w:cs="Arial"/>
        </w:rPr>
        <w:t xml:space="preserve">v3.5.1 </w:t>
      </w:r>
      <w:r w:rsidR="00693744" w:rsidRPr="00161599">
        <w:rPr>
          <w:rFonts w:cs="Arial"/>
        </w:rPr>
        <w:t>modeling framework.</w:t>
      </w:r>
      <w:r w:rsidR="003021E1">
        <w:rPr>
          <w:rFonts w:cs="Arial"/>
        </w:rPr>
        <w:fldChar w:fldCharType="begin">
          <w:fldData xml:space="preserve">PEVuZE5vdGU+PENpdGU+PEF1dGhvcj5MYXJraW48L0F1dGhvcj48WWVhcj4yMDA5PC9ZZWFyPjxS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</w:fldData>
        </w:fldChar>
      </w:r>
      <w:r w:rsidR="003021E1">
        <w:rPr>
          <w:rFonts w:cs="Arial"/>
        </w:rPr>
        <w:instrText xml:space="preserve"> ADDIN EN.CITE </w:instrText>
      </w:r>
      <w:r w:rsidR="003021E1">
        <w:rPr>
          <w:rFonts w:cs="Arial"/>
        </w:rPr>
        <w:fldChar w:fldCharType="begin">
          <w:fldData xml:space="preserve">PEVuZE5vdGU+PENpdGU+PEF1dGhvcj5MYXJraW48L0F1dGhvcj48WWVhcj4yMDA5PC9ZZWFyPjxS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25-27</w:t>
      </w:r>
      <w:r w:rsidR="003021E1">
        <w:rPr>
          <w:rFonts w:cs="Arial"/>
        </w:rPr>
        <w:fldChar w:fldCharType="end"/>
      </w:r>
      <w:r w:rsidR="00693744" w:rsidRPr="00161599">
        <w:rPr>
          <w:rFonts w:cs="Arial"/>
        </w:rPr>
        <w:t xml:space="preserve"> </w:t>
      </w:r>
      <w:r w:rsidR="002A01A3" w:rsidRPr="00161599">
        <w:rPr>
          <w:rFonts w:cs="Arial"/>
        </w:rPr>
        <w:t xml:space="preserve">Annual mean </w:t>
      </w:r>
      <w:r w:rsidR="00533C29" w:rsidRPr="00161599">
        <w:rPr>
          <w:rFonts w:cs="Arial"/>
        </w:rPr>
        <w:t>PM</w:t>
      </w:r>
      <w:r w:rsidR="00533C29" w:rsidRPr="00161599">
        <w:rPr>
          <w:rFonts w:cs="Arial"/>
          <w:vertAlign w:val="subscript"/>
        </w:rPr>
        <w:t>2.5</w:t>
      </w:r>
      <w:r w:rsidR="00533C29" w:rsidRPr="00161599">
        <w:rPr>
          <w:rFonts w:cs="Arial"/>
        </w:rPr>
        <w:t xml:space="preserve"> </w:t>
      </w:r>
      <w:r w:rsidR="002A01A3" w:rsidRPr="00161599">
        <w:rPr>
          <w:rFonts w:cs="Arial"/>
        </w:rPr>
        <w:t xml:space="preserve">concentrations were calculated </w:t>
      </w:r>
      <w:r w:rsidR="00CC1F3D" w:rsidRPr="00161599">
        <w:rPr>
          <w:rFonts w:cs="Arial"/>
        </w:rPr>
        <w:t xml:space="preserve">for </w:t>
      </w:r>
      <w:r w:rsidR="006C763B" w:rsidRPr="00161599">
        <w:rPr>
          <w:rFonts w:cs="Arial"/>
        </w:rPr>
        <w:t>the “total” and “non-fire”</w:t>
      </w:r>
      <w:r w:rsidR="00CC1F3D" w:rsidRPr="00161599">
        <w:rPr>
          <w:rFonts w:cs="Arial"/>
        </w:rPr>
        <w:t xml:space="preserve"> datasets, and </w:t>
      </w:r>
      <w:r w:rsidR="002A01A3" w:rsidRPr="00161599">
        <w:rPr>
          <w:rFonts w:cs="Arial"/>
        </w:rPr>
        <w:t xml:space="preserve"> “</w:t>
      </w:r>
      <w:r w:rsidR="002B6279" w:rsidRPr="00161599">
        <w:rPr>
          <w:rFonts w:cs="Arial"/>
        </w:rPr>
        <w:t>fire</w:t>
      </w:r>
      <w:r w:rsidR="002A01A3" w:rsidRPr="00161599">
        <w:rPr>
          <w:rFonts w:cs="Arial"/>
        </w:rPr>
        <w:t>”</w:t>
      </w:r>
      <w:r w:rsidR="002B6279" w:rsidRPr="00161599">
        <w:rPr>
          <w:rFonts w:cs="Arial"/>
        </w:rPr>
        <w:t xml:space="preserve"> PM</w:t>
      </w:r>
      <w:r w:rsidR="002B6279" w:rsidRPr="00161599">
        <w:rPr>
          <w:rFonts w:cs="Arial"/>
          <w:vertAlign w:val="subscript"/>
        </w:rPr>
        <w:t>2.5</w:t>
      </w:r>
      <w:r w:rsidR="002B6279" w:rsidRPr="00161599">
        <w:rPr>
          <w:rFonts w:cs="Arial"/>
        </w:rPr>
        <w:t xml:space="preserve"> is taken as the simple difference of total PM</w:t>
      </w:r>
      <w:r w:rsidR="002B6279" w:rsidRPr="00161599">
        <w:rPr>
          <w:rFonts w:cs="Arial"/>
          <w:vertAlign w:val="subscript"/>
        </w:rPr>
        <w:t>2.5</w:t>
      </w:r>
      <w:r w:rsidR="002B6279" w:rsidRPr="00161599">
        <w:rPr>
          <w:rFonts w:cs="Arial"/>
        </w:rPr>
        <w:t xml:space="preserve"> minus “non-fire” PM</w:t>
      </w:r>
      <w:r w:rsidR="002B6279" w:rsidRPr="00161599">
        <w:rPr>
          <w:rFonts w:cs="Arial"/>
          <w:vertAlign w:val="subscript"/>
        </w:rPr>
        <w:t>2.5</w:t>
      </w:r>
      <w:r w:rsidR="002B6279" w:rsidRPr="00161599">
        <w:rPr>
          <w:rFonts w:cs="Arial"/>
        </w:rPr>
        <w:t>. The resulting annual mean concentrations were assigned</w:t>
      </w:r>
      <w:r w:rsidR="00F92056" w:rsidRPr="00161599">
        <w:rPr>
          <w:rFonts w:cs="Arial"/>
        </w:rPr>
        <w:t xml:space="preserve"> </w:t>
      </w:r>
      <w:r w:rsidR="002B6279" w:rsidRPr="00161599">
        <w:rPr>
          <w:rFonts w:cs="Arial"/>
        </w:rPr>
        <w:t>to</w:t>
      </w:r>
      <w:r w:rsidR="00F92056" w:rsidRPr="00161599">
        <w:rPr>
          <w:rFonts w:cs="Arial"/>
        </w:rPr>
        <w:t xml:space="preserve"> 2010 US Census </w:t>
      </w:r>
      <w:r w:rsidR="005749BC" w:rsidRPr="00161599">
        <w:rPr>
          <w:rFonts w:cs="Arial"/>
        </w:rPr>
        <w:t>t</w:t>
      </w:r>
      <w:r w:rsidR="00F92056" w:rsidRPr="00161599">
        <w:rPr>
          <w:rFonts w:cs="Arial"/>
        </w:rPr>
        <w:t>ract centers of population</w:t>
      </w:r>
      <w:r w:rsidR="003021E1">
        <w:rPr>
          <w:rFonts w:cs="Arial"/>
        </w:rPr>
        <w:fldChar w:fldCharType="begin"/>
      </w:r>
      <w:r w:rsidR="003021E1">
        <w:rPr>
          <w:rFonts w:cs="Arial"/>
        </w:rPr>
        <w:instrText xml:space="preserve"> ADDIN EN.CITE &lt;EndNote&gt;&lt;Cite&gt;&lt;Author&gt;Manson&lt;/Author&gt;&lt;Year&gt;2023&lt;/Year&gt;&lt;RecNum&gt;27&lt;/RecNum&gt;&lt;DisplayText&gt;&lt;style face="superscript"&gt;28&lt;/style&gt;&lt;/DisplayText&gt;&lt;record&gt;&lt;rec-number&gt;27&lt;/rec-number&gt;&lt;foreign-keys&gt;&lt;key app="EN" db-id="290frdwv45faxberservzdsk5rv9at2wzpvt" timestamp="1712587830"&gt;27&lt;/key&gt;&lt;/foreign-keys&gt;&lt;ref-type name="Report"&gt;27&lt;/ref-type&gt;&lt;contributors&gt;&lt;authors&gt;&lt;author&gt;Manson, Steven&lt;/author&gt;&lt;author&gt;Schroeder, Jonathan&lt;/author&gt;&lt;author&gt;Van Riper, David&lt;/author&gt;&lt;author&gt;Knowles, Katherine&lt;/author&gt;&lt;author&gt;Kugler, Tracy&lt;/author&gt;&lt;author&gt;Roberts, Finn&lt;/author&gt;&lt;author&gt;Ruggles, Steven&lt;/author&gt;&lt;/authors&gt;&lt;/contributors&gt;&lt;titles&gt;&lt;title&gt;National Historical Geographic Information System: Version 18.0&lt;/title&gt;&lt;short-title&gt;National Historical Geographic Information System&lt;/short-title&gt;&lt;/titles&gt;&lt;dates&gt;&lt;year&gt;2023&lt;/year&gt;&lt;pub-dates&gt;&lt;date&gt;2023&lt;/date&gt;&lt;/pub-dates&gt;&lt;/dates&gt;&lt;publisher&gt;Minneapolis, MN: IPUMS&lt;/publisher&gt;&lt;urls&gt;&lt;/urls&gt;&lt;electronic-resource-num&gt;10.18128/D050.V18.0&lt;/electronic-resource-num&gt;&lt;remote-database-name&gt;DOI.org (Datacite)&lt;/remote-database-name&gt;&lt;language&gt;en&lt;/language&gt;&lt;access-date&gt;2024-01-17 15:42:03&lt;/access-date&gt;&lt;/record&gt;&lt;/Cite&gt;&lt;/EndNote&gt;</w:instrText>
      </w:r>
      <w:r w:rsidR="003021E1">
        <w:rPr>
          <w:rFonts w:cs="Arial"/>
        </w:rPr>
        <w:fldChar w:fldCharType="separate"/>
      </w:r>
      <w:r w:rsidR="003021E1" w:rsidRPr="003021E1">
        <w:rPr>
          <w:rFonts w:cs="Arial"/>
          <w:noProof/>
          <w:vertAlign w:val="superscript"/>
        </w:rPr>
        <w:t>28</w:t>
      </w:r>
      <w:r w:rsidR="003021E1">
        <w:rPr>
          <w:rFonts w:cs="Arial"/>
        </w:rPr>
        <w:fldChar w:fldCharType="end"/>
      </w:r>
      <w:r w:rsidR="003A787C" w:rsidRPr="00161599">
        <w:rPr>
          <w:rFonts w:cs="Arial"/>
        </w:rPr>
        <w:t xml:space="preserve"> </w:t>
      </w:r>
      <w:r w:rsidR="00F92056" w:rsidRPr="00161599">
        <w:rPr>
          <w:rFonts w:cs="Arial"/>
        </w:rPr>
        <w:t>using cubic spline interpolation</w:t>
      </w:r>
      <w:r w:rsidR="00E53CEF" w:rsidRPr="00161599">
        <w:rPr>
          <w:rFonts w:cs="Arial"/>
        </w:rPr>
        <w:t>.</w:t>
      </w:r>
      <w:r w:rsidR="003021E1">
        <w:rPr>
          <w:rFonts w:cs="Arial"/>
        </w:rPr>
        <w:fldChar w:fldCharType="begin">
          <w:fldData xml:space="preserve">PEVuZE5vdGU+PENpdGU+PEF1dGhvcj5OaWVsc29uPC9BdXRob3I+PFllYXI+MTk4MzwvWWVhcj48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</w:fldData>
        </w:fldChar>
      </w:r>
      <w:r w:rsidR="003021E1">
        <w:rPr>
          <w:rFonts w:cs="Arial"/>
        </w:rPr>
        <w:instrText xml:space="preserve"> ADDIN EN.CITE </w:instrText>
      </w:r>
      <w:r w:rsidR="003021E1">
        <w:rPr>
          <w:rFonts w:cs="Arial"/>
        </w:rPr>
        <w:fldChar w:fldCharType="begin">
          <w:fldData xml:space="preserve">PEVuZE5vdGU+PENpdGU+PEF1dGhvcj5OaWVsc29uPC9BdXRob3I+PFllYXI+MTk4MzwvWWVhcj48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29-31</w:t>
      </w:r>
      <w:r w:rsidR="003021E1">
        <w:rPr>
          <w:rFonts w:cs="Arial"/>
        </w:rPr>
        <w:fldChar w:fldCharType="end"/>
      </w:r>
      <w:r w:rsidR="00F92056" w:rsidRPr="00161599">
        <w:rPr>
          <w:rFonts w:cs="Arial"/>
        </w:rPr>
        <w:t xml:space="preserve"> The </w:t>
      </w:r>
      <w:r w:rsidR="00645DB6" w:rsidRPr="00161599">
        <w:rPr>
          <w:rFonts w:cs="Arial"/>
        </w:rPr>
        <w:t xml:space="preserve">ratio </w:t>
      </w:r>
      <w:r w:rsidR="00F92056" w:rsidRPr="00161599">
        <w:rPr>
          <w:rFonts w:cs="Arial"/>
        </w:rPr>
        <w:t xml:space="preserve">of annual </w:t>
      </w:r>
      <w:r w:rsidR="002B6279" w:rsidRPr="00161599">
        <w:rPr>
          <w:rFonts w:cs="Arial"/>
        </w:rPr>
        <w:t xml:space="preserve">mean </w:t>
      </w:r>
      <w:r w:rsidR="00645DB6" w:rsidRPr="00161599">
        <w:rPr>
          <w:rFonts w:cs="Arial"/>
        </w:rPr>
        <w:t xml:space="preserve">fire </w:t>
      </w:r>
      <w:r w:rsidR="00F92056" w:rsidRPr="00161599">
        <w:rPr>
          <w:rFonts w:cs="Arial"/>
        </w:rPr>
        <w:t>PM</w:t>
      </w:r>
      <w:r w:rsidR="00F92056" w:rsidRPr="00161599">
        <w:rPr>
          <w:rFonts w:cs="Arial"/>
          <w:vertAlign w:val="subscript"/>
        </w:rPr>
        <w:t>2.5</w:t>
      </w:r>
      <w:r w:rsidR="00F92056" w:rsidRPr="00161599">
        <w:rPr>
          <w:rFonts w:cs="Arial"/>
        </w:rPr>
        <w:t xml:space="preserve"> </w:t>
      </w:r>
      <w:r w:rsidR="00645DB6" w:rsidRPr="00161599">
        <w:rPr>
          <w:rFonts w:cs="Arial"/>
        </w:rPr>
        <w:t>to total</w:t>
      </w:r>
      <w:r w:rsidR="002B6279" w:rsidRPr="00161599">
        <w:rPr>
          <w:rFonts w:cs="Arial"/>
        </w:rPr>
        <w:t xml:space="preserve"> </w:t>
      </w:r>
      <w:r w:rsidR="00F92056" w:rsidRPr="00161599">
        <w:rPr>
          <w:rFonts w:cs="Arial"/>
        </w:rPr>
        <w:t>PM</w:t>
      </w:r>
      <w:r w:rsidR="00F92056" w:rsidRPr="00161599">
        <w:rPr>
          <w:rFonts w:cs="Arial"/>
          <w:vertAlign w:val="subscript"/>
        </w:rPr>
        <w:t>2.5</w:t>
      </w:r>
      <w:r w:rsidR="00F92056" w:rsidRPr="00161599">
        <w:rPr>
          <w:rFonts w:cs="Arial"/>
        </w:rPr>
        <w:t xml:space="preserve"> </w:t>
      </w:r>
      <w:r w:rsidR="00A36D11" w:rsidRPr="00161599">
        <w:rPr>
          <w:rFonts w:cs="Arial"/>
        </w:rPr>
        <w:t xml:space="preserve">concentration </w:t>
      </w:r>
      <w:r w:rsidR="00F92056" w:rsidRPr="00161599">
        <w:rPr>
          <w:rFonts w:cs="Arial"/>
        </w:rPr>
        <w:t xml:space="preserve">was then </w:t>
      </w:r>
      <w:r w:rsidR="00645DB6" w:rsidRPr="00161599">
        <w:rPr>
          <w:rFonts w:cs="Arial"/>
        </w:rPr>
        <w:t xml:space="preserve">multiplied by </w:t>
      </w:r>
      <w:r w:rsidR="00F92056" w:rsidRPr="00161599">
        <w:rPr>
          <w:rFonts w:cs="Arial"/>
        </w:rPr>
        <w:t xml:space="preserve">the </w:t>
      </w:r>
      <w:r w:rsidR="002B6279" w:rsidRPr="00161599">
        <w:rPr>
          <w:rFonts w:cs="Arial"/>
        </w:rPr>
        <w:t xml:space="preserve">annual mean </w:t>
      </w:r>
      <w:r w:rsidR="005705EC" w:rsidRPr="00161599">
        <w:rPr>
          <w:rFonts w:cs="Arial"/>
        </w:rPr>
        <w:t>PM</w:t>
      </w:r>
      <w:r w:rsidR="005705EC" w:rsidRPr="00161599">
        <w:rPr>
          <w:rFonts w:cs="Arial"/>
          <w:vertAlign w:val="subscript"/>
        </w:rPr>
        <w:t>2.5</w:t>
      </w:r>
      <w:r w:rsidR="005902E3" w:rsidRPr="00161599">
        <w:rPr>
          <w:rFonts w:cs="Arial"/>
          <w:vertAlign w:val="subscript"/>
        </w:rPr>
        <w:t xml:space="preserve"> </w:t>
      </w:r>
      <w:r w:rsidR="00A36D11" w:rsidRPr="00161599">
        <w:rPr>
          <w:rFonts w:cs="Arial"/>
        </w:rPr>
        <w:t>concentration</w:t>
      </w:r>
      <w:r w:rsidR="002B6279" w:rsidRPr="00161599">
        <w:rPr>
          <w:rFonts w:cs="Arial"/>
        </w:rPr>
        <w:t xml:space="preserve"> </w:t>
      </w:r>
      <w:r w:rsidR="005705EC" w:rsidRPr="00161599">
        <w:rPr>
          <w:rFonts w:cs="Arial"/>
        </w:rPr>
        <w:t>in</w:t>
      </w:r>
      <w:r w:rsidR="002B6279" w:rsidRPr="00161599">
        <w:rPr>
          <w:rFonts w:cs="Arial"/>
        </w:rPr>
        <w:t xml:space="preserve"> the </w:t>
      </w:r>
      <w:r w:rsidR="00F92056" w:rsidRPr="00161599">
        <w:rPr>
          <w:rFonts w:cs="Arial"/>
        </w:rPr>
        <w:t>FAQSD dataset</w:t>
      </w:r>
      <w:r w:rsidR="00C955ED" w:rsidRPr="00161599">
        <w:rPr>
          <w:rFonts w:cs="Arial"/>
        </w:rPr>
        <w:t xml:space="preserve">, in </w:t>
      </w:r>
      <w:r w:rsidR="004F11EC" w:rsidRPr="00161599">
        <w:rPr>
          <w:rFonts w:cs="Arial"/>
        </w:rPr>
        <w:t xml:space="preserve">each </w:t>
      </w:r>
      <w:r w:rsidR="00C955ED" w:rsidRPr="00161599">
        <w:rPr>
          <w:rFonts w:cs="Arial"/>
        </w:rPr>
        <w:t>census tract,</w:t>
      </w:r>
      <w:r w:rsidR="00F92056" w:rsidRPr="00161599">
        <w:rPr>
          <w:rFonts w:cs="Arial"/>
        </w:rPr>
        <w:t xml:space="preserve"> to calculate the wildland-fire attributed annual average PM</w:t>
      </w:r>
      <w:r w:rsidR="00F92056" w:rsidRPr="00161599">
        <w:rPr>
          <w:rFonts w:cs="Arial"/>
          <w:vertAlign w:val="subscript"/>
        </w:rPr>
        <w:t>2.5</w:t>
      </w:r>
      <w:r w:rsidR="00A36D11" w:rsidRPr="00161599">
        <w:rPr>
          <w:rFonts w:cs="Arial"/>
          <w:vertAlign w:val="subscript"/>
        </w:rPr>
        <w:t xml:space="preserve"> </w:t>
      </w:r>
      <w:r w:rsidR="00A36D11" w:rsidRPr="00E95132">
        <w:rPr>
          <w:rFonts w:cs="Arial"/>
        </w:rPr>
        <w:t>concentration</w:t>
      </w:r>
      <w:r w:rsidR="00F92056" w:rsidRPr="00161599">
        <w:rPr>
          <w:rFonts w:cs="Arial"/>
        </w:rPr>
        <w:t>.</w:t>
      </w:r>
      <w:r w:rsidR="00AF5639" w:rsidRPr="00161599">
        <w:rPr>
          <w:rFonts w:cs="Arial"/>
        </w:rPr>
        <w:t xml:space="preserve"> </w:t>
      </w:r>
      <w:r w:rsidR="00F92056" w:rsidRPr="00161599">
        <w:rPr>
          <w:rFonts w:cs="Arial"/>
        </w:rPr>
        <w:t>The resulting distribution</w:t>
      </w:r>
      <w:r w:rsidR="00AD5307" w:rsidRPr="00161599">
        <w:rPr>
          <w:rFonts w:cs="Arial"/>
        </w:rPr>
        <w:t>s of total, wildland fire, and non-fire PM</w:t>
      </w:r>
      <w:r w:rsidR="00AD5307" w:rsidRPr="00161599">
        <w:rPr>
          <w:rFonts w:cs="Arial"/>
          <w:vertAlign w:val="subscript"/>
        </w:rPr>
        <w:t>2.5</w:t>
      </w:r>
      <w:r w:rsidR="00F92056" w:rsidRPr="00161599">
        <w:rPr>
          <w:rFonts w:cs="Arial"/>
        </w:rPr>
        <w:t xml:space="preserve"> </w:t>
      </w:r>
      <w:r w:rsidR="00A36D11" w:rsidRPr="00161599">
        <w:rPr>
          <w:rFonts w:cs="Arial"/>
        </w:rPr>
        <w:t xml:space="preserve">concentrations </w:t>
      </w:r>
      <w:r w:rsidR="00C41ABA" w:rsidRPr="00161599">
        <w:rPr>
          <w:rFonts w:cs="Arial"/>
        </w:rPr>
        <w:t xml:space="preserve">are </w:t>
      </w:r>
      <w:r w:rsidR="00F92056" w:rsidRPr="00161599">
        <w:rPr>
          <w:rFonts w:cs="Arial"/>
        </w:rPr>
        <w:t>hereafter referred to as the “CMAQ</w:t>
      </w:r>
      <w:r w:rsidR="00052EE8">
        <w:rPr>
          <w:rFonts w:cs="Arial"/>
        </w:rPr>
        <w:t>”</w:t>
      </w:r>
      <w:r w:rsidR="00F92056" w:rsidRPr="00161599">
        <w:rPr>
          <w:rFonts w:cs="Arial"/>
        </w:rPr>
        <w:t xml:space="preserve"> dataset. </w:t>
      </w:r>
      <w:r w:rsidR="00B852A9" w:rsidRPr="00161599">
        <w:rPr>
          <w:rFonts w:cs="Arial"/>
        </w:rPr>
        <w:t>Separately, to characterize the high extreme of exposure for population subgroups, the population-weighted 98</w:t>
      </w:r>
      <w:r w:rsidR="00B852A9" w:rsidRPr="00161599">
        <w:rPr>
          <w:rFonts w:cs="Arial"/>
          <w:vertAlign w:val="superscript"/>
        </w:rPr>
        <w:t>th</w:t>
      </w:r>
      <w:r w:rsidR="00B852A9" w:rsidRPr="00161599">
        <w:rPr>
          <w:rFonts w:cs="Arial"/>
        </w:rPr>
        <w:t xml:space="preserve"> percentiles of daily PM</w:t>
      </w:r>
      <w:r w:rsidR="00B852A9" w:rsidRPr="00161599">
        <w:rPr>
          <w:rFonts w:cs="Arial"/>
          <w:vertAlign w:val="subscript"/>
        </w:rPr>
        <w:t>2.5</w:t>
      </w:r>
      <w:r w:rsidR="00B852A9" w:rsidRPr="00161599">
        <w:rPr>
          <w:rFonts w:cs="Arial"/>
        </w:rPr>
        <w:t xml:space="preserve"> concentrations from FAQSD were calculated in each year.</w:t>
      </w:r>
    </w:p>
    <w:p w14:paraId="44C72D83" w14:textId="1199B1F3" w:rsidR="00F92056" w:rsidRPr="00161599" w:rsidRDefault="00885BE4" w:rsidP="009E2E64">
      <w:pPr>
        <w:ind w:firstLine="720"/>
        <w:rPr>
          <w:rFonts w:cs="Arial"/>
        </w:rPr>
      </w:pPr>
      <w:r w:rsidRPr="00161599">
        <w:rPr>
          <w:rFonts w:cs="Arial"/>
        </w:rPr>
        <w:t>I</w:t>
      </w:r>
      <w:r w:rsidR="00C57C2C" w:rsidRPr="00161599">
        <w:rPr>
          <w:rFonts w:cs="Arial"/>
        </w:rPr>
        <w:t>t has been shown that</w:t>
      </w:r>
      <w:r w:rsidR="004D67EF" w:rsidRPr="00161599">
        <w:rPr>
          <w:rFonts w:cs="Arial"/>
        </w:rPr>
        <w:t xml:space="preserve"> m</w:t>
      </w:r>
      <w:r w:rsidR="00B81D17" w:rsidRPr="00161599">
        <w:rPr>
          <w:rFonts w:cs="Arial"/>
        </w:rPr>
        <w:t>odel</w:t>
      </w:r>
      <w:r w:rsidR="00BE275D" w:rsidRPr="00161599">
        <w:rPr>
          <w:rFonts w:cs="Arial"/>
        </w:rPr>
        <w:t xml:space="preserve">s </w:t>
      </w:r>
      <w:r w:rsidR="00157A11" w:rsidRPr="00161599">
        <w:rPr>
          <w:rFonts w:cs="Arial"/>
        </w:rPr>
        <w:t xml:space="preserve">estimating </w:t>
      </w:r>
      <w:r w:rsidR="006504D0" w:rsidRPr="00161599">
        <w:rPr>
          <w:rFonts w:cs="Arial"/>
        </w:rPr>
        <w:t>PM</w:t>
      </w:r>
      <w:r w:rsidR="006504D0" w:rsidRPr="00161599">
        <w:rPr>
          <w:rFonts w:cs="Arial"/>
          <w:vertAlign w:val="subscript"/>
        </w:rPr>
        <w:t>2.5</w:t>
      </w:r>
      <w:r w:rsidR="00B81D17" w:rsidRPr="00161599">
        <w:rPr>
          <w:rFonts w:cs="Arial"/>
          <w:vertAlign w:val="subscript"/>
        </w:rPr>
        <w:t xml:space="preserve"> </w:t>
      </w:r>
      <w:r w:rsidR="00157A11" w:rsidRPr="00E95132">
        <w:rPr>
          <w:rFonts w:cs="Arial"/>
        </w:rPr>
        <w:t>concentrations during wildfire smoke events</w:t>
      </w:r>
      <w:r w:rsidR="00B81D17" w:rsidRPr="00161599">
        <w:rPr>
          <w:rFonts w:cs="Arial"/>
          <w:vertAlign w:val="subscript"/>
        </w:rPr>
        <w:t xml:space="preserve"> </w:t>
      </w:r>
      <w:r w:rsidR="00A76CC4" w:rsidRPr="00161599">
        <w:rPr>
          <w:rFonts w:cs="Arial"/>
        </w:rPr>
        <w:t xml:space="preserve">have varying levels of agreement and particularly </w:t>
      </w:r>
      <w:r w:rsidR="00C350EE" w:rsidRPr="00161599">
        <w:rPr>
          <w:rFonts w:cs="Arial"/>
        </w:rPr>
        <w:t xml:space="preserve">poor </w:t>
      </w:r>
      <w:r w:rsidR="00AB2518" w:rsidRPr="00161599">
        <w:rPr>
          <w:rFonts w:cs="Arial"/>
        </w:rPr>
        <w:t>correlation</w:t>
      </w:r>
      <w:r w:rsidR="00825C0B" w:rsidRPr="00161599">
        <w:rPr>
          <w:rFonts w:cs="Arial"/>
        </w:rPr>
        <w:t xml:space="preserve"> with ground monitors</w:t>
      </w:r>
      <w:r w:rsidR="00C350EE" w:rsidRPr="00161599">
        <w:rPr>
          <w:rFonts w:cs="Arial"/>
        </w:rPr>
        <w:t xml:space="preserve"> </w:t>
      </w:r>
      <w:r w:rsidR="00157A11" w:rsidRPr="00161599">
        <w:rPr>
          <w:rFonts w:cs="Arial"/>
        </w:rPr>
        <w:t>at high</w:t>
      </w:r>
      <w:r w:rsidR="00B5289A">
        <w:rPr>
          <w:rFonts w:cs="Arial"/>
        </w:rPr>
        <w:t xml:space="preserve"> </w:t>
      </w:r>
      <w:r w:rsidR="00157A11" w:rsidRPr="00161599">
        <w:rPr>
          <w:rFonts w:cs="Arial"/>
        </w:rPr>
        <w:t>concentrations</w:t>
      </w:r>
      <w:r w:rsidR="00C350EE" w:rsidRPr="00161599">
        <w:rPr>
          <w:rFonts w:cs="Arial"/>
        </w:rPr>
        <w:t>.</w:t>
      </w:r>
      <w:r w:rsidR="003021E1">
        <w:rPr>
          <w:rFonts w:cs="Arial"/>
        </w:rPr>
        <w:fldChar w:fldCharType="begin"/>
      </w:r>
      <w:r w:rsidR="003021E1">
        <w:rPr>
          <w:rFonts w:cs="Arial"/>
        </w:rPr>
        <w:instrText xml:space="preserve"> ADDIN EN.CITE &lt;EndNote&gt;&lt;Cite&gt;&lt;Author&gt;Considine&lt;/Author&gt;&lt;Year&gt;2023&lt;/Year&gt;&lt;RecNum&gt;12&lt;/RecNum&gt;&lt;DisplayText&gt;&lt;style face="superscript"&gt;32&lt;/style&gt;&lt;/DisplayText&gt;&lt;record&gt;&lt;rec-number&gt;12&lt;/rec-number&gt;&lt;foreign-keys&gt;&lt;key app="EN" db-id="290frdwv45faxberservzdsk5rv9at2wzpvt" timestamp="1712587830"&gt;12&lt;/key&gt;&lt;/foreign-keys&gt;&lt;ref-type name="Journal Article"&gt;17&lt;/ref-type&gt;&lt;contributors&gt;&lt;authors&gt;&lt;author&gt;Considine, Ellen M.&lt;/author&gt;&lt;author&gt;Hao, Jiayuan&lt;/author&gt;&lt;author&gt;deSouza, Priyanka&lt;/author&gt;&lt;author&gt;Braun, Danielle&lt;/author&gt;&lt;author&gt;Reid, Colleen E.&lt;/author&gt;&lt;author&gt;Nethery, Rachel C.&lt;/author&gt;&lt;/authors&gt;&lt;/contributors&gt;&lt;titles&gt;&lt;title&gt;&lt;style face="normal" font="default" size="100%"&gt;Evaluation of Model-Based PM &lt;/style&gt;&lt;style face="subscript" font="default" size="100%"&gt;2.5&lt;/style&gt;&lt;style face="normal" font="default" size="100%"&gt; Estimates for Exposure Assessment during Wildfire Smoke Episodes in the Western U.S.&lt;/style&gt;&lt;/title&gt;&lt;secondary-title&gt;Environmental Science &amp;amp; Technology&lt;/secondary-title&gt;&lt;/titles&gt;&lt;periodical&gt;&lt;full-title&gt;Environmental Science &amp;amp; Technology&lt;/full-title&gt;&lt;/periodical&gt;&lt;pages&gt;2031-2041&lt;/pages&gt;&lt;volume&gt;57&lt;/volume&gt;&lt;number&gt;5&lt;/number&gt;&lt;dates&gt;&lt;year&gt;2023&lt;/year&gt;&lt;pub-dates&gt;&lt;date&gt;2023-02-07&lt;/date&gt;&lt;/pub-dates&gt;&lt;/dates&gt;&lt;isbn&gt;0013-936X, 1520-5851&lt;/isbn&gt;&lt;urls&gt;&lt;/urls&gt;&lt;electronic-resource-num&gt;10.1021/acs.est.2c06288&lt;/electronic-resource-num&gt;&lt;remote-database-name&gt;DOI.org (Crossref)&lt;/remote-database-name&gt;&lt;language&gt;en&lt;/language&gt;&lt;access-date&gt;2024-02-22 20:56:42&lt;/access-date&gt;&lt;/record&gt;&lt;/Cite&gt;&lt;/EndNote&gt;</w:instrText>
      </w:r>
      <w:r w:rsidR="003021E1">
        <w:rPr>
          <w:rFonts w:cs="Arial"/>
        </w:rPr>
        <w:fldChar w:fldCharType="separate"/>
      </w:r>
      <w:r w:rsidR="003021E1" w:rsidRPr="003021E1">
        <w:rPr>
          <w:rFonts w:cs="Arial"/>
          <w:noProof/>
          <w:vertAlign w:val="superscript"/>
        </w:rPr>
        <w:t>32</w:t>
      </w:r>
      <w:r w:rsidR="003021E1">
        <w:rPr>
          <w:rFonts w:cs="Arial"/>
        </w:rPr>
        <w:fldChar w:fldCharType="end"/>
      </w:r>
      <w:r w:rsidR="00C350EE" w:rsidRPr="00161599">
        <w:rPr>
          <w:rFonts w:cs="Arial"/>
        </w:rPr>
        <w:t xml:space="preserve"> </w:t>
      </w:r>
      <w:r w:rsidR="00F511A2" w:rsidRPr="00161599">
        <w:rPr>
          <w:rFonts w:cs="Arial"/>
        </w:rPr>
        <w:t>Furthermore, a</w:t>
      </w:r>
      <w:r w:rsidR="000B51D4" w:rsidRPr="00161599">
        <w:rPr>
          <w:rFonts w:cs="Arial"/>
        </w:rPr>
        <w:t>s air quality monitors cannot differentiate between PM</w:t>
      </w:r>
      <w:r w:rsidR="000B51D4" w:rsidRPr="00161599">
        <w:rPr>
          <w:rFonts w:cs="Arial"/>
          <w:vertAlign w:val="subscript"/>
        </w:rPr>
        <w:t>2.5</w:t>
      </w:r>
      <w:r w:rsidR="000B51D4" w:rsidRPr="00161599">
        <w:rPr>
          <w:rFonts w:cs="Arial"/>
        </w:rPr>
        <w:t xml:space="preserve"> from wildland fire and non-fire sources, models are relied upon to estimate wildland fire contributions to total PM</w:t>
      </w:r>
      <w:r w:rsidR="000B51D4" w:rsidRPr="00161599">
        <w:rPr>
          <w:rFonts w:cs="Arial"/>
          <w:vertAlign w:val="subscript"/>
        </w:rPr>
        <w:t>2.5</w:t>
      </w:r>
      <w:r w:rsidR="00BB61FD" w:rsidRPr="00161599">
        <w:rPr>
          <w:rFonts w:cs="Arial"/>
        </w:rPr>
        <w:t xml:space="preserve">. </w:t>
      </w:r>
      <w:r w:rsidR="00F92056" w:rsidRPr="00161599">
        <w:rPr>
          <w:rFonts w:cs="Arial"/>
        </w:rPr>
        <w:t>To</w:t>
      </w:r>
      <w:r w:rsidR="00CB2CA5" w:rsidRPr="00161599">
        <w:rPr>
          <w:rFonts w:cs="Arial"/>
        </w:rPr>
        <w:t xml:space="preserve"> address </w:t>
      </w:r>
      <w:r w:rsidR="00F511A2" w:rsidRPr="00161599">
        <w:rPr>
          <w:rFonts w:cs="Arial"/>
        </w:rPr>
        <w:t xml:space="preserve">these </w:t>
      </w:r>
      <w:r w:rsidR="00CB2CA5" w:rsidRPr="00161599">
        <w:rPr>
          <w:rFonts w:cs="Arial"/>
        </w:rPr>
        <w:t>concern</w:t>
      </w:r>
      <w:r w:rsidR="00F511A2" w:rsidRPr="00161599">
        <w:rPr>
          <w:rFonts w:cs="Arial"/>
        </w:rPr>
        <w:t>s</w:t>
      </w:r>
      <w:r w:rsidR="00CB2CA5" w:rsidRPr="00161599">
        <w:rPr>
          <w:rFonts w:cs="Arial"/>
        </w:rPr>
        <w:t>, we</w:t>
      </w:r>
      <w:r w:rsidR="00F92056" w:rsidRPr="00161599">
        <w:rPr>
          <w:rFonts w:cs="Arial"/>
        </w:rPr>
        <w:t xml:space="preserve"> </w:t>
      </w:r>
      <w:r w:rsidR="002A01A3" w:rsidRPr="00161599">
        <w:rPr>
          <w:rFonts w:cs="Arial"/>
        </w:rPr>
        <w:t>compare</w:t>
      </w:r>
      <w:r w:rsidR="00CB2CA5" w:rsidRPr="00161599">
        <w:rPr>
          <w:rFonts w:cs="Arial"/>
        </w:rPr>
        <w:t>d</w:t>
      </w:r>
      <w:r w:rsidR="002A01A3" w:rsidRPr="00161599">
        <w:rPr>
          <w:rFonts w:cs="Arial"/>
        </w:rPr>
        <w:t xml:space="preserve"> the results of our approach with an entirely different</w:t>
      </w:r>
      <w:r w:rsidR="00F92056" w:rsidRPr="00161599">
        <w:rPr>
          <w:rFonts w:cs="Arial"/>
        </w:rPr>
        <w:t xml:space="preserve"> method </w:t>
      </w:r>
      <w:r w:rsidR="002A01A3" w:rsidRPr="00161599">
        <w:rPr>
          <w:rFonts w:cs="Arial"/>
        </w:rPr>
        <w:t>of</w:t>
      </w:r>
      <w:r w:rsidR="00F92056" w:rsidRPr="00161599">
        <w:rPr>
          <w:rFonts w:cs="Arial"/>
        </w:rPr>
        <w:t xml:space="preserve"> </w:t>
      </w:r>
      <w:r w:rsidR="00F92056" w:rsidRPr="00161599">
        <w:rPr>
          <w:rFonts w:cs="Arial"/>
        </w:rPr>
        <w:lastRenderedPageBreak/>
        <w:t>calculat</w:t>
      </w:r>
      <w:r w:rsidR="002A01A3" w:rsidRPr="00161599">
        <w:rPr>
          <w:rFonts w:cs="Arial"/>
        </w:rPr>
        <w:t>ing</w:t>
      </w:r>
      <w:r w:rsidR="00F92056" w:rsidRPr="00161599">
        <w:rPr>
          <w:rFonts w:cs="Arial"/>
        </w:rPr>
        <w:t xml:space="preserve"> wildfire-specific PM</w:t>
      </w:r>
      <w:r w:rsidR="00F92056" w:rsidRPr="00161599">
        <w:rPr>
          <w:rFonts w:cs="Arial"/>
          <w:vertAlign w:val="subscript"/>
        </w:rPr>
        <w:t>2.5</w:t>
      </w:r>
      <w:r w:rsidR="00F92056" w:rsidRPr="00161599">
        <w:rPr>
          <w:rFonts w:cs="Arial"/>
        </w:rPr>
        <w:t xml:space="preserve"> concentrations</w:t>
      </w:r>
      <w:r w:rsidR="00252F8C" w:rsidRPr="00161599">
        <w:rPr>
          <w:rFonts w:cs="Arial"/>
        </w:rPr>
        <w:t xml:space="preserve"> as a sensitivity analysis.</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032587" w:rsidRPr="00161599">
        <w:rPr>
          <w:rFonts w:cs="Arial"/>
        </w:rPr>
        <w:t xml:space="preserve"> </w:t>
      </w:r>
      <w:r w:rsidR="007123FA" w:rsidRPr="00161599">
        <w:rPr>
          <w:rFonts w:cs="Arial"/>
        </w:rPr>
        <w:t xml:space="preserve">In </w:t>
      </w:r>
      <w:r w:rsidR="00B05585">
        <w:rPr>
          <w:rFonts w:cs="Arial"/>
        </w:rPr>
        <w:t>Childs et al. (2022)</w:t>
      </w:r>
      <w:r w:rsidR="00B05585" w:rsidRPr="00161599">
        <w:rPr>
          <w:rFonts w:cs="Arial"/>
        </w:rPr>
        <w:t>,</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7123FA" w:rsidRPr="00161599">
        <w:rPr>
          <w:rFonts w:cs="Arial"/>
        </w:rPr>
        <w:t xml:space="preserve"> w</w:t>
      </w:r>
      <w:r w:rsidR="00032587" w:rsidRPr="00161599">
        <w:rPr>
          <w:rFonts w:cs="Arial"/>
        </w:rPr>
        <w:t>ildfire PM</w:t>
      </w:r>
      <w:r w:rsidR="00032587" w:rsidRPr="00161599">
        <w:rPr>
          <w:rFonts w:cs="Arial"/>
          <w:vertAlign w:val="subscript"/>
        </w:rPr>
        <w:t>2.5</w:t>
      </w:r>
      <w:r w:rsidR="00252F8C" w:rsidRPr="00161599">
        <w:rPr>
          <w:rFonts w:cs="Arial"/>
        </w:rPr>
        <w:t xml:space="preserve"> </w:t>
      </w:r>
      <w:r w:rsidR="00DC18B7" w:rsidRPr="00161599">
        <w:rPr>
          <w:rFonts w:cs="Arial"/>
        </w:rPr>
        <w:t xml:space="preserve">concentrations were </w:t>
      </w:r>
      <w:r w:rsidR="005368D5" w:rsidRPr="00161599">
        <w:rPr>
          <w:rFonts w:cs="Arial"/>
        </w:rPr>
        <w:t xml:space="preserve">predicted at Census tracts using a machine learning model with satellite, </w:t>
      </w:r>
      <w:r w:rsidR="00835DF0">
        <w:rPr>
          <w:rFonts w:cs="Arial"/>
        </w:rPr>
        <w:t>L</w:t>
      </w:r>
      <w:r w:rsidR="005368D5" w:rsidRPr="00161599">
        <w:rPr>
          <w:rFonts w:cs="Arial"/>
        </w:rPr>
        <w:t>agrangian modeling, and ground monitor inputs</w:t>
      </w:r>
      <w:r w:rsidR="00CB3804" w:rsidRPr="00161599">
        <w:rPr>
          <w:rFonts w:cs="Arial"/>
        </w:rPr>
        <w:t>.</w:t>
      </w:r>
      <w:r w:rsidR="00B72BF9">
        <w:rPr>
          <w:rFonts w:cs="Arial"/>
        </w:rPr>
        <w:t xml:space="preserve"> </w:t>
      </w:r>
      <w:r w:rsidR="00446F4C" w:rsidRPr="00161599">
        <w:rPr>
          <w:rFonts w:cs="Arial"/>
        </w:rPr>
        <w:t xml:space="preserve">This </w:t>
      </w:r>
      <w:r w:rsidR="003B7FA7" w:rsidRPr="00161599">
        <w:rPr>
          <w:rFonts w:cs="Arial"/>
        </w:rPr>
        <w:t>dataset</w:t>
      </w:r>
      <w:r w:rsidR="006F6C08" w:rsidRPr="00161599">
        <w:rPr>
          <w:rFonts w:cs="Arial"/>
        </w:rPr>
        <w:t xml:space="preserve"> notably focuses</w:t>
      </w:r>
      <w:r w:rsidR="00446F4C" w:rsidRPr="00161599">
        <w:rPr>
          <w:rFonts w:cs="Arial"/>
        </w:rPr>
        <w:t xml:space="preserve"> </w:t>
      </w:r>
      <w:r w:rsidR="006F6C08" w:rsidRPr="00161599">
        <w:rPr>
          <w:rFonts w:cs="Arial"/>
        </w:rPr>
        <w:t xml:space="preserve">specifically </w:t>
      </w:r>
      <w:r w:rsidR="00446F4C" w:rsidRPr="00161599">
        <w:rPr>
          <w:rFonts w:cs="Arial"/>
        </w:rPr>
        <w:t xml:space="preserve">on wildfire, </w:t>
      </w:r>
      <w:r w:rsidR="00817644" w:rsidRPr="00161599">
        <w:rPr>
          <w:rFonts w:cs="Arial"/>
        </w:rPr>
        <w:t xml:space="preserve">neglecting prescribed fire, </w:t>
      </w:r>
      <w:r w:rsidR="0043754C" w:rsidRPr="00161599">
        <w:rPr>
          <w:rFonts w:cs="Arial"/>
        </w:rPr>
        <w:t xml:space="preserve">which differs from </w:t>
      </w:r>
      <w:r w:rsidR="00EF3ED4" w:rsidRPr="00161599">
        <w:rPr>
          <w:rFonts w:cs="Arial"/>
        </w:rPr>
        <w:t>the</w:t>
      </w:r>
      <w:r w:rsidR="00C77351" w:rsidRPr="00161599">
        <w:rPr>
          <w:rFonts w:cs="Arial"/>
        </w:rPr>
        <w:t xml:space="preserve"> CMAQ </w:t>
      </w:r>
      <w:r w:rsidR="0043754C" w:rsidRPr="00161599">
        <w:rPr>
          <w:rFonts w:cs="Arial"/>
        </w:rPr>
        <w:t>dataset</w:t>
      </w:r>
      <w:r w:rsidR="00EF3ED4" w:rsidRPr="00161599">
        <w:rPr>
          <w:rFonts w:cs="Arial"/>
        </w:rPr>
        <w:t xml:space="preserve"> used in the main analysis that includes both prescribed fire and wildfire</w:t>
      </w:r>
      <w:r w:rsidR="00035B01">
        <w:rPr>
          <w:rFonts w:cs="Arial"/>
        </w:rPr>
        <w:t xml:space="preserve"> (wildland fire = wildfire + prescribed fire)</w:t>
      </w:r>
      <w:r w:rsidR="00C77351" w:rsidRPr="00161599">
        <w:rPr>
          <w:rFonts w:cs="Arial"/>
        </w:rPr>
        <w:t>.</w:t>
      </w:r>
      <w:r w:rsidR="00267171" w:rsidRPr="00161599">
        <w:rPr>
          <w:rFonts w:cs="Arial"/>
        </w:rPr>
        <w:t xml:space="preserve"> Results obtained using the Childs </w:t>
      </w:r>
      <w:r w:rsidR="00360795">
        <w:rPr>
          <w:rFonts w:cs="Arial"/>
        </w:rPr>
        <w:t>et al.</w:t>
      </w:r>
      <w:r w:rsidR="00B05585">
        <w:rPr>
          <w:rFonts w:cs="Arial"/>
        </w:rPr>
        <w:t xml:space="preserve"> (2022)</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360795">
        <w:rPr>
          <w:rFonts w:cs="Arial"/>
        </w:rPr>
        <w:t xml:space="preserve"> </w:t>
      </w:r>
      <w:r w:rsidR="00267171" w:rsidRPr="00161599">
        <w:rPr>
          <w:rFonts w:cs="Arial"/>
        </w:rPr>
        <w:t>wildfire-specific</w:t>
      </w:r>
      <w:r w:rsidR="001F0FA8" w:rsidRPr="00161599">
        <w:rPr>
          <w:rFonts w:cs="Arial"/>
        </w:rPr>
        <w:t xml:space="preserve"> (“Childs fire</w:t>
      </w:r>
      <w:r w:rsidR="00CE2353" w:rsidRPr="00161599">
        <w:rPr>
          <w:rFonts w:cs="Arial"/>
        </w:rPr>
        <w:t>”</w:t>
      </w:r>
      <w:r w:rsidR="001F0FA8" w:rsidRPr="00161599">
        <w:rPr>
          <w:rFonts w:cs="Arial"/>
        </w:rPr>
        <w:t>)</w:t>
      </w:r>
      <w:r w:rsidR="00267171" w:rsidRPr="00161599">
        <w:rPr>
          <w:rFonts w:cs="Arial"/>
        </w:rPr>
        <w:t xml:space="preserve"> PM</w:t>
      </w:r>
      <w:r w:rsidR="00267171" w:rsidRPr="00161599">
        <w:rPr>
          <w:rFonts w:cs="Arial"/>
          <w:vertAlign w:val="subscript"/>
        </w:rPr>
        <w:t>2.5</w:t>
      </w:r>
      <w:r w:rsidR="00267171" w:rsidRPr="00161599">
        <w:rPr>
          <w:rFonts w:cs="Arial"/>
        </w:rPr>
        <w:t xml:space="preserve"> were compared with results using the CMAQ method.</w:t>
      </w:r>
      <w:r w:rsidR="00C77351" w:rsidRPr="00161599">
        <w:rPr>
          <w:rFonts w:cs="Arial"/>
        </w:rPr>
        <w:t xml:space="preserve"> </w:t>
      </w:r>
    </w:p>
    <w:p w14:paraId="2829CA8A" w14:textId="67E27031" w:rsidR="00F92056" w:rsidRPr="00E95132" w:rsidRDefault="00F92056" w:rsidP="00411A8E">
      <w:pPr>
        <w:pStyle w:val="Heading2"/>
        <w:rPr>
          <w:bCs/>
        </w:rPr>
      </w:pPr>
      <w:bookmarkStart w:id="29" w:name="_Toc164868215"/>
      <w:r w:rsidRPr="00161599">
        <w:t>Sociodemographic variables</w:t>
      </w:r>
      <w:bookmarkEnd w:id="29"/>
    </w:p>
    <w:p w14:paraId="664BE2B4" w14:textId="6299932E" w:rsidR="00F92056" w:rsidRPr="00161599" w:rsidRDefault="00F92056" w:rsidP="00CE7313">
      <w:pPr>
        <w:ind w:firstLine="576"/>
        <w:rPr>
          <w:rFonts w:cs="Arial"/>
        </w:rPr>
      </w:pPr>
      <w:r w:rsidRPr="00161599">
        <w:rPr>
          <w:rFonts w:cs="Arial"/>
        </w:rPr>
        <w:t xml:space="preserve">All sociodemographic information was captured at the 2010 Census </w:t>
      </w:r>
      <w:r w:rsidR="00AF5639" w:rsidRPr="00161599">
        <w:rPr>
          <w:rFonts w:cs="Arial"/>
        </w:rPr>
        <w:t>t</w:t>
      </w:r>
      <w:r w:rsidRPr="00161599">
        <w:rPr>
          <w:rFonts w:cs="Arial"/>
        </w:rPr>
        <w:t>rac</w:t>
      </w:r>
      <w:r w:rsidR="00AF5639" w:rsidRPr="00161599">
        <w:rPr>
          <w:rFonts w:cs="Arial"/>
        </w:rPr>
        <w:t>t</w:t>
      </w:r>
      <w:r w:rsidRPr="00161599">
        <w:rPr>
          <w:rFonts w:cs="Arial"/>
        </w:rPr>
        <w:t xml:space="preserve"> </w:t>
      </w:r>
      <w:r w:rsidR="004C0A65" w:rsidRPr="00161599">
        <w:rPr>
          <w:rFonts w:cs="Arial"/>
        </w:rPr>
        <w:t xml:space="preserve">scale, </w:t>
      </w:r>
      <w:r w:rsidR="007166D5" w:rsidRPr="00161599">
        <w:rPr>
          <w:rFonts w:cs="Arial"/>
        </w:rPr>
        <w:t xml:space="preserve">to </w:t>
      </w:r>
      <w:r w:rsidR="004C0A65" w:rsidRPr="00161599">
        <w:rPr>
          <w:rFonts w:cs="Arial"/>
        </w:rPr>
        <w:t>match</w:t>
      </w:r>
      <w:r w:rsidRPr="00161599">
        <w:rPr>
          <w:rFonts w:cs="Arial"/>
        </w:rPr>
        <w:t xml:space="preserve"> the</w:t>
      </w:r>
      <w:r w:rsidR="000014AE" w:rsidRPr="00161599">
        <w:rPr>
          <w:rFonts w:cs="Arial"/>
        </w:rPr>
        <w:t xml:space="preserve"> </w:t>
      </w:r>
      <w:r w:rsidR="00996229" w:rsidRPr="00161599">
        <w:rPr>
          <w:rFonts w:cs="Arial"/>
        </w:rPr>
        <w:t>spatial resolution</w:t>
      </w:r>
      <w:r w:rsidR="007166D5" w:rsidRPr="00161599">
        <w:rPr>
          <w:rFonts w:cs="Arial"/>
        </w:rPr>
        <w:t xml:space="preserve"> </w:t>
      </w:r>
      <w:r w:rsidR="00996229" w:rsidRPr="00161599">
        <w:rPr>
          <w:rFonts w:cs="Arial"/>
        </w:rPr>
        <w:t xml:space="preserve">at which </w:t>
      </w:r>
      <w:r w:rsidRPr="00161599">
        <w:rPr>
          <w:rFonts w:cs="Arial"/>
        </w:rPr>
        <w:t>PM</w:t>
      </w:r>
      <w:r w:rsidRPr="00161599">
        <w:rPr>
          <w:rFonts w:cs="Arial"/>
          <w:vertAlign w:val="subscript"/>
        </w:rPr>
        <w:t>2.5</w:t>
      </w:r>
      <w:r w:rsidRPr="00161599">
        <w:rPr>
          <w:rFonts w:cs="Arial"/>
        </w:rPr>
        <w:t xml:space="preserve"> </w:t>
      </w:r>
      <w:r w:rsidR="00996229" w:rsidRPr="00161599">
        <w:rPr>
          <w:rFonts w:cs="Arial"/>
        </w:rPr>
        <w:t>was estimated</w:t>
      </w:r>
      <w:r w:rsidRPr="00161599">
        <w:rPr>
          <w:rFonts w:cs="Arial"/>
        </w:rPr>
        <w:t xml:space="preserve">. </w:t>
      </w:r>
      <w:r w:rsidR="001A16B3" w:rsidRPr="00161599">
        <w:rPr>
          <w:rFonts w:cs="Arial"/>
        </w:rPr>
        <w:t>Total</w:t>
      </w:r>
      <w:r w:rsidR="007F2E0E" w:rsidRPr="00161599">
        <w:rPr>
          <w:rFonts w:cs="Arial"/>
        </w:rPr>
        <w:t xml:space="preserve"> residential</w:t>
      </w:r>
      <w:r w:rsidR="001A16B3" w:rsidRPr="00161599">
        <w:rPr>
          <w:rFonts w:cs="Arial"/>
        </w:rPr>
        <w:t xml:space="preserve"> population </w:t>
      </w:r>
      <w:r w:rsidR="007F2E0E" w:rsidRPr="00161599">
        <w:rPr>
          <w:rFonts w:cs="Arial"/>
        </w:rPr>
        <w:t xml:space="preserve">count </w:t>
      </w:r>
      <w:r w:rsidR="001A16B3" w:rsidRPr="00161599">
        <w:rPr>
          <w:rFonts w:cs="Arial"/>
        </w:rPr>
        <w:t>and race and ethnicity are from the 2010 Census Summary File 1,</w:t>
      </w:r>
      <w:r w:rsidR="003021E1">
        <w:rPr>
          <w:rFonts w:cs="Arial"/>
        </w:rPr>
        <w:fldChar w:fldCharType="begin"/>
      </w:r>
      <w:r w:rsidR="003021E1">
        <w:rPr>
          <w:rFonts w:cs="Arial"/>
        </w:rPr>
        <w:instrText xml:space="preserve"> ADDIN EN.CITE &lt;EndNote&gt;&lt;Cite ExcludeYear="1"&gt;&lt;Author&gt;U.S. Census Bureau&lt;/Author&gt;&lt;RecNum&gt;22&lt;/RecNum&gt;&lt;DisplayText&gt;&lt;style face="superscript"&gt;16&lt;/style&gt;&lt;/DisplayText&gt;&lt;record&gt;&lt;rec-number&gt;22&lt;/rec-number&gt;&lt;foreign-keys&gt;&lt;key app="EN" db-id="290frdwv45faxberservzdsk5rv9at2wzpvt" timestamp="1712587830"&gt;22&lt;/key&gt;&lt;/foreign-keys&gt;&lt;ref-type name="Report"&gt;27&lt;/ref-type&gt;&lt;contributors&gt;&lt;authors&gt;&lt;author&gt;U.S. Census Bureau,&lt;/author&gt;&lt;/authors&gt;&lt;/contributors&gt;&lt;titles&gt;&lt;title&gt;2010 Census Summary File 1&lt;/title&gt;&lt;/titles&gt;&lt;dates&gt;&lt;pub-dates&gt;&lt;date&gt;2011&lt;/date&gt;&lt;/pub-dates&gt;&lt;/dates&gt;&lt;urls&gt;&lt;/urls&gt;&lt;access-date&gt;2023-11-01&lt;/access-date&gt;&lt;/record&gt;&lt;/Cite&gt;&lt;/EndNote&gt;</w:instrText>
      </w:r>
      <w:r w:rsidR="003021E1">
        <w:rPr>
          <w:rFonts w:cs="Arial"/>
        </w:rPr>
        <w:fldChar w:fldCharType="separate"/>
      </w:r>
      <w:r w:rsidR="003021E1" w:rsidRPr="003021E1">
        <w:rPr>
          <w:rFonts w:cs="Arial"/>
          <w:noProof/>
          <w:vertAlign w:val="superscript"/>
        </w:rPr>
        <w:t>16</w:t>
      </w:r>
      <w:r w:rsidR="003021E1">
        <w:rPr>
          <w:rFonts w:cs="Arial"/>
        </w:rPr>
        <w:fldChar w:fldCharType="end"/>
      </w:r>
      <w:r w:rsidR="001A16B3" w:rsidRPr="00161599">
        <w:rPr>
          <w:rFonts w:cs="Arial"/>
        </w:rPr>
        <w:t xml:space="preserve"> and per-capita income and language </w:t>
      </w:r>
      <w:r w:rsidR="007F2E0E" w:rsidRPr="00161599">
        <w:rPr>
          <w:rFonts w:cs="Arial"/>
        </w:rPr>
        <w:t xml:space="preserve">spoken at home </w:t>
      </w:r>
      <w:r w:rsidR="001A16B3" w:rsidRPr="00161599">
        <w:rPr>
          <w:rFonts w:cs="Arial"/>
        </w:rPr>
        <w:t>are 2006-2010 American Community Survey 5-year estimates.</w:t>
      </w:r>
      <w:r w:rsidR="003021E1">
        <w:rPr>
          <w:rFonts w:cs="Arial"/>
        </w:rPr>
        <w:fldChar w:fldCharType="begin"/>
      </w:r>
      <w:r w:rsidR="003021E1">
        <w:rPr>
          <w:rFonts w:cs="Arial"/>
        </w:rPr>
        <w:instrText xml:space="preserve"> ADDIN EN.CITE &lt;EndNote&gt;&lt;Cite&gt;&lt;Author&gt;U.S. Census Bureau&lt;/Author&gt;&lt;Year&gt;2010&lt;/Year&gt;&lt;RecNum&gt;23&lt;/RecNum&gt;&lt;DisplayText&gt;&lt;style face="superscript"&gt;34&lt;/style&gt;&lt;/DisplayText&gt;&lt;record&gt;&lt;rec-number&gt;23&lt;/rec-number&gt;&lt;foreign-keys&gt;&lt;key app="EN" db-id="290frdwv45faxberservzdsk5rv9at2wzpvt" timestamp="1712587830"&gt;23&lt;/key&gt;&lt;/foreign-keys&gt;&lt;ref-type name="Report"&gt;27&lt;/ref-type&gt;&lt;contributors&gt;&lt;authors&gt;&lt;author&gt;U.S. Census Bureau,&lt;/author&gt;&lt;/authors&gt;&lt;/contributors&gt;&lt;titles&gt;&lt;title&gt;2006-2010 American Community Survey 5-year Estimates&lt;/title&gt;&lt;/titles&gt;&lt;dates&gt;&lt;year&gt;2010&lt;/year&gt;&lt;pub-dates&gt;&lt;date&gt;2010&lt;/date&gt;&lt;/pub-dates&gt;&lt;/dates&gt;&lt;urls&gt;&lt;/urls&gt;&lt;access-date&gt;2023-11-01&lt;/access-date&gt;&lt;/record&gt;&lt;/Cite&gt;&lt;/EndNote&gt;</w:instrText>
      </w:r>
      <w:r w:rsidR="003021E1">
        <w:rPr>
          <w:rFonts w:cs="Arial"/>
        </w:rPr>
        <w:fldChar w:fldCharType="separate"/>
      </w:r>
      <w:r w:rsidR="003021E1" w:rsidRPr="003021E1">
        <w:rPr>
          <w:rFonts w:cs="Arial"/>
          <w:noProof/>
          <w:vertAlign w:val="superscript"/>
        </w:rPr>
        <w:t>34</w:t>
      </w:r>
      <w:r w:rsidR="003021E1">
        <w:rPr>
          <w:rFonts w:cs="Arial"/>
        </w:rPr>
        <w:fldChar w:fldCharType="end"/>
      </w:r>
      <w:r w:rsidR="001A16B3" w:rsidRPr="00161599">
        <w:rPr>
          <w:rFonts w:cs="Arial"/>
        </w:rPr>
        <w:t xml:space="preserve"> </w:t>
      </w:r>
      <w:r w:rsidRPr="00161599">
        <w:rPr>
          <w:rFonts w:cs="Arial"/>
        </w:rPr>
        <w:t xml:space="preserve">Although some studies of air pollution exposure disparities have used Census </w:t>
      </w:r>
      <w:r w:rsidR="000014AE" w:rsidRPr="00161599">
        <w:rPr>
          <w:rFonts w:cs="Arial"/>
        </w:rPr>
        <w:t>b</w:t>
      </w:r>
      <w:r w:rsidRPr="00161599">
        <w:rPr>
          <w:rFonts w:cs="Arial"/>
        </w:rPr>
        <w:t xml:space="preserve">lock </w:t>
      </w:r>
      <w:r w:rsidR="000014AE" w:rsidRPr="00161599">
        <w:rPr>
          <w:rFonts w:cs="Arial"/>
        </w:rPr>
        <w:t>g</w:t>
      </w:r>
      <w:r w:rsidRPr="00161599">
        <w:rPr>
          <w:rFonts w:cs="Arial"/>
        </w:rPr>
        <w:t>roups</w:t>
      </w:r>
      <w:r w:rsidR="00BB7B50" w:rsidRPr="00161599">
        <w:rPr>
          <w:rFonts w:cs="Arial"/>
        </w:rPr>
        <w:t xml:space="preserve"> (subsets of Census tracts)</w:t>
      </w:r>
      <w:r w:rsidRPr="00161599">
        <w:rPr>
          <w:rFonts w:cs="Arial"/>
        </w:rPr>
        <w:t xml:space="preserve">, analyses of Census </w:t>
      </w:r>
      <w:r w:rsidR="000014AE" w:rsidRPr="00161599">
        <w:rPr>
          <w:rFonts w:cs="Arial"/>
        </w:rPr>
        <w:t>t</w:t>
      </w:r>
      <w:r w:rsidRPr="00161599">
        <w:rPr>
          <w:rFonts w:cs="Arial"/>
        </w:rPr>
        <w:t>ract resolution data have been shown to be highly correlated with results</w:t>
      </w:r>
      <w:r w:rsidR="00205D98" w:rsidRPr="00161599">
        <w:rPr>
          <w:rFonts w:cs="Arial"/>
        </w:rPr>
        <w:t xml:space="preserve"> from analyses using </w:t>
      </w:r>
      <w:r w:rsidR="0008360B" w:rsidRPr="00161599">
        <w:rPr>
          <w:rFonts w:cs="Arial"/>
        </w:rPr>
        <w:t>finer spatial resolutions</w:t>
      </w:r>
      <w:r w:rsidRPr="00161599">
        <w:rPr>
          <w:rFonts w:cs="Arial"/>
        </w:rPr>
        <w:t>.</w:t>
      </w:r>
      <w:r w:rsidR="003021E1">
        <w:rPr>
          <w:rFonts w:cs="Arial"/>
        </w:rPr>
        <w:fldChar w:fldCharType="begin"/>
      </w:r>
      <w:r w:rsidR="003021E1">
        <w:rPr>
          <w:rFonts w:cs="Arial"/>
        </w:rPr>
        <w:instrText xml:space="preserve"> ADDIN EN.CITE &lt;EndNote&gt;&lt;Cite&gt;&lt;Author&gt;Clark&lt;/Author&gt;&lt;Year&gt;2022&lt;/Year&gt;&lt;RecNum&gt;26&lt;/RecNum&gt;&lt;DisplayText&gt;&lt;style face="superscript"&gt;35&lt;/style&gt;&lt;/DisplayText&gt;&lt;record&gt;&lt;rec-number&gt;26&lt;/rec-number&gt;&lt;foreign-keys&gt;&lt;key app="EN" db-id="290frdwv45faxberservzdsk5rv9at2wzpvt" timestamp="1712587830"&gt;26&lt;/key&gt;&lt;/foreign-keys&gt;&lt;ref-type name="Journal Article"&gt;17&lt;/ref-type&gt;&lt;contributors&gt;&lt;authors&gt;&lt;author&gt;Clark, Lara P.&lt;/author&gt;&lt;author&gt;Harris, Maria H.&lt;/author&gt;&lt;author&gt;Apte, Joshua S.&lt;/author&gt;&lt;author&gt;Marshall, Julian D.&lt;/author&gt;&lt;/authors&gt;&lt;/contributors&gt;&lt;titles&gt;&lt;title&gt;National and Intraurban Air Pollution Exposure Disparity Estimates in the United States: Impact of Data-Aggregation Spatial Scale&lt;/title&gt;&lt;secondary-title&gt;Environmental Science &amp;amp; Technology Letters&lt;/secondary-title&gt;&lt;short-title&gt;National and Intraurban Air Pollution Exposure Disparity Estimates in the United States&lt;/short-title&gt;&lt;/titles&gt;&lt;periodical&gt;&lt;full-title&gt;Environmental Science &amp;amp; Technology Letters&lt;/full-title&gt;&lt;/periodical&gt;&lt;pages&gt;786-791&lt;/pages&gt;&lt;volume&gt;9&lt;/volume&gt;&lt;number&gt;9&lt;/number&gt;&lt;dates&gt;&lt;year&gt;2022&lt;/year&gt;&lt;pub-dates&gt;&lt;date&gt;2022-09-13&lt;/date&gt;&lt;/pub-dates&gt;&lt;/dates&gt;&lt;isbn&gt;2328-8930, 2328-8930&lt;/isbn&gt;&lt;urls&gt;&lt;/urls&gt;&lt;electronic-resource-num&gt;10.1021/acs.estlett.2c00403&lt;/electronic-resource-num&gt;&lt;remote-database-name&gt;DOI.org (Crossref)&lt;/remote-database-name&gt;&lt;language&gt;en&lt;/language&gt;&lt;access-date&gt;2024-01-17 16:07:44&lt;/access-date&gt;&lt;/record&gt;&lt;/Cite&gt;&lt;/EndNote&gt;</w:instrText>
      </w:r>
      <w:r w:rsidR="003021E1">
        <w:rPr>
          <w:rFonts w:cs="Arial"/>
        </w:rPr>
        <w:fldChar w:fldCharType="separate"/>
      </w:r>
      <w:r w:rsidR="003021E1" w:rsidRPr="003021E1">
        <w:rPr>
          <w:rFonts w:cs="Arial"/>
          <w:noProof/>
          <w:vertAlign w:val="superscript"/>
        </w:rPr>
        <w:t>35</w:t>
      </w:r>
      <w:r w:rsidR="003021E1">
        <w:rPr>
          <w:rFonts w:cs="Arial"/>
        </w:rPr>
        <w:fldChar w:fldCharType="end"/>
      </w:r>
      <w:r w:rsidRPr="00161599">
        <w:rPr>
          <w:rFonts w:cs="Arial"/>
        </w:rPr>
        <w:t xml:space="preserve"> Regional analyses were performed using the regions of the CONUS defined </w:t>
      </w:r>
      <w:r w:rsidR="00A3405E" w:rsidRPr="00161599">
        <w:rPr>
          <w:rFonts w:cs="Arial"/>
        </w:rPr>
        <w:t xml:space="preserve">by </w:t>
      </w:r>
      <w:r w:rsidRPr="00161599">
        <w:rPr>
          <w:rFonts w:cs="Arial"/>
        </w:rPr>
        <w:t>the US National Climate Assessment.</w:t>
      </w:r>
      <w:r w:rsidR="003021E1">
        <w:rPr>
          <w:rFonts w:cs="Arial"/>
        </w:rPr>
        <w:fldChar w:fldCharType="begin"/>
      </w:r>
      <w:r w:rsidR="003021E1">
        <w:rPr>
          <w:rFonts w:cs="Arial"/>
        </w:rPr>
        <w:instrText xml:space="preserve"> ADDIN EN.CITE &lt;EndNote&gt;&lt;Cite&gt;&lt;Author&gt;U.S. Global Change Research Program&lt;/Author&gt;&lt;Year&gt;2023&lt;/Year&gt;&lt;RecNum&gt;21&lt;/RecNum&gt;&lt;DisplayText&gt;&lt;style face="superscript"&gt;36&lt;/style&gt;&lt;/DisplayText&gt;&lt;record&gt;&lt;rec-number&gt;21&lt;/rec-number&gt;&lt;foreign-keys&gt;&lt;key app="EN" db-id="290frdwv45faxberservzdsk5rv9at2wzpvt" timestamp="1712587830"&gt;21&lt;/key&gt;&lt;/foreign-keys&gt;&lt;ref-type name="Report"&gt;27&lt;/ref-type&gt;&lt;contributors&gt;&lt;authors&gt;&lt;author&gt;U.S. Global Change Research Program,&lt;/author&gt;&lt;/authors&gt;&lt;/contributors&gt;&lt;titles&gt;&lt;title&gt;Fifth National Climate Assessment&lt;/title&gt;&lt;/titles&gt;&lt;dates&gt;&lt;year&gt;2023&lt;/year&gt;&lt;pub-dates&gt;&lt;date&gt;2023&lt;/date&gt;&lt;/pub-dates&gt;&lt;/dates&gt;&lt;publisher&gt;U.S. Global Change Research Program&lt;/publisher&gt;&lt;urls&gt;&lt;/urls&gt;&lt;remote-database-name&gt;DOI.org (Crossref)&lt;/remote-database-name&gt;&lt;access-date&gt;2024-01-17&lt;/access-date&gt;&lt;/record&gt;&lt;/Cite&gt;&lt;/EndNote&gt;</w:instrText>
      </w:r>
      <w:r w:rsidR="003021E1">
        <w:rPr>
          <w:rFonts w:cs="Arial"/>
        </w:rPr>
        <w:fldChar w:fldCharType="separate"/>
      </w:r>
      <w:r w:rsidR="003021E1" w:rsidRPr="003021E1">
        <w:rPr>
          <w:rFonts w:cs="Arial"/>
          <w:noProof/>
          <w:vertAlign w:val="superscript"/>
        </w:rPr>
        <w:t>36</w:t>
      </w:r>
      <w:r w:rsidR="003021E1">
        <w:rPr>
          <w:rFonts w:cs="Arial"/>
        </w:rPr>
        <w:fldChar w:fldCharType="end"/>
      </w:r>
      <w:r w:rsidRPr="00161599">
        <w:rPr>
          <w:rFonts w:cs="Arial"/>
        </w:rPr>
        <w:t xml:space="preserve"> Each dataset</w:t>
      </w:r>
      <w:r w:rsidR="007F2E0E" w:rsidRPr="00161599">
        <w:rPr>
          <w:rFonts w:cs="Arial"/>
        </w:rPr>
        <w:t xml:space="preserve"> and </w:t>
      </w:r>
      <w:r w:rsidR="001F30F1" w:rsidRPr="00161599">
        <w:rPr>
          <w:rFonts w:cs="Arial"/>
        </w:rPr>
        <w:t xml:space="preserve">the </w:t>
      </w:r>
      <w:r w:rsidR="007F2E0E" w:rsidRPr="00161599">
        <w:rPr>
          <w:rFonts w:cs="Arial"/>
        </w:rPr>
        <w:t xml:space="preserve">processing </w:t>
      </w:r>
      <w:r w:rsidR="007F2000" w:rsidRPr="00161599">
        <w:rPr>
          <w:rFonts w:cs="Arial"/>
        </w:rPr>
        <w:t xml:space="preserve">steps </w:t>
      </w:r>
      <w:r w:rsidR="007F2E0E" w:rsidRPr="00161599">
        <w:rPr>
          <w:rFonts w:cs="Arial"/>
        </w:rPr>
        <w:t>applied</w:t>
      </w:r>
      <w:r w:rsidRPr="00161599">
        <w:rPr>
          <w:rFonts w:cs="Arial"/>
        </w:rPr>
        <w:t xml:space="preserve"> </w:t>
      </w:r>
      <w:r w:rsidR="007F2E0E" w:rsidRPr="00161599">
        <w:rPr>
          <w:rFonts w:cs="Arial"/>
        </w:rPr>
        <w:t xml:space="preserve">are </w:t>
      </w:r>
      <w:r w:rsidRPr="00161599">
        <w:rPr>
          <w:rFonts w:cs="Arial"/>
        </w:rPr>
        <w:t>described in detail below.</w:t>
      </w:r>
    </w:p>
    <w:p w14:paraId="6D498555" w14:textId="64F966F0" w:rsidR="007F2000" w:rsidRPr="00161599" w:rsidRDefault="00F92056" w:rsidP="009E2E64">
      <w:pPr>
        <w:ind w:firstLine="720"/>
        <w:rPr>
          <w:rFonts w:cs="Arial"/>
        </w:rPr>
      </w:pPr>
      <w:r w:rsidRPr="00161599">
        <w:rPr>
          <w:rFonts w:cs="Arial"/>
        </w:rPr>
        <w:t xml:space="preserve">Population residing in each Census </w:t>
      </w:r>
      <w:r w:rsidR="001A16B3" w:rsidRPr="00161599">
        <w:rPr>
          <w:rFonts w:cs="Arial"/>
        </w:rPr>
        <w:t>t</w:t>
      </w:r>
      <w:r w:rsidRPr="00161599">
        <w:rPr>
          <w:rFonts w:cs="Arial"/>
        </w:rPr>
        <w:t>ract by race and ethnicity was categorized into the following groups: Hispanic, Non-</w:t>
      </w:r>
      <w:r w:rsidR="00390D27" w:rsidRPr="00161599">
        <w:rPr>
          <w:rFonts w:cs="Arial"/>
        </w:rPr>
        <w:t xml:space="preserve">Hispanic </w:t>
      </w:r>
      <w:r w:rsidRPr="00161599">
        <w:rPr>
          <w:rFonts w:cs="Arial"/>
        </w:rPr>
        <w:t>(NH) White</w:t>
      </w:r>
      <w:r w:rsidR="00C03D05" w:rsidRPr="00161599">
        <w:rPr>
          <w:rFonts w:cs="Arial"/>
        </w:rPr>
        <w:t xml:space="preserve"> (</w:t>
      </w:r>
      <w:r w:rsidR="007173DC" w:rsidRPr="00161599">
        <w:rPr>
          <w:rFonts w:cs="Arial"/>
        </w:rPr>
        <w:t>W</w:t>
      </w:r>
      <w:r w:rsidR="00C03D05" w:rsidRPr="00161599">
        <w:rPr>
          <w:rFonts w:cs="Arial"/>
        </w:rPr>
        <w:t>hite)</w:t>
      </w:r>
      <w:r w:rsidRPr="00161599">
        <w:rPr>
          <w:rFonts w:cs="Arial"/>
        </w:rPr>
        <w:t>, NH Black</w:t>
      </w:r>
      <w:r w:rsidR="00C03D05" w:rsidRPr="00161599">
        <w:rPr>
          <w:rFonts w:cs="Arial"/>
        </w:rPr>
        <w:t xml:space="preserve"> (Black)</w:t>
      </w:r>
      <w:r w:rsidRPr="00161599">
        <w:rPr>
          <w:rFonts w:cs="Arial"/>
        </w:rPr>
        <w:t>, NH American Indian and Alaska Native</w:t>
      </w:r>
      <w:r w:rsidR="00C03D05" w:rsidRPr="00161599">
        <w:rPr>
          <w:rFonts w:cs="Arial"/>
        </w:rPr>
        <w:t xml:space="preserve"> (Native American)</w:t>
      </w:r>
      <w:r w:rsidRPr="00161599">
        <w:rPr>
          <w:rFonts w:cs="Arial"/>
        </w:rPr>
        <w:t>, and NH Asian</w:t>
      </w:r>
      <w:r w:rsidR="00C03D05" w:rsidRPr="00161599">
        <w:rPr>
          <w:rFonts w:cs="Arial"/>
        </w:rPr>
        <w:t xml:space="preserve"> (Asian)</w:t>
      </w:r>
      <w:ins w:id="30" w:author="Rice, Byron" w:date="2024-05-09T15:24:00Z">
        <w:r w:rsidR="00C61300">
          <w:rPr>
            <w:rFonts w:cs="Arial"/>
          </w:rPr>
          <w:t>,</w:t>
        </w:r>
      </w:ins>
      <w:ins w:id="31" w:author="Rice, Byron" w:date="2024-05-09T15:23:00Z">
        <w:r w:rsidR="001A5F64">
          <w:rPr>
            <w:rFonts w:cs="Arial"/>
          </w:rPr>
          <w:t xml:space="preserve"> including 97.8% of the total population</w:t>
        </w:r>
      </w:ins>
      <w:r w:rsidRPr="00161599">
        <w:rPr>
          <w:rFonts w:cs="Arial"/>
        </w:rPr>
        <w:t>.</w:t>
      </w:r>
      <w:r w:rsidR="00C03D05" w:rsidRPr="00161599">
        <w:rPr>
          <w:rFonts w:cs="Arial"/>
        </w:rPr>
        <w:t xml:space="preserve"> </w:t>
      </w:r>
      <w:r w:rsidR="009507BB" w:rsidRPr="00161599">
        <w:rPr>
          <w:rFonts w:cs="Arial"/>
        </w:rPr>
        <w:t>In addition, language spoken at home was examined</w:t>
      </w:r>
      <w:r w:rsidR="002A433D" w:rsidRPr="00161599">
        <w:rPr>
          <w:rFonts w:cs="Arial"/>
        </w:rPr>
        <w:t xml:space="preserve"> to investigate exposure </w:t>
      </w:r>
      <w:r w:rsidR="00350511" w:rsidRPr="00161599">
        <w:rPr>
          <w:rFonts w:cs="Arial"/>
        </w:rPr>
        <w:t>among no</w:t>
      </w:r>
      <w:r w:rsidR="00502636" w:rsidRPr="00161599">
        <w:rPr>
          <w:rFonts w:cs="Arial"/>
        </w:rPr>
        <w:t>n-</w:t>
      </w:r>
      <w:r w:rsidR="00350511" w:rsidRPr="00161599">
        <w:rPr>
          <w:rFonts w:cs="Arial"/>
        </w:rPr>
        <w:t xml:space="preserve">English speakers. </w:t>
      </w:r>
      <w:r w:rsidRPr="00161599">
        <w:rPr>
          <w:rFonts w:cs="Arial"/>
        </w:rPr>
        <w:t xml:space="preserve">Language spoken at home was categorized into three groups as an indicator of English proficiency for people living in each </w:t>
      </w:r>
      <w:r w:rsidR="001A16B3" w:rsidRPr="00161599">
        <w:rPr>
          <w:rFonts w:cs="Arial"/>
        </w:rPr>
        <w:t>tract</w:t>
      </w:r>
      <w:r w:rsidRPr="00161599">
        <w:rPr>
          <w:rFonts w:cs="Arial"/>
        </w:rPr>
        <w:t>: only English spoken at home; language other than English spoken at home, speaks English “very well”; and language other than English spoken at home, speaks English less than “very well”. These simplified groups were chosen to provide a high-level overview of Census data detailing many individual languages.</w:t>
      </w:r>
      <w:r w:rsidR="00E12D90" w:rsidRPr="00161599">
        <w:rPr>
          <w:rFonts w:cs="Arial"/>
        </w:rPr>
        <w:t xml:space="preserve"> </w:t>
      </w:r>
      <w:r w:rsidR="0021582E" w:rsidRPr="00161599">
        <w:rPr>
          <w:rFonts w:cs="Arial"/>
        </w:rPr>
        <w:t>To i</w:t>
      </w:r>
      <w:r w:rsidR="00CC0130" w:rsidRPr="00161599">
        <w:rPr>
          <w:rFonts w:cs="Arial"/>
        </w:rPr>
        <w:t>nvestigate potential socioeconomic factors that could be contributing to disparities in exposure, p</w:t>
      </w:r>
      <w:r w:rsidR="007F2E0E" w:rsidRPr="00161599">
        <w:rPr>
          <w:rFonts w:cs="Arial"/>
        </w:rPr>
        <w:t xml:space="preserve">er-capita income for each Census tract was quintile-ranked into </w:t>
      </w:r>
      <w:r w:rsidR="007F2E0E" w:rsidRPr="00161599">
        <w:rPr>
          <w:rFonts w:cs="Arial"/>
        </w:rPr>
        <w:lastRenderedPageBreak/>
        <w:t xml:space="preserve">the </w:t>
      </w:r>
      <w:r w:rsidR="00EE6691" w:rsidRPr="00161599">
        <w:rPr>
          <w:rFonts w:cs="Arial"/>
        </w:rPr>
        <w:t xml:space="preserve">following </w:t>
      </w:r>
      <w:r w:rsidR="007F2E0E" w:rsidRPr="00161599">
        <w:rPr>
          <w:rFonts w:cs="Arial"/>
        </w:rPr>
        <w:t xml:space="preserve">five categories: </w:t>
      </w:r>
      <w:r w:rsidR="00F40DBE" w:rsidRPr="00161599">
        <w:rPr>
          <w:rFonts w:cs="Arial"/>
        </w:rPr>
        <w:t>q</w:t>
      </w:r>
      <w:r w:rsidR="000605C7" w:rsidRPr="00161599">
        <w:rPr>
          <w:rFonts w:cs="Arial"/>
        </w:rPr>
        <w:t xml:space="preserve">uintile </w:t>
      </w:r>
      <w:r w:rsidR="003C3727" w:rsidRPr="00161599">
        <w:rPr>
          <w:rFonts w:cs="Arial"/>
        </w:rPr>
        <w:t xml:space="preserve">1: </w:t>
      </w:r>
      <w:r w:rsidR="007F2E0E" w:rsidRPr="00161599">
        <w:rPr>
          <w:rFonts w:cs="Arial"/>
        </w:rPr>
        <w:t xml:space="preserve">$150-$17,261, </w:t>
      </w:r>
      <w:r w:rsidR="00F40DBE" w:rsidRPr="00161599">
        <w:rPr>
          <w:rFonts w:cs="Arial"/>
        </w:rPr>
        <w:t>q</w:t>
      </w:r>
      <w:r w:rsidR="003C3727" w:rsidRPr="00161599">
        <w:rPr>
          <w:rFonts w:cs="Arial"/>
        </w:rPr>
        <w:t xml:space="preserve">uintile 2: </w:t>
      </w:r>
      <w:r w:rsidR="007F2E0E" w:rsidRPr="00161599">
        <w:rPr>
          <w:rFonts w:cs="Arial"/>
        </w:rPr>
        <w:t xml:space="preserve">$17,261-$21,837, </w:t>
      </w:r>
      <w:r w:rsidR="00F40DBE" w:rsidRPr="00161599">
        <w:rPr>
          <w:rFonts w:cs="Arial"/>
        </w:rPr>
        <w:t>q</w:t>
      </w:r>
      <w:r w:rsidR="003C3727" w:rsidRPr="00161599">
        <w:rPr>
          <w:rFonts w:cs="Arial"/>
        </w:rPr>
        <w:t>uintile 3:</w:t>
      </w:r>
      <w:r w:rsidR="007F2E0E" w:rsidRPr="00161599">
        <w:rPr>
          <w:rFonts w:cs="Arial"/>
        </w:rPr>
        <w:t xml:space="preserve"> $21,837-$26,687, </w:t>
      </w:r>
      <w:r w:rsidR="00F40DBE" w:rsidRPr="00161599">
        <w:rPr>
          <w:rFonts w:cs="Arial"/>
        </w:rPr>
        <w:t>q</w:t>
      </w:r>
      <w:r w:rsidR="003C3727" w:rsidRPr="00161599">
        <w:rPr>
          <w:rFonts w:cs="Arial"/>
        </w:rPr>
        <w:t>uintile 4:</w:t>
      </w:r>
      <w:r w:rsidR="007F2E0E" w:rsidRPr="00161599">
        <w:rPr>
          <w:rFonts w:cs="Arial"/>
        </w:rPr>
        <w:t xml:space="preserve"> $26,687-$34,707, and </w:t>
      </w:r>
      <w:r w:rsidR="00F40DBE" w:rsidRPr="00161599">
        <w:rPr>
          <w:rFonts w:cs="Arial"/>
        </w:rPr>
        <w:t>q</w:t>
      </w:r>
      <w:r w:rsidR="003C3727" w:rsidRPr="00161599">
        <w:rPr>
          <w:rFonts w:cs="Arial"/>
        </w:rPr>
        <w:t xml:space="preserve">uintile 5: </w:t>
      </w:r>
      <w:r w:rsidR="007F2E0E" w:rsidRPr="00161599">
        <w:rPr>
          <w:rFonts w:cs="Arial"/>
        </w:rPr>
        <w:t>$34,707-$293,610.</w:t>
      </w:r>
      <w:r w:rsidR="00E12D90" w:rsidRPr="00161599">
        <w:rPr>
          <w:rFonts w:cs="Arial"/>
        </w:rPr>
        <w:t xml:space="preserve"> </w:t>
      </w:r>
      <w:r w:rsidRPr="00161599">
        <w:rPr>
          <w:rFonts w:cs="Arial"/>
        </w:rPr>
        <w:t>To capture disparities in PM</w:t>
      </w:r>
      <w:r w:rsidRPr="00161599">
        <w:rPr>
          <w:rFonts w:cs="Arial"/>
          <w:vertAlign w:val="subscript"/>
        </w:rPr>
        <w:t>2.5</w:t>
      </w:r>
      <w:r w:rsidRPr="00161599">
        <w:rPr>
          <w:rFonts w:cs="Arial"/>
        </w:rPr>
        <w:t xml:space="preserve"> exposures by urbanicity with more detail than the urban/rural dichotomous classification provided by the Census, Rural-Urban Commuting Area (RUCA) classifications</w:t>
      </w:r>
      <w:r w:rsidR="003021E1">
        <w:rPr>
          <w:rFonts w:cs="Arial"/>
        </w:rPr>
        <w:fldChar w:fldCharType="begin"/>
      </w:r>
      <w:r w:rsidR="003021E1">
        <w:rPr>
          <w:rFonts w:cs="Arial"/>
        </w:rPr>
        <w:instrText xml:space="preserve"> ADDIN EN.CITE &lt;EndNote&gt;&lt;Cite&gt;&lt;Author&gt;U.S. Department of Agriculture&lt;/Author&gt;&lt;Year&gt;2019&lt;/Year&gt;&lt;RecNum&gt;19&lt;/RecNum&gt;&lt;DisplayText&gt;&lt;style face="superscript"&gt;37&lt;/style&gt;&lt;/DisplayText&gt;&lt;record&gt;&lt;rec-number&gt;19&lt;/rec-number&gt;&lt;foreign-keys&gt;&lt;key app="EN" db-id="290frdwv45faxberservzdsk5rv9at2wzpvt" timestamp="1712587830"&gt;19&lt;/key&gt;&lt;/foreign-keys&gt;&lt;ref-type name="Report"&gt;27&lt;/ref-type&gt;&lt;contributors&gt;&lt;authors&gt;&lt;author&gt;U.S. Department of Agriculture,&lt;/author&gt;&lt;/authors&gt;&lt;/contributors&gt;&lt;titles&gt;&lt;title&gt;2010 Rural-Urban Commuting Area Codes&lt;/title&gt;&lt;/titles&gt;&lt;dates&gt;&lt;year&gt;2019&lt;/year&gt;&lt;pub-dates&gt;&lt;date&gt;2019&lt;/date&gt;&lt;/pub-dates&gt;&lt;/dates&gt;&lt;urls&gt;&lt;/urls&gt;&lt;access-date&gt;2023-11-15&lt;/access-date&gt;&lt;/record&gt;&lt;/Cite&gt;&lt;/EndNote&gt;</w:instrText>
      </w:r>
      <w:r w:rsidR="003021E1">
        <w:rPr>
          <w:rFonts w:cs="Arial"/>
        </w:rPr>
        <w:fldChar w:fldCharType="separate"/>
      </w:r>
      <w:r w:rsidR="003021E1" w:rsidRPr="003021E1">
        <w:rPr>
          <w:rFonts w:cs="Arial"/>
          <w:noProof/>
          <w:vertAlign w:val="superscript"/>
        </w:rPr>
        <w:t>37</w:t>
      </w:r>
      <w:r w:rsidR="003021E1">
        <w:rPr>
          <w:rFonts w:cs="Arial"/>
        </w:rPr>
        <w:fldChar w:fldCharType="end"/>
      </w:r>
      <w:r w:rsidRPr="00161599">
        <w:rPr>
          <w:rFonts w:cs="Arial"/>
        </w:rPr>
        <w:t xml:space="preserve"> were used to describe urbanicity based on primary traffic flows between Census </w:t>
      </w:r>
      <w:r w:rsidR="001A16B3" w:rsidRPr="00161599">
        <w:rPr>
          <w:rFonts w:cs="Arial"/>
        </w:rPr>
        <w:t>tract</w:t>
      </w:r>
      <w:r w:rsidRPr="00161599">
        <w:rPr>
          <w:rFonts w:cs="Arial"/>
        </w:rPr>
        <w:t>s. The ten primary RUCA codes were simplified into five categorie</w:t>
      </w:r>
      <w:r w:rsidR="00EE6691" w:rsidRPr="00161599">
        <w:rPr>
          <w:rFonts w:cs="Arial"/>
        </w:rPr>
        <w:t xml:space="preserve">s defined </w:t>
      </w:r>
      <w:r w:rsidR="00B17042" w:rsidRPr="00161599">
        <w:rPr>
          <w:rFonts w:cs="Arial"/>
        </w:rPr>
        <w:t xml:space="preserve">by </w:t>
      </w:r>
      <w:r w:rsidRPr="00161599">
        <w:rPr>
          <w:rFonts w:cs="Arial"/>
        </w:rPr>
        <w:t xml:space="preserve">Messer et al. </w:t>
      </w:r>
      <w:r w:rsidR="007F2E0E" w:rsidRPr="00161599">
        <w:rPr>
          <w:rFonts w:cs="Arial"/>
        </w:rPr>
        <w:t>(</w:t>
      </w:r>
      <w:r w:rsidR="00B72BF9" w:rsidRPr="00161599">
        <w:rPr>
          <w:rFonts w:cs="Arial"/>
        </w:rPr>
        <w:t>20</w:t>
      </w:r>
      <w:r w:rsidR="00B72BF9">
        <w:rPr>
          <w:rFonts w:cs="Arial"/>
        </w:rPr>
        <w:t>10</w:t>
      </w:r>
      <w:r w:rsidR="007F2E0E" w:rsidRPr="00161599">
        <w:rPr>
          <w:rFonts w:cs="Arial"/>
        </w:rPr>
        <w:t>)</w:t>
      </w:r>
      <w:r w:rsidRPr="00161599">
        <w:rPr>
          <w:rFonts w:cs="Arial"/>
        </w:rPr>
        <w:t>,</w:t>
      </w:r>
      <w:r w:rsidR="003021E1">
        <w:rPr>
          <w:rFonts w:cs="Arial"/>
        </w:rPr>
        <w:fldChar w:fldCharType="begin"/>
      </w:r>
      <w:r w:rsidR="003021E1">
        <w:rPr>
          <w:rFonts w:cs="Arial"/>
        </w:rPr>
        <w:instrText xml:space="preserve"> ADDIN EN.CITE &lt;EndNote&gt;&lt;Cite&gt;&lt;Author&gt;Messer&lt;/Author&gt;&lt;Year&gt;2010&lt;/Year&gt;&lt;RecNum&gt;20&lt;/RecNum&gt;&lt;DisplayText&gt;&lt;style face="superscript"&gt;38&lt;/style&gt;&lt;/DisplayText&gt;&lt;record&gt;&lt;rec-number&gt;20&lt;/rec-number&gt;&lt;foreign-keys&gt;&lt;key app="EN" db-id="290frdwv45faxberservzdsk5rv9at2wzpvt" timestamp="1712587830"&gt;20&lt;/key&gt;&lt;/foreign-keys&gt;&lt;ref-type name="Journal Article"&gt;17&lt;/ref-type&gt;&lt;contributors&gt;&lt;authors&gt;&lt;author&gt;Messer, Lynne C.&lt;/author&gt;&lt;author&gt;Luben, Thomas J.&lt;/author&gt;&lt;author&gt;Mendola, Pauline&lt;/author&gt;&lt;author&gt;Carozza, Susan E.&lt;/author&gt;&lt;author&gt;Horel, Scott A.&lt;/author&gt;&lt;author&gt;Langlois, Peter H.&lt;/author&gt;&lt;/authors&gt;&lt;/contributors&gt;&lt;titles&gt;&lt;title&gt;Urban-Rural Residence and the Occurrence of Cleft Lip and Cleft Palate in Texas, 1999-2003&lt;/title&gt;&lt;secondary-title&gt;Annals of Epidemiology&lt;/secondary-title&gt;&lt;/titles&gt;&lt;periodical&gt;&lt;full-title&gt;Annals of Epidemiology&lt;/full-title&gt;&lt;/periodical&gt;&lt;pages&gt;32-39&lt;/pages&gt;&lt;volume&gt;20&lt;/volume&gt;&lt;number&gt;1&lt;/number&gt;&lt;dates&gt;&lt;year&gt;2010&lt;/year&gt;&lt;pub-dates&gt;&lt;date&gt;1/2010&lt;/date&gt;&lt;/pub-dates&gt;&lt;/dates&gt;&lt;isbn&gt;10472797&lt;/isbn&gt;&lt;urls&gt;&lt;/urls&gt;&lt;electronic-resource-num&gt;10.1016/j.annepidem.2009.09.006&lt;/electronic-resource-num&gt;&lt;remote-database-name&gt;DOI.org (Crossref)&lt;/remote-database-name&gt;&lt;language&gt;en&lt;/language&gt;&lt;access-date&gt;2024-01-17 19:44:25&lt;/access-date&gt;&lt;/record&gt;&lt;/Cite&gt;&lt;/EndNote&gt;</w:instrText>
      </w:r>
      <w:r w:rsidR="003021E1">
        <w:rPr>
          <w:rFonts w:cs="Arial"/>
        </w:rPr>
        <w:fldChar w:fldCharType="separate"/>
      </w:r>
      <w:r w:rsidR="003021E1" w:rsidRPr="003021E1">
        <w:rPr>
          <w:rFonts w:cs="Arial"/>
          <w:noProof/>
          <w:vertAlign w:val="superscript"/>
        </w:rPr>
        <w:t>38</w:t>
      </w:r>
      <w:r w:rsidR="003021E1">
        <w:rPr>
          <w:rFonts w:cs="Arial"/>
        </w:rPr>
        <w:fldChar w:fldCharType="end"/>
      </w:r>
      <w:r w:rsidRPr="00161599">
        <w:rPr>
          <w:rFonts w:cs="Arial"/>
        </w:rPr>
        <w:t xml:space="preserve"> urban core (RUCA code 1), suburban (RUCA code 2), micropolitan (RUCA codes 3, 4, 5, and 6), small town (RUCA codes 7, 8, and 9), and rural (RUCA code 10). </w:t>
      </w:r>
      <w:ins w:id="32" w:author="Rice, Byron" w:date="2024-05-07T09:16:00Z">
        <w:r w:rsidR="00740311">
          <w:rPr>
            <w:rFonts w:cs="Arial"/>
          </w:rPr>
          <w:t xml:space="preserve">Each </w:t>
        </w:r>
        <w:r w:rsidR="003F3275">
          <w:rPr>
            <w:rFonts w:cs="Arial"/>
          </w:rPr>
          <w:t xml:space="preserve">sociodemographic variable investigated was available for </w:t>
        </w:r>
      </w:ins>
      <w:ins w:id="33" w:author="Rice, Byron" w:date="2024-05-07T09:17:00Z">
        <w:r w:rsidR="003F3275">
          <w:rPr>
            <w:rFonts w:cs="Arial"/>
          </w:rPr>
          <w:t xml:space="preserve">&gt;99% of </w:t>
        </w:r>
        <w:r w:rsidR="00A336FD">
          <w:rPr>
            <w:rFonts w:cs="Arial"/>
          </w:rPr>
          <w:t xml:space="preserve">CONUS </w:t>
        </w:r>
        <w:r w:rsidR="003F3275">
          <w:rPr>
            <w:rFonts w:cs="Arial"/>
          </w:rPr>
          <w:t>Census tracts.</w:t>
        </w:r>
      </w:ins>
    </w:p>
    <w:p w14:paraId="04EC2824" w14:textId="68D74267" w:rsidR="004B2942" w:rsidRPr="00161599" w:rsidRDefault="00625B46" w:rsidP="00411A8E">
      <w:pPr>
        <w:pStyle w:val="Heading2"/>
      </w:pPr>
      <w:bookmarkStart w:id="34" w:name="_Toc164868216"/>
      <w:r w:rsidRPr="00161599">
        <w:t>C</w:t>
      </w:r>
      <w:r w:rsidR="00EB4F8C" w:rsidRPr="00161599">
        <w:t xml:space="preserve">omparative </w:t>
      </w:r>
      <w:r w:rsidR="008B1E5E" w:rsidRPr="00161599">
        <w:t>a</w:t>
      </w:r>
      <w:r w:rsidR="00EB4F8C" w:rsidRPr="00161599">
        <w:t>nalyses</w:t>
      </w:r>
      <w:bookmarkEnd w:id="34"/>
    </w:p>
    <w:p w14:paraId="49555E13" w14:textId="0D4FA15A" w:rsidR="00602627" w:rsidRPr="00B35DB5" w:rsidRDefault="00B35DB5" w:rsidP="00CE7313">
      <w:pPr>
        <w:ind w:firstLine="576"/>
        <w:rPr>
          <w:rFonts w:cs="Arial"/>
        </w:rPr>
      </w:pPr>
      <w:r w:rsidRPr="00B35DB5">
        <w:rPr>
          <w:rFonts w:cs="Arial"/>
        </w:rPr>
        <w:t>The distributions of PM</w:t>
      </w:r>
      <w:r w:rsidRPr="00CE7313">
        <w:rPr>
          <w:rFonts w:cs="Arial"/>
          <w:vertAlign w:val="subscript"/>
        </w:rPr>
        <w:t>2.5</w:t>
      </w:r>
      <w:r w:rsidRPr="00B35DB5">
        <w:rPr>
          <w:rFonts w:cs="Arial"/>
        </w:rPr>
        <w:t xml:space="preserve"> across all Census tracts on each day</w:t>
      </w:r>
      <w:r>
        <w:rPr>
          <w:rFonts w:cs="Arial"/>
        </w:rPr>
        <w:t xml:space="preserve"> </w:t>
      </w:r>
      <w:r w:rsidR="008B13BD" w:rsidRPr="00B35DB5">
        <w:rPr>
          <w:rFonts w:cs="Arial"/>
        </w:rPr>
        <w:t>w</w:t>
      </w:r>
      <w:r>
        <w:rPr>
          <w:rFonts w:cs="Arial"/>
        </w:rPr>
        <w:t>ere</w:t>
      </w:r>
      <w:r w:rsidR="008B13BD" w:rsidRPr="00B35DB5">
        <w:rPr>
          <w:rFonts w:cs="Arial"/>
        </w:rPr>
        <w:t xml:space="preserve"> </w:t>
      </w:r>
      <w:r w:rsidR="00C76879" w:rsidRPr="00B35DB5">
        <w:rPr>
          <w:rFonts w:cs="Arial"/>
        </w:rPr>
        <w:t>aggregated in</w:t>
      </w:r>
      <w:r w:rsidR="004008F1" w:rsidRPr="00B35DB5">
        <w:rPr>
          <w:rFonts w:cs="Arial"/>
        </w:rPr>
        <w:t>to</w:t>
      </w:r>
      <w:r w:rsidR="00C76879" w:rsidRPr="00B35DB5">
        <w:rPr>
          <w:rFonts w:cs="Arial"/>
        </w:rPr>
        <w:t xml:space="preserve"> annual </w:t>
      </w:r>
      <w:r w:rsidR="00E63E7C" w:rsidRPr="00B35DB5">
        <w:rPr>
          <w:rFonts w:cs="Arial"/>
        </w:rPr>
        <w:t xml:space="preserve">average </w:t>
      </w:r>
      <w:r w:rsidR="00C76879" w:rsidRPr="00B35DB5">
        <w:rPr>
          <w:rFonts w:cs="Arial"/>
        </w:rPr>
        <w:t>and overall</w:t>
      </w:r>
      <w:r w:rsidR="00416D3E" w:rsidRPr="00B35DB5">
        <w:rPr>
          <w:rFonts w:cs="Arial"/>
        </w:rPr>
        <w:t xml:space="preserve"> </w:t>
      </w:r>
      <w:r w:rsidR="00E63E7C" w:rsidRPr="00B35DB5">
        <w:rPr>
          <w:rFonts w:cs="Arial"/>
        </w:rPr>
        <w:t xml:space="preserve">average </w:t>
      </w:r>
      <w:r w:rsidR="00694E40" w:rsidRPr="00B35DB5">
        <w:rPr>
          <w:rFonts w:cs="Arial"/>
        </w:rPr>
        <w:t>(</w:t>
      </w:r>
      <w:r w:rsidR="00416D3E" w:rsidRPr="00B35DB5">
        <w:rPr>
          <w:rFonts w:cs="Arial"/>
        </w:rPr>
        <w:t>2007 to 2018</w:t>
      </w:r>
      <w:r w:rsidR="00694E40" w:rsidRPr="00B35DB5">
        <w:rPr>
          <w:rFonts w:cs="Arial"/>
        </w:rPr>
        <w:t>)</w:t>
      </w:r>
      <w:r w:rsidR="00C76879" w:rsidRPr="00B35DB5">
        <w:rPr>
          <w:rFonts w:cs="Arial"/>
        </w:rPr>
        <w:t xml:space="preserve"> measures of exposure. Correlation between </w:t>
      </w:r>
      <w:r w:rsidR="00AD5F6E" w:rsidRPr="00B35DB5">
        <w:rPr>
          <w:rFonts w:cs="Arial"/>
        </w:rPr>
        <w:t>census tract-level annual mean</w:t>
      </w:r>
      <w:r w:rsidR="00E55702" w:rsidRPr="00B35DB5">
        <w:rPr>
          <w:rFonts w:cs="Arial"/>
        </w:rPr>
        <w:t>s</w:t>
      </w:r>
      <w:r w:rsidR="00AD5F6E" w:rsidRPr="00B35DB5">
        <w:rPr>
          <w:rFonts w:cs="Arial"/>
        </w:rPr>
        <w:t xml:space="preserve"> of </w:t>
      </w:r>
      <w:r w:rsidR="00C76879" w:rsidRPr="00B35DB5">
        <w:rPr>
          <w:rFonts w:cs="Arial"/>
        </w:rPr>
        <w:t xml:space="preserve">each of the datasets was </w:t>
      </w:r>
      <w:r w:rsidR="00AD5F6E" w:rsidRPr="00B35DB5">
        <w:rPr>
          <w:rFonts w:cs="Arial"/>
        </w:rPr>
        <w:t>examined using Pearson’s r.</w:t>
      </w:r>
      <w:r w:rsidR="00795B6E" w:rsidRPr="00B35DB5">
        <w:rPr>
          <w:rFonts w:cs="Arial"/>
        </w:rPr>
        <w:t xml:space="preserve"> </w:t>
      </w:r>
      <w:r w:rsidR="0046074D" w:rsidRPr="00B35DB5">
        <w:rPr>
          <w:rFonts w:cs="Arial"/>
        </w:rPr>
        <w:t>To examine exposure for each population subgroup, a</w:t>
      </w:r>
      <w:r w:rsidR="00F95388" w:rsidRPr="00B35DB5">
        <w:rPr>
          <w:rFonts w:cs="Arial"/>
        </w:rPr>
        <w:t>bsolute</w:t>
      </w:r>
      <w:r w:rsidR="000A72E8" w:rsidRPr="00B35DB5">
        <w:rPr>
          <w:rFonts w:cs="Arial"/>
        </w:rPr>
        <w:t xml:space="preserve"> PM</w:t>
      </w:r>
      <w:r w:rsidR="000A72E8" w:rsidRPr="00B35DB5">
        <w:rPr>
          <w:rFonts w:cs="Arial"/>
          <w:vertAlign w:val="subscript"/>
        </w:rPr>
        <w:t>2.5</w:t>
      </w:r>
      <w:r w:rsidR="000A72E8" w:rsidRPr="00B35DB5">
        <w:rPr>
          <w:rFonts w:cs="Arial"/>
        </w:rPr>
        <w:t xml:space="preserve"> </w:t>
      </w:r>
      <w:r w:rsidR="00F95388" w:rsidRPr="00B35DB5">
        <w:rPr>
          <w:rFonts w:cs="Arial"/>
        </w:rPr>
        <w:t xml:space="preserve">burden </w:t>
      </w:r>
      <w:r w:rsidR="000A72E8" w:rsidRPr="00B35DB5">
        <w:rPr>
          <w:rFonts w:cs="Arial"/>
        </w:rPr>
        <w:t>was calculated overall and for demographic subgroups using the p</w:t>
      </w:r>
      <w:r w:rsidR="00602627" w:rsidRPr="00B35DB5">
        <w:rPr>
          <w:rFonts w:cs="Arial"/>
        </w:rPr>
        <w:t>opulation-weighted mean</w:t>
      </w:r>
      <w:r w:rsidR="002B6B53" w:rsidRPr="00B35DB5">
        <w:rPr>
          <w:rFonts w:cs="Arial"/>
        </w:rPr>
        <w:t xml:space="preserve"> (PWM)</w:t>
      </w:r>
      <w:r w:rsidR="00602627" w:rsidRPr="00B35DB5">
        <w:rPr>
          <w:rFonts w:cs="Arial"/>
        </w:rPr>
        <w:t xml:space="preserve"> </w:t>
      </w:r>
      <w:r w:rsidR="000A72E8" w:rsidRPr="00B35DB5">
        <w:rPr>
          <w:rFonts w:cs="Arial"/>
        </w:rPr>
        <w:t>(</w:t>
      </w:r>
      <w:r w:rsidR="00D375A5" w:rsidRPr="00B35DB5">
        <w:rPr>
          <w:rFonts w:cs="Arial"/>
        </w:rPr>
        <w:t>equation 1</w:t>
      </w:r>
      <w:r w:rsidR="000A72E8" w:rsidRPr="00B35DB5">
        <w:rPr>
          <w:rFonts w:cs="Arial"/>
        </w:rPr>
        <w:t>)</w:t>
      </w:r>
      <w:r w:rsidR="00602627" w:rsidRPr="00B35DB5">
        <w:rPr>
          <w:rFonts w:cs="Arial"/>
        </w:rPr>
        <w:t>,</w:t>
      </w:r>
    </w:p>
    <w:p w14:paraId="1704FCEF" w14:textId="228ACA85" w:rsidR="007F2000" w:rsidRPr="00161599" w:rsidRDefault="00000000" w:rsidP="009E2E64">
      <w:pPr>
        <w:jc w:val="center"/>
        <w:rPr>
          <w:rFonts w:eastAsiaTheme="minorEastAsia" w:cs="Arial"/>
        </w:rPr>
      </w:pPr>
      <m:oMathPara>
        <m:oMath>
          <m:d>
            <m:dPr>
              <m:ctrlPr>
                <w:rPr>
                  <w:rFonts w:ascii="Cambria Math" w:eastAsiaTheme="minorEastAsia" w:hAnsi="Cambria Math" w:cs="Arial"/>
                  <w:i/>
                </w:rPr>
              </m:ctrlPr>
            </m:dPr>
            <m:e>
              <m:r>
                <w:rPr>
                  <w:rFonts w:ascii="Cambria Math" w:eastAsiaTheme="minorEastAsia" w:hAnsi="Cambria Math" w:cs="Arial"/>
                </w:rPr>
                <m:t>1</m:t>
              </m:r>
            </m:e>
          </m:d>
          <m:r>
            <w:rPr>
              <w:rFonts w:ascii="Cambria Math" w:eastAsiaTheme="minorEastAsia" w:hAnsi="Cambria Math" w:cs="Arial"/>
            </w:rPr>
            <m:t xml:space="preserve"> PWM=</m:t>
          </m:r>
          <m:f>
            <m:fPr>
              <m:ctrlPr>
                <w:rPr>
                  <w:rFonts w:ascii="Cambria Math" w:hAnsi="Cambria Math" w:cs="Arial"/>
                  <w:i/>
                </w:rPr>
              </m:ctrlPr>
            </m:fPr>
            <m:num>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m:t>
                  </m:r>
                </m:sup>
                <m:e>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e>
              </m:nary>
            </m:num>
            <m:den>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m:t>
                  </m:r>
                </m:sup>
                <m:e>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e>
              </m:nary>
            </m:den>
          </m:f>
        </m:oMath>
      </m:oMathPara>
    </w:p>
    <w:p w14:paraId="76091A70" w14:textId="4FC3D8E2" w:rsidR="00602627" w:rsidRPr="00161599" w:rsidRDefault="00602627" w:rsidP="009E2E64">
      <w:pPr>
        <w:rPr>
          <w:rFonts w:cs="Arial"/>
        </w:rPr>
      </w:pPr>
      <w:r w:rsidRPr="00161599">
        <w:rPr>
          <w:rFonts w:eastAsiaTheme="minorEastAsia" w:cs="Arial"/>
        </w:rPr>
        <w:t xml:space="preserve">where </w:t>
      </w:r>
      <w:r w:rsidRPr="00161599">
        <w:rPr>
          <w:rFonts w:cs="Arial"/>
          <w:i/>
        </w:rPr>
        <w:t>P</w:t>
      </w:r>
      <w:r w:rsidRPr="00161599">
        <w:rPr>
          <w:rFonts w:cs="Arial"/>
          <w:vertAlign w:val="subscript"/>
        </w:rPr>
        <w:t>i</w:t>
      </w:r>
      <w:r w:rsidRPr="00161599">
        <w:rPr>
          <w:rFonts w:eastAsiaTheme="minorEastAsia" w:cs="Arial"/>
          <w:vertAlign w:val="subscript"/>
        </w:rPr>
        <w:t xml:space="preserve"> </w:t>
      </w:r>
      <w:r w:rsidRPr="00161599">
        <w:rPr>
          <w:rFonts w:cs="Arial"/>
        </w:rPr>
        <w:t>is the population</w:t>
      </w:r>
      <w:r w:rsidR="007A66A1" w:rsidRPr="00161599">
        <w:rPr>
          <w:rFonts w:cs="Arial"/>
        </w:rPr>
        <w:t xml:space="preserve"> residing in Census tract</w:t>
      </w:r>
      <w:r w:rsidRPr="00161599">
        <w:rPr>
          <w:rFonts w:cs="Arial"/>
        </w:rPr>
        <w:t xml:space="preserve"> </w:t>
      </w:r>
      <w:proofErr w:type="spellStart"/>
      <w:r w:rsidR="00812256" w:rsidRPr="00CE7313">
        <w:rPr>
          <w:rFonts w:cs="Arial"/>
          <w:i/>
          <w:iCs/>
        </w:rPr>
        <w:t>i</w:t>
      </w:r>
      <w:proofErr w:type="spellEnd"/>
      <w:r w:rsidR="00812256">
        <w:rPr>
          <w:rFonts w:cs="Arial"/>
        </w:rPr>
        <w:t xml:space="preserve"> </w:t>
      </w:r>
      <w:r w:rsidRPr="00812256">
        <w:rPr>
          <w:rFonts w:cs="Arial"/>
        </w:rPr>
        <w:t>and</w:t>
      </w:r>
      <w:r w:rsidRPr="00161599">
        <w:rPr>
          <w:rFonts w:cs="Arial"/>
        </w:rPr>
        <w:t xml:space="preserve"> </w:t>
      </w:r>
      <w:r w:rsidR="00D375A5" w:rsidRPr="00161599">
        <w:rPr>
          <w:rFonts w:cs="Arial"/>
          <w:i/>
          <w:iCs/>
        </w:rPr>
        <w:t>C</w:t>
      </w:r>
      <w:r w:rsidRPr="00161599">
        <w:rPr>
          <w:rFonts w:cs="Arial"/>
          <w:vertAlign w:val="subscript"/>
        </w:rPr>
        <w:t>i</w:t>
      </w:r>
      <w:r w:rsidRPr="00161599">
        <w:rPr>
          <w:rFonts w:cs="Arial"/>
        </w:rPr>
        <w:t xml:space="preserve"> is the annual average PM</w:t>
      </w:r>
      <w:r w:rsidRPr="00161599">
        <w:rPr>
          <w:rFonts w:cs="Arial"/>
          <w:vertAlign w:val="subscript"/>
        </w:rPr>
        <w:t>2.5</w:t>
      </w:r>
      <w:r w:rsidRPr="00161599">
        <w:rPr>
          <w:rFonts w:cs="Arial"/>
        </w:rPr>
        <w:t xml:space="preserve"> concentration assigned to the Census tract. Relative </w:t>
      </w:r>
      <w:r w:rsidR="003E1CA1" w:rsidRPr="00161599">
        <w:rPr>
          <w:rFonts w:cs="Arial"/>
        </w:rPr>
        <w:t>PM</w:t>
      </w:r>
      <w:r w:rsidR="003E1CA1" w:rsidRPr="00161599">
        <w:rPr>
          <w:rFonts w:cs="Arial"/>
          <w:vertAlign w:val="subscript"/>
        </w:rPr>
        <w:t>2.5</w:t>
      </w:r>
      <w:r w:rsidR="003E1CA1" w:rsidRPr="00161599">
        <w:rPr>
          <w:rFonts w:cs="Arial"/>
        </w:rPr>
        <w:t xml:space="preserve"> </w:t>
      </w:r>
      <w:r w:rsidR="00D375A5" w:rsidRPr="00161599">
        <w:rPr>
          <w:rFonts w:cs="Arial"/>
        </w:rPr>
        <w:t xml:space="preserve">burden is calculated as </w:t>
      </w:r>
      <w:r w:rsidR="00BC1C66" w:rsidRPr="00161599">
        <w:rPr>
          <w:rFonts w:cs="Arial"/>
        </w:rPr>
        <w:t>the</w:t>
      </w:r>
      <w:r w:rsidR="001C263A" w:rsidRPr="00161599">
        <w:rPr>
          <w:rFonts w:cs="Arial"/>
        </w:rPr>
        <w:t xml:space="preserve"> simple</w:t>
      </w:r>
      <w:r w:rsidR="00BC1C66" w:rsidRPr="00161599">
        <w:rPr>
          <w:rFonts w:cs="Arial"/>
        </w:rPr>
        <w:t xml:space="preserve"> </w:t>
      </w:r>
      <w:r w:rsidR="00A226BF" w:rsidRPr="00161599">
        <w:rPr>
          <w:rFonts w:cs="Arial"/>
        </w:rPr>
        <w:t>ratio</w:t>
      </w:r>
      <w:r w:rsidR="00BC1C66" w:rsidRPr="00161599">
        <w:rPr>
          <w:rFonts w:cs="Arial"/>
        </w:rPr>
        <w:t xml:space="preserve"> </w:t>
      </w:r>
      <w:r w:rsidR="00A226BF" w:rsidRPr="00161599">
        <w:rPr>
          <w:rFonts w:cs="Arial"/>
        </w:rPr>
        <w:t>between the subgroup exposure over the</w:t>
      </w:r>
      <w:r w:rsidR="00BC1C66" w:rsidRPr="00161599">
        <w:rPr>
          <w:rFonts w:cs="Arial"/>
        </w:rPr>
        <w:t xml:space="preserve"> </w:t>
      </w:r>
      <w:r w:rsidR="00064654" w:rsidRPr="00161599">
        <w:rPr>
          <w:rFonts w:cs="Arial"/>
        </w:rPr>
        <w:t>overall exposure</w:t>
      </w:r>
      <w:r w:rsidR="00D375A5" w:rsidRPr="00161599">
        <w:rPr>
          <w:rFonts w:cs="Arial"/>
        </w:rPr>
        <w:t xml:space="preserve"> </w:t>
      </w:r>
      <w:r w:rsidR="00751AC8">
        <w:rPr>
          <w:rFonts w:cs="Arial"/>
        </w:rPr>
        <w:t>(</w:t>
      </w:r>
      <w:r w:rsidR="00D375A5" w:rsidRPr="00161599">
        <w:rPr>
          <w:rFonts w:cs="Arial"/>
        </w:rPr>
        <w:t>equation 2</w:t>
      </w:r>
      <w:r w:rsidR="00751AC8">
        <w:rPr>
          <w:rFonts w:cs="Arial"/>
        </w:rPr>
        <w:t>)</w:t>
      </w:r>
      <w:r w:rsidR="00D375A5" w:rsidRPr="00161599">
        <w:rPr>
          <w:rFonts w:cs="Arial"/>
        </w:rPr>
        <w:t>.</w:t>
      </w:r>
    </w:p>
    <w:p w14:paraId="6DCC941D" w14:textId="560199E1" w:rsidR="00D375A5" w:rsidRPr="00161599" w:rsidRDefault="00000000" w:rsidP="009E2E64">
      <w:pPr>
        <w:rPr>
          <w:rFonts w:cs="Arial"/>
        </w:rPr>
      </w:pPr>
      <m:oMathPara>
        <m:oMath>
          <m:d>
            <m:dPr>
              <m:ctrlPr>
                <w:rPr>
                  <w:rFonts w:ascii="Cambria Math" w:hAnsi="Cambria Math" w:cs="Arial"/>
                  <w:i/>
                </w:rPr>
              </m:ctrlPr>
            </m:dPr>
            <m:e>
              <m:r>
                <w:rPr>
                  <w:rFonts w:ascii="Cambria Math" w:hAnsi="Cambria Math" w:cs="Arial"/>
                </w:rPr>
                <m:t>2</m:t>
              </m:r>
            </m:e>
          </m:d>
          <m:r>
            <w:rPr>
              <w:rFonts w:ascii="Cambria Math" w:hAnsi="Cambria Math" w:cs="Arial"/>
            </w:rPr>
            <m:t xml:space="preserve"> Relative burden=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PWM</m:t>
                  </m:r>
                </m:e>
                <m:sub>
                  <m:r>
                    <w:rPr>
                      <w:rFonts w:ascii="Cambria Math" w:hAnsi="Cambria Math" w:cs="Arial"/>
                    </w:rPr>
                    <m:t>subgroup</m:t>
                  </m:r>
                </m:sub>
              </m:sSub>
            </m:num>
            <m:den>
              <m:sSub>
                <m:sSubPr>
                  <m:ctrlPr>
                    <w:rPr>
                      <w:rFonts w:ascii="Cambria Math" w:hAnsi="Cambria Math" w:cs="Arial"/>
                      <w:i/>
                    </w:rPr>
                  </m:ctrlPr>
                </m:sSubPr>
                <m:e>
                  <m:r>
                    <w:rPr>
                      <w:rFonts w:ascii="Cambria Math" w:hAnsi="Cambria Math" w:cs="Arial"/>
                    </w:rPr>
                    <m:t>PWM</m:t>
                  </m:r>
                </m:e>
                <m:sub>
                  <m:r>
                    <w:rPr>
                      <w:rFonts w:ascii="Cambria Math" w:hAnsi="Cambria Math" w:cs="Arial"/>
                    </w:rPr>
                    <m:t>overall</m:t>
                  </m:r>
                </m:sub>
              </m:sSub>
            </m:den>
          </m:f>
        </m:oMath>
      </m:oMathPara>
    </w:p>
    <w:p w14:paraId="06C4EC75" w14:textId="6032F4E7" w:rsidR="00D375A5" w:rsidRPr="00161599" w:rsidRDefault="00A805BE" w:rsidP="009E2E64">
      <w:pPr>
        <w:rPr>
          <w:rFonts w:cs="Arial"/>
        </w:rPr>
      </w:pPr>
      <w:r w:rsidRPr="00161599">
        <w:rPr>
          <w:rFonts w:cs="Arial"/>
        </w:rPr>
        <w:t xml:space="preserve">A relative burden higher than </w:t>
      </w:r>
      <w:r w:rsidR="001C3264" w:rsidRPr="00161599">
        <w:rPr>
          <w:rFonts w:cs="Arial"/>
        </w:rPr>
        <w:t>one</w:t>
      </w:r>
      <w:r w:rsidRPr="00161599">
        <w:rPr>
          <w:rFonts w:cs="Arial"/>
        </w:rPr>
        <w:t xml:space="preserve"> indicates an exposure higher than the general population and a relative burden </w:t>
      </w:r>
      <w:r w:rsidR="001C3264" w:rsidRPr="00161599">
        <w:rPr>
          <w:rFonts w:cs="Arial"/>
        </w:rPr>
        <w:t xml:space="preserve">less than one indicates a lower exposure. </w:t>
      </w:r>
      <w:proofErr w:type="spellStart"/>
      <w:ins w:id="35" w:author="Rice, Byron" w:date="2024-05-07T10:11:00Z">
        <w:r w:rsidR="00AA5EE1" w:rsidRPr="0049443D">
          <w:rPr>
            <w:rFonts w:cs="Arial"/>
          </w:rPr>
          <w:t>PWM</w:t>
        </w:r>
        <w:r w:rsidR="00AA5EE1" w:rsidRPr="00AA5EE1">
          <w:rPr>
            <w:rFonts w:cs="Arial"/>
            <w:vertAlign w:val="subscript"/>
            <w:rPrChange w:id="36" w:author="Rice, Byron" w:date="2024-05-07T10:11:00Z">
              <w:rPr>
                <w:rFonts w:cs="Arial"/>
              </w:rPr>
            </w:rPrChange>
          </w:rPr>
          <w:t>overall</w:t>
        </w:r>
        <w:proofErr w:type="spellEnd"/>
        <w:r w:rsidR="00AA5EE1">
          <w:rPr>
            <w:rFonts w:cs="Arial"/>
          </w:rPr>
          <w:t xml:space="preserve"> was set to the </w:t>
        </w:r>
      </w:ins>
      <w:ins w:id="37" w:author="Rice, Byron" w:date="2024-05-07T10:12:00Z">
        <w:r w:rsidR="00DD2B88">
          <w:rPr>
            <w:rFonts w:cs="Arial"/>
          </w:rPr>
          <w:t xml:space="preserve">CONUS PWM for both </w:t>
        </w:r>
        <w:r w:rsidR="00B312AA">
          <w:rPr>
            <w:rFonts w:cs="Arial"/>
          </w:rPr>
          <w:t>CONUS and regiona</w:t>
        </w:r>
      </w:ins>
      <w:ins w:id="38" w:author="Rice, Byron" w:date="2024-05-07T10:13:00Z">
        <w:r w:rsidR="00B312AA">
          <w:rPr>
            <w:rFonts w:cs="Arial"/>
          </w:rPr>
          <w:t>l analyses.</w:t>
        </w:r>
      </w:ins>
      <w:ins w:id="39" w:author="Rice, Byron" w:date="2024-05-07T10:11:00Z">
        <w:r w:rsidR="00AA5EE1">
          <w:rPr>
            <w:rFonts w:cs="Arial"/>
          </w:rPr>
          <w:t xml:space="preserve"> </w:t>
        </w:r>
      </w:ins>
      <w:r w:rsidR="00F37EAE" w:rsidRPr="00161599">
        <w:rPr>
          <w:rFonts w:cs="Arial"/>
        </w:rPr>
        <w:t>Additionally, to characterize the high extreme of daily PM</w:t>
      </w:r>
      <w:r w:rsidR="00F37EAE" w:rsidRPr="00161599">
        <w:rPr>
          <w:rFonts w:cs="Arial"/>
          <w:vertAlign w:val="subscript"/>
        </w:rPr>
        <w:t>2.5</w:t>
      </w:r>
      <w:r w:rsidR="00F37EAE" w:rsidRPr="00161599">
        <w:rPr>
          <w:rFonts w:cs="Arial"/>
        </w:rPr>
        <w:t xml:space="preserve"> exposure, </w:t>
      </w:r>
      <w:r w:rsidR="00C96B9B" w:rsidRPr="00161599">
        <w:rPr>
          <w:rFonts w:cs="Arial"/>
        </w:rPr>
        <w:t>p</w:t>
      </w:r>
      <w:r w:rsidR="000A72E8" w:rsidRPr="00161599">
        <w:rPr>
          <w:rFonts w:cs="Arial"/>
        </w:rPr>
        <w:t>opulation-weighted 98</w:t>
      </w:r>
      <w:r w:rsidR="000A72E8" w:rsidRPr="00161599">
        <w:rPr>
          <w:rFonts w:cs="Arial"/>
          <w:vertAlign w:val="superscript"/>
        </w:rPr>
        <w:t>th</w:t>
      </w:r>
      <w:r w:rsidR="000A72E8" w:rsidRPr="00161599">
        <w:rPr>
          <w:rFonts w:cs="Arial"/>
        </w:rPr>
        <w:t xml:space="preserve"> percentiles were calculated using the open-source </w:t>
      </w:r>
      <w:proofErr w:type="spellStart"/>
      <w:r w:rsidR="002C312A" w:rsidRPr="00161599">
        <w:rPr>
          <w:rFonts w:cs="Arial"/>
        </w:rPr>
        <w:t>S</w:t>
      </w:r>
      <w:r w:rsidR="000A72E8" w:rsidRPr="00161599">
        <w:rPr>
          <w:rFonts w:cs="Arial"/>
        </w:rPr>
        <w:t>tatsmodels</w:t>
      </w:r>
      <w:proofErr w:type="spellEnd"/>
      <w:r w:rsidR="00F95388" w:rsidRPr="00161599">
        <w:rPr>
          <w:rFonts w:cs="Arial"/>
        </w:rPr>
        <w:t xml:space="preserve"> library</w:t>
      </w:r>
      <w:r w:rsidR="000A72E8" w:rsidRPr="00161599">
        <w:rPr>
          <w:rFonts w:cs="Arial"/>
        </w:rPr>
        <w:t xml:space="preserve"> </w:t>
      </w:r>
      <w:proofErr w:type="spellStart"/>
      <w:r w:rsidR="000A72E8" w:rsidRPr="00161599">
        <w:rPr>
          <w:rFonts w:cs="Arial"/>
        </w:rPr>
        <w:t>stats.weightstats.DescrStatsW</w:t>
      </w:r>
      <w:proofErr w:type="spellEnd"/>
      <w:r w:rsidR="000A72E8" w:rsidRPr="00161599">
        <w:rPr>
          <w:rFonts w:cs="Arial"/>
        </w:rPr>
        <w:t xml:space="preserve"> function.</w:t>
      </w:r>
      <w:r w:rsidR="003021E1">
        <w:rPr>
          <w:rFonts w:cs="Arial"/>
        </w:rPr>
        <w:fldChar w:fldCharType="begin"/>
      </w:r>
      <w:r w:rsidR="003021E1">
        <w:rPr>
          <w:rFonts w:cs="Arial"/>
        </w:rPr>
        <w:instrText xml:space="preserve"> ADDIN EN.CITE &lt;EndNote&gt;&lt;Cite&gt;&lt;Author&gt;Seabold&lt;/Author&gt;&lt;Year&gt;2010&lt;/Year&gt;&lt;RecNum&gt;18&lt;/RecNum&gt;&lt;DisplayText&gt;&lt;style face="superscript"&gt;39&lt;/style&gt;&lt;/DisplayText&gt;&lt;record&gt;&lt;rec-number&gt;18&lt;/rec-number&gt;&lt;foreign-keys&gt;&lt;key app="EN" db-id="290frdwv45faxberservzdsk5rv9at2wzpvt" timestamp="1712587830"&gt;18&lt;/key&gt;&lt;/foreign-keys&gt;&lt;ref-type name="Conference Proceedings"&gt;10&lt;/ref-type&gt;&lt;contributors&gt;&lt;authors&gt;&lt;author&gt;Seabold, Skipper&lt;/author&gt;&lt;author&gt;Perktold, Josef&lt;/author&gt;&lt;/authors&gt;&lt;/contributors&gt;&lt;titles&gt;&lt;title&gt;Statsmodels: Econometric and Statistical Modeling with Python&lt;/title&gt;&lt;secondary-title&gt;9th Python in Science Conference&lt;/secondary-title&gt;&lt;/titles&gt;&lt;dates&gt;&lt;year&gt;2010&lt;/year&gt;&lt;/dates&gt;&lt;urls&gt;&lt;/urls&gt;&lt;access-date&gt;2024-01-22 00:00:00&lt;/access-date&gt;&lt;/record&gt;&lt;/Cite&gt;&lt;/EndNote&gt;</w:instrText>
      </w:r>
      <w:r w:rsidR="003021E1">
        <w:rPr>
          <w:rFonts w:cs="Arial"/>
        </w:rPr>
        <w:fldChar w:fldCharType="separate"/>
      </w:r>
      <w:r w:rsidR="003021E1" w:rsidRPr="003021E1">
        <w:rPr>
          <w:rFonts w:cs="Arial"/>
          <w:noProof/>
          <w:vertAlign w:val="superscript"/>
        </w:rPr>
        <w:t>39</w:t>
      </w:r>
      <w:r w:rsidR="003021E1">
        <w:rPr>
          <w:rFonts w:cs="Arial"/>
        </w:rPr>
        <w:fldChar w:fldCharType="end"/>
      </w:r>
      <w:r w:rsidR="000A72E8" w:rsidRPr="00161599">
        <w:rPr>
          <w:rFonts w:cs="Arial"/>
        </w:rPr>
        <w:t xml:space="preserve"> </w:t>
      </w:r>
      <w:r w:rsidR="00D375A5" w:rsidRPr="00161599">
        <w:rPr>
          <w:rFonts w:cs="Arial"/>
        </w:rPr>
        <w:t>All analyses were performed using open-source Python 3.11</w:t>
      </w:r>
      <w:r w:rsidR="003021E1">
        <w:rPr>
          <w:rFonts w:cs="Arial"/>
        </w:rPr>
        <w:fldChar w:fldCharType="begin"/>
      </w:r>
      <w:r w:rsidR="003021E1">
        <w:rPr>
          <w:rFonts w:cs="Arial"/>
        </w:rPr>
        <w:instrText xml:space="preserve"> ADDIN EN.CITE &lt;EndNote&gt;&lt;Cite ExcludeYear="1"&gt;&lt;Author&gt;Python Software Foundation&lt;/Author&gt;&lt;RecNum&gt;56&lt;/RecNum&gt;&lt;DisplayText&gt;&lt;style face="superscript"&gt;40&lt;/style&gt;&lt;/DisplayText&gt;&lt;record&gt;&lt;rec-number&gt;56&lt;/rec-number&gt;&lt;foreign-keys&gt;&lt;key app="EN" db-id="290frdwv45faxberservzdsk5rv9at2wzpvt" timestamp="1712588780"&gt;56&lt;/key&gt;&lt;/foreign-keys&gt;&lt;ref-type name="Report"&gt;27&lt;/ref-type&gt;&lt;contributors&gt;&lt;authors&gt;&lt;author&gt;Python Software Foundation,&lt;/author&gt;&lt;/authors&gt;&lt;/contributors&gt;&lt;titles&gt;&lt;title&gt;Python Version 3.11&lt;/title&gt;&lt;/titles&gt;&lt;dates&gt;&lt;/dates&gt;&lt;urls&gt;&lt;/urls&gt;&lt;access-date&gt;2024-4-10&lt;/access-date&gt;&lt;/record&gt;&lt;/Cite&gt;&lt;/EndNote&gt;</w:instrText>
      </w:r>
      <w:r w:rsidR="003021E1">
        <w:rPr>
          <w:rFonts w:cs="Arial"/>
        </w:rPr>
        <w:fldChar w:fldCharType="separate"/>
      </w:r>
      <w:r w:rsidR="003021E1" w:rsidRPr="003021E1">
        <w:rPr>
          <w:rFonts w:cs="Arial"/>
          <w:noProof/>
          <w:vertAlign w:val="superscript"/>
        </w:rPr>
        <w:t>40</w:t>
      </w:r>
      <w:r w:rsidR="003021E1">
        <w:rPr>
          <w:rFonts w:cs="Arial"/>
        </w:rPr>
        <w:fldChar w:fldCharType="end"/>
      </w:r>
      <w:r w:rsidR="00D375A5" w:rsidRPr="00161599">
        <w:rPr>
          <w:rFonts w:cs="Arial"/>
        </w:rPr>
        <w:t xml:space="preserve"> software.</w:t>
      </w:r>
    </w:p>
    <w:p w14:paraId="725BECF6" w14:textId="684D0856" w:rsidR="000D46DA" w:rsidRPr="00161599" w:rsidRDefault="00420B24" w:rsidP="00411A8E">
      <w:pPr>
        <w:pStyle w:val="Heading1"/>
      </w:pPr>
      <w:bookmarkStart w:id="40" w:name="_Toc164868217"/>
      <w:r w:rsidRPr="00161599">
        <w:lastRenderedPageBreak/>
        <w:t>Results</w:t>
      </w:r>
      <w:bookmarkEnd w:id="40"/>
    </w:p>
    <w:p w14:paraId="194F9798" w14:textId="55577654" w:rsidR="00F87C71" w:rsidRPr="00161599" w:rsidRDefault="00C01C02" w:rsidP="00411A8E">
      <w:pPr>
        <w:pStyle w:val="Heading2"/>
      </w:pPr>
      <w:bookmarkStart w:id="41" w:name="_Toc164868218"/>
      <w:r w:rsidRPr="00161599">
        <w:t>F</w:t>
      </w:r>
      <w:r w:rsidR="00F87C71" w:rsidRPr="00161599">
        <w:t>ire and non-fire PM</w:t>
      </w:r>
      <w:r w:rsidR="00F87C71" w:rsidRPr="00161599">
        <w:rPr>
          <w:vertAlign w:val="subscript"/>
        </w:rPr>
        <w:t>2.5</w:t>
      </w:r>
      <w:r w:rsidRPr="00161599">
        <w:t xml:space="preserve"> concentrations and trends</w:t>
      </w:r>
      <w:bookmarkEnd w:id="41"/>
    </w:p>
    <w:p w14:paraId="2D08421E" w14:textId="5118BD10" w:rsidR="00090FFD" w:rsidRPr="00E95132" w:rsidRDefault="00F87C71" w:rsidP="00CE7313">
      <w:pPr>
        <w:ind w:firstLine="576"/>
      </w:pPr>
      <w:r w:rsidRPr="00E95132">
        <w:t xml:space="preserve">During the 2007 to 2018 study period, </w:t>
      </w:r>
      <w:r w:rsidR="00986E10" w:rsidRPr="00E95132">
        <w:t>non-fire PM</w:t>
      </w:r>
      <w:r w:rsidR="00986E10" w:rsidRPr="00E95132">
        <w:rPr>
          <w:vertAlign w:val="subscript"/>
        </w:rPr>
        <w:t>2.5</w:t>
      </w:r>
      <w:r w:rsidR="00986E10" w:rsidRPr="00E95132">
        <w:t xml:space="preserve"> concentrations decreased consistently while </w:t>
      </w:r>
      <w:r w:rsidRPr="00E95132">
        <w:t>fire PM</w:t>
      </w:r>
      <w:r w:rsidRPr="00E95132">
        <w:rPr>
          <w:vertAlign w:val="subscript"/>
        </w:rPr>
        <w:t>2.5</w:t>
      </w:r>
      <w:r w:rsidRPr="00E95132">
        <w:t xml:space="preserve"> concentrations </w:t>
      </w:r>
      <w:r w:rsidR="008124F7" w:rsidRPr="00E95132">
        <w:t xml:space="preserve">varied between </w:t>
      </w:r>
      <w:r w:rsidR="001524AF" w:rsidRPr="00E95132">
        <w:t xml:space="preserve">a minimum of </w:t>
      </w:r>
      <w:r w:rsidR="008124F7" w:rsidRPr="00E95132">
        <w:t xml:space="preserve">7% </w:t>
      </w:r>
      <w:r w:rsidR="00214292" w:rsidRPr="00E95132">
        <w:t xml:space="preserve">in 2009 </w:t>
      </w:r>
      <w:r w:rsidR="001524AF" w:rsidRPr="00E95132">
        <w:t>and a maximum of</w:t>
      </w:r>
      <w:r w:rsidR="008124F7" w:rsidRPr="00E95132">
        <w:t xml:space="preserve"> 14% of total PM</w:t>
      </w:r>
      <w:r w:rsidR="008124F7" w:rsidRPr="00E95132">
        <w:rPr>
          <w:vertAlign w:val="subscript"/>
        </w:rPr>
        <w:t>2.5</w:t>
      </w:r>
      <w:r w:rsidR="00214292" w:rsidRPr="00E95132">
        <w:t xml:space="preserve"> in 2017</w:t>
      </w:r>
      <w:r w:rsidR="00794155" w:rsidRPr="00E95132">
        <w:t xml:space="preserve"> </w:t>
      </w:r>
      <w:r w:rsidRPr="00E95132">
        <w:t>(Figure 1</w:t>
      </w:r>
      <w:r w:rsidR="00794155" w:rsidRPr="00E95132">
        <w:t>; Figure S1</w:t>
      </w:r>
      <w:r w:rsidRPr="00E95132">
        <w:t>).</w:t>
      </w:r>
      <w:r w:rsidR="00D513A5" w:rsidRPr="00E95132">
        <w:t xml:space="preserve"> </w:t>
      </w:r>
      <w:r w:rsidRPr="00E95132">
        <w:t>Decreases in total and non-fire PM</w:t>
      </w:r>
      <w:r w:rsidRPr="00E95132">
        <w:rPr>
          <w:vertAlign w:val="subscript"/>
        </w:rPr>
        <w:t>2.5</w:t>
      </w:r>
      <w:r w:rsidRPr="00E95132">
        <w:t xml:space="preserve"> were most prominent in the east and midwest (Figures S</w:t>
      </w:r>
      <w:r w:rsidR="00F96DEE" w:rsidRPr="00E95132">
        <w:t>2</w:t>
      </w:r>
      <w:r w:rsidRPr="00E95132">
        <w:t xml:space="preserve"> and S</w:t>
      </w:r>
      <w:r w:rsidR="00F96DEE" w:rsidRPr="00E95132">
        <w:t>3</w:t>
      </w:r>
      <w:r w:rsidRPr="00E95132">
        <w:t xml:space="preserve">), while </w:t>
      </w:r>
      <w:r w:rsidR="00711ABF" w:rsidRPr="00E95132">
        <w:t xml:space="preserve">regions </w:t>
      </w:r>
      <w:r w:rsidRPr="00E95132">
        <w:t>with elevated fire PM</w:t>
      </w:r>
      <w:r w:rsidRPr="00E95132">
        <w:rPr>
          <w:vertAlign w:val="subscript"/>
        </w:rPr>
        <w:t>2.5</w:t>
      </w:r>
      <w:r w:rsidRPr="00E95132">
        <w:t xml:space="preserve"> were more variable</w:t>
      </w:r>
      <w:r w:rsidR="00534AC8" w:rsidRPr="00E95132">
        <w:t xml:space="preserve"> year-to-year</w:t>
      </w:r>
      <w:r w:rsidRPr="00E95132">
        <w:t xml:space="preserve"> (Figure S</w:t>
      </w:r>
      <w:r w:rsidR="00F96DEE" w:rsidRPr="00E95132">
        <w:t>4</w:t>
      </w:r>
      <w:r w:rsidRPr="00E95132">
        <w:t>). Southeast fire PM</w:t>
      </w:r>
      <w:r w:rsidRPr="00E95132">
        <w:rPr>
          <w:vertAlign w:val="subscript"/>
        </w:rPr>
        <w:t>2.5</w:t>
      </w:r>
      <w:r w:rsidRPr="00E95132">
        <w:t xml:space="preserve"> concentrations were higher in 2007 and 2008 than in other years of the study period. The western US also experienced elevated fire PM</w:t>
      </w:r>
      <w:r w:rsidRPr="00E95132">
        <w:rPr>
          <w:vertAlign w:val="subscript"/>
        </w:rPr>
        <w:t>2.5</w:t>
      </w:r>
      <w:r w:rsidRPr="00E95132">
        <w:t xml:space="preserve"> in 2007 to 2008, then a notable increase again in 2015, 2017 and 2018 (Figure S</w:t>
      </w:r>
      <w:r w:rsidR="001524AF" w:rsidRPr="00E95132">
        <w:t>4</w:t>
      </w:r>
      <w:r w:rsidRPr="00E95132">
        <w:t xml:space="preserve">). </w:t>
      </w:r>
      <w:r w:rsidR="002A4E06" w:rsidRPr="00E95132">
        <w:t>Evaluating trends at the Census tract level, areas with above-median</w:t>
      </w:r>
      <w:r w:rsidR="00517A38" w:rsidRPr="00E95132">
        <w:t xml:space="preserve"> </w:t>
      </w:r>
      <w:r w:rsidR="00B55C60" w:rsidRPr="00E95132">
        <w:t xml:space="preserve">annual </w:t>
      </w:r>
      <w:r w:rsidR="00E16070" w:rsidRPr="00E95132">
        <w:t xml:space="preserve">average </w:t>
      </w:r>
      <w:r w:rsidR="002A4E06" w:rsidRPr="00E95132">
        <w:t>concentrations for both fire and non-fire PM</w:t>
      </w:r>
      <w:r w:rsidR="002A4E06" w:rsidRPr="00E95132">
        <w:rPr>
          <w:vertAlign w:val="subscript"/>
        </w:rPr>
        <w:t xml:space="preserve">2.5 </w:t>
      </w:r>
      <w:r w:rsidR="002A4E06" w:rsidRPr="00E95132">
        <w:t>remained consistent throughout the study period despite decreasing total PM</w:t>
      </w:r>
      <w:r w:rsidR="002A4E06" w:rsidRPr="00E95132">
        <w:rPr>
          <w:vertAlign w:val="subscript"/>
        </w:rPr>
        <w:t>2.5</w:t>
      </w:r>
      <w:r w:rsidR="002A4E06" w:rsidRPr="00E95132">
        <w:t xml:space="preserve"> concentrations in most of the country, with areas of California and the midwest above the median for both in all years. In later years, more Census tracts in the inland northwest and southeast had above-median concentrations for each (Figure S5).</w:t>
      </w:r>
      <w:r w:rsidR="00A97A35" w:rsidRPr="00E95132">
        <w:t xml:space="preserve"> </w:t>
      </w:r>
      <w:r w:rsidR="009B5700" w:rsidRPr="00E95132">
        <w:t xml:space="preserve">The spatial distribution of </w:t>
      </w:r>
      <w:r w:rsidR="00FD6973" w:rsidRPr="00E95132">
        <w:t>fire PM</w:t>
      </w:r>
      <w:r w:rsidR="00FD6973" w:rsidRPr="00E95132">
        <w:rPr>
          <w:vertAlign w:val="subscript"/>
        </w:rPr>
        <w:t xml:space="preserve">2.5 </w:t>
      </w:r>
      <w:r w:rsidR="00FD6973" w:rsidRPr="00E95132">
        <w:rPr>
          <w:vertAlign w:val="subscript"/>
        </w:rPr>
        <w:softHyphen/>
      </w:r>
      <w:r w:rsidR="00FD6973" w:rsidRPr="00E95132">
        <w:t>is more variable than that of non-fire PM</w:t>
      </w:r>
      <w:r w:rsidR="00FD6973" w:rsidRPr="00E95132">
        <w:rPr>
          <w:vertAlign w:val="subscript"/>
        </w:rPr>
        <w:t>2.5</w:t>
      </w:r>
      <w:r w:rsidR="00FD6973" w:rsidRPr="00E95132">
        <w:t xml:space="preserve"> over </w:t>
      </w:r>
      <w:r w:rsidR="00F6486C" w:rsidRPr="00E95132">
        <w:t>the years studied</w:t>
      </w:r>
      <w:r w:rsidR="00FD6973" w:rsidRPr="00E95132">
        <w:t>.</w:t>
      </w:r>
    </w:p>
    <w:p w14:paraId="6DFFE92C" w14:textId="77777777" w:rsidR="00204A74" w:rsidRPr="00161599" w:rsidRDefault="00204A74" w:rsidP="009E2E64">
      <w:pPr>
        <w:keepNext/>
        <w:rPr>
          <w:rFonts w:cs="Arial"/>
        </w:rPr>
      </w:pPr>
      <w:r w:rsidRPr="00161599">
        <w:rPr>
          <w:rFonts w:cs="Arial"/>
          <w:noProof/>
        </w:rPr>
        <w:drawing>
          <wp:inline distT="0" distB="0" distL="0" distR="0" wp14:anchorId="78B8E59A" wp14:editId="684D3FFA">
            <wp:extent cx="5943600" cy="3235960"/>
            <wp:effectExtent l="0" t="0" r="0" b="2540"/>
            <wp:docPr id="3" name="Picture 3" descr="Chart, bar chart&#10;&#10;Description automatically generated">
              <a:extLst xmlns:a="http://schemas.openxmlformats.org/drawingml/2006/main">
                <a:ext uri="{FF2B5EF4-FFF2-40B4-BE49-F238E27FC236}">
                  <a16:creationId xmlns:a16="http://schemas.microsoft.com/office/drawing/2014/main" id="{63E19443-52B2-FB3D-E329-CDAE149C97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descr="Chart, bar chart&#10;&#10;Description automatically generated">
                      <a:extLst>
                        <a:ext uri="{FF2B5EF4-FFF2-40B4-BE49-F238E27FC236}">
                          <a16:creationId xmlns:a16="http://schemas.microsoft.com/office/drawing/2014/main" id="{63E19443-52B2-FB3D-E329-CDAE149C97C1}"/>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3235960"/>
                    </a:xfrm>
                    <a:prstGeom prst="rect">
                      <a:avLst/>
                    </a:prstGeom>
                  </pic:spPr>
                </pic:pic>
              </a:graphicData>
            </a:graphic>
          </wp:inline>
        </w:drawing>
      </w:r>
    </w:p>
    <w:p w14:paraId="7052DE53" w14:textId="26AAF0A8" w:rsidR="00487263" w:rsidRPr="00CE7313" w:rsidRDefault="00487263" w:rsidP="001D719C">
      <w:pPr>
        <w:spacing w:line="240" w:lineRule="auto"/>
        <w:rPr>
          <w:rFonts w:cs="Arial"/>
          <w:szCs w:val="20"/>
        </w:rPr>
      </w:pPr>
      <w:r w:rsidRPr="00CB6CB3">
        <w:rPr>
          <w:b/>
          <w:bCs/>
          <w:szCs w:val="20"/>
        </w:rPr>
        <w:t>Figure 1</w:t>
      </w:r>
      <w:r w:rsidRPr="00CB6CB3">
        <w:rPr>
          <w:szCs w:val="20"/>
        </w:rPr>
        <w:t>. Yearly overall population-weighted annual mean non-fire and fire PM</w:t>
      </w:r>
      <w:r w:rsidRPr="00CE7313">
        <w:rPr>
          <w:szCs w:val="20"/>
          <w:vertAlign w:val="subscript"/>
        </w:rPr>
        <w:t>2.5</w:t>
      </w:r>
      <w:r w:rsidRPr="00CB6CB3">
        <w:rPr>
          <w:szCs w:val="20"/>
        </w:rPr>
        <w:t xml:space="preserve"> concentrations in the contiguous United States from 2007 to 2018. The X-axis of this plot </w:t>
      </w:r>
      <w:r w:rsidR="000A65EC" w:rsidRPr="00CB6CB3">
        <w:rPr>
          <w:szCs w:val="20"/>
        </w:rPr>
        <w:t xml:space="preserve">ranges from </w:t>
      </w:r>
      <w:r w:rsidRPr="00CB6CB3">
        <w:rPr>
          <w:szCs w:val="20"/>
        </w:rPr>
        <w:t>7</w:t>
      </w:r>
      <w:r w:rsidR="00F60D81">
        <w:rPr>
          <w:szCs w:val="20"/>
        </w:rPr>
        <w:t xml:space="preserve"> to </w:t>
      </w:r>
      <w:r w:rsidRPr="00CB6CB3">
        <w:rPr>
          <w:szCs w:val="20"/>
        </w:rPr>
        <w:t xml:space="preserve">12 </w:t>
      </w:r>
      <w:r w:rsidR="00B35DB5" w:rsidRPr="00F60D81">
        <w:rPr>
          <w:rFonts w:cs="Arial"/>
          <w:szCs w:val="20"/>
        </w:rPr>
        <w:t>µg/m³</w:t>
      </w:r>
      <w:r w:rsidRPr="00CB6CB3">
        <w:rPr>
          <w:szCs w:val="20"/>
        </w:rPr>
        <w:t>.</w:t>
      </w:r>
      <w:bookmarkStart w:id="42" w:name="X2a8db014cd72a5909d28747470773a62c5dd48f"/>
    </w:p>
    <w:p w14:paraId="053E3CFE" w14:textId="2A636F16" w:rsidR="00801D5B" w:rsidRPr="00CB6CB3" w:rsidRDefault="00FF1714" w:rsidP="00CE7313">
      <w:pPr>
        <w:ind w:firstLine="720"/>
        <w:rPr>
          <w:szCs w:val="20"/>
        </w:rPr>
      </w:pPr>
      <w:r w:rsidRPr="00CB6CB3">
        <w:rPr>
          <w:szCs w:val="20"/>
        </w:rPr>
        <w:lastRenderedPageBreak/>
        <w:t>In the primary analyses of this paper, we consider the full distribution of concentrations because disparities in PM</w:t>
      </w:r>
      <w:r w:rsidRPr="00CB6CB3">
        <w:rPr>
          <w:szCs w:val="20"/>
          <w:vertAlign w:val="subscript"/>
        </w:rPr>
        <w:t>2.5</w:t>
      </w:r>
      <w:r w:rsidRPr="00CB6CB3">
        <w:rPr>
          <w:szCs w:val="20"/>
        </w:rPr>
        <w:t xml:space="preserve"> exposure may exist even at low concentrations. However, </w:t>
      </w:r>
      <w:r w:rsidR="002C57AD" w:rsidRPr="00CB6CB3">
        <w:rPr>
          <w:szCs w:val="20"/>
        </w:rPr>
        <w:t xml:space="preserve">to show where </w:t>
      </w:r>
      <w:r w:rsidR="00891959" w:rsidRPr="00CB6CB3">
        <w:rPr>
          <w:szCs w:val="20"/>
        </w:rPr>
        <w:t xml:space="preserve">fires are contributing to </w:t>
      </w:r>
      <w:r w:rsidR="002C57AD" w:rsidRPr="00CB6CB3">
        <w:rPr>
          <w:szCs w:val="20"/>
        </w:rPr>
        <w:t>relatively high</w:t>
      </w:r>
      <w:r w:rsidR="00891959" w:rsidRPr="00CB6CB3">
        <w:rPr>
          <w:szCs w:val="20"/>
        </w:rPr>
        <w:t xml:space="preserve"> PM</w:t>
      </w:r>
      <w:r w:rsidR="00891959" w:rsidRPr="00CB6CB3">
        <w:rPr>
          <w:szCs w:val="20"/>
          <w:vertAlign w:val="subscript"/>
        </w:rPr>
        <w:t xml:space="preserve">2.5 </w:t>
      </w:r>
      <w:r w:rsidR="00891959" w:rsidRPr="00CB6CB3">
        <w:rPr>
          <w:szCs w:val="20"/>
        </w:rPr>
        <w:t>concentrations</w:t>
      </w:r>
      <w:r w:rsidR="002C57AD" w:rsidRPr="00CB6CB3">
        <w:rPr>
          <w:szCs w:val="20"/>
        </w:rPr>
        <w:t xml:space="preserve"> within the CONUS, </w:t>
      </w:r>
      <w:r w:rsidR="00BF4D8E" w:rsidRPr="00CB6CB3">
        <w:rPr>
          <w:szCs w:val="20"/>
        </w:rPr>
        <w:t xml:space="preserve">census tracts with annual concentrations exceeding the overall </w:t>
      </w:r>
      <w:r w:rsidR="0086377E" w:rsidRPr="00CB6CB3">
        <w:rPr>
          <w:szCs w:val="20"/>
        </w:rPr>
        <w:t>(</w:t>
      </w:r>
      <w:r w:rsidR="00CB6CB3">
        <w:rPr>
          <w:szCs w:val="20"/>
        </w:rPr>
        <w:t>2007 to 2018</w:t>
      </w:r>
      <w:r w:rsidR="0086377E" w:rsidRPr="00CB6CB3">
        <w:rPr>
          <w:szCs w:val="20"/>
        </w:rPr>
        <w:t xml:space="preserve">) </w:t>
      </w:r>
      <w:r w:rsidR="008F2F30" w:rsidRPr="00CB6CB3">
        <w:rPr>
          <w:szCs w:val="20"/>
        </w:rPr>
        <w:t xml:space="preserve">national </w:t>
      </w:r>
      <w:r w:rsidR="00BF4D8E" w:rsidRPr="00CB6CB3">
        <w:rPr>
          <w:szCs w:val="20"/>
        </w:rPr>
        <w:t>population weighted mean</w:t>
      </w:r>
      <w:r w:rsidR="00A62387" w:rsidRPr="00CB6CB3">
        <w:rPr>
          <w:szCs w:val="20"/>
        </w:rPr>
        <w:t xml:space="preserve"> of 9.6 µg/m³ in </w:t>
      </w:r>
      <w:r w:rsidR="00DB35C5" w:rsidRPr="00CB6CB3">
        <w:rPr>
          <w:szCs w:val="20"/>
        </w:rPr>
        <w:t>individual years are mapped i</w:t>
      </w:r>
      <w:r w:rsidRPr="00CB6CB3">
        <w:rPr>
          <w:szCs w:val="20"/>
        </w:rPr>
        <w:t xml:space="preserve">n </w:t>
      </w:r>
      <w:r w:rsidR="00D05715" w:rsidRPr="00CB6CB3">
        <w:rPr>
          <w:szCs w:val="20"/>
        </w:rPr>
        <w:t>Figure 2</w:t>
      </w:r>
      <w:r w:rsidR="00DB35C5" w:rsidRPr="00CB6CB3">
        <w:rPr>
          <w:szCs w:val="20"/>
        </w:rPr>
        <w:t>.</w:t>
      </w:r>
      <w:r w:rsidR="00D0245F" w:rsidRPr="00CB6CB3" w:rsidDel="00D0245F">
        <w:rPr>
          <w:szCs w:val="20"/>
        </w:rPr>
        <w:t xml:space="preserve"> </w:t>
      </w:r>
      <w:r w:rsidRPr="00CB6CB3">
        <w:rPr>
          <w:szCs w:val="20"/>
        </w:rPr>
        <w:t>The number of census tracts exceeding 9</w:t>
      </w:r>
      <w:r w:rsidR="002846A0" w:rsidRPr="00CB6CB3">
        <w:rPr>
          <w:szCs w:val="20"/>
        </w:rPr>
        <w:t>.6</w:t>
      </w:r>
      <w:r w:rsidRPr="00CB6CB3">
        <w:rPr>
          <w:szCs w:val="20"/>
        </w:rPr>
        <w:t xml:space="preserve"> µg/m³ decreased in </w:t>
      </w:r>
      <w:r w:rsidR="008F2F30" w:rsidRPr="00CB6CB3">
        <w:rPr>
          <w:szCs w:val="20"/>
        </w:rPr>
        <w:t xml:space="preserve">each year from </w:t>
      </w:r>
      <w:r w:rsidRPr="00CB6CB3">
        <w:rPr>
          <w:szCs w:val="20"/>
        </w:rPr>
        <w:t xml:space="preserve">2007 through 2018, although areas in the west, midwest, and south had many Census tracts greater than this threshold in 2018. As </w:t>
      </w:r>
      <w:r w:rsidR="008F2F30" w:rsidRPr="00CB6CB3">
        <w:rPr>
          <w:szCs w:val="20"/>
        </w:rPr>
        <w:t>ambient concentrations</w:t>
      </w:r>
      <w:r w:rsidRPr="00CB6CB3">
        <w:rPr>
          <w:szCs w:val="20"/>
        </w:rPr>
        <w:t xml:space="preserve"> of PM</w:t>
      </w:r>
      <w:r w:rsidRPr="00CB6CB3">
        <w:rPr>
          <w:szCs w:val="20"/>
          <w:vertAlign w:val="subscript"/>
        </w:rPr>
        <w:t>2.5</w:t>
      </w:r>
      <w:r w:rsidRPr="00CB6CB3">
        <w:rPr>
          <w:szCs w:val="20"/>
        </w:rPr>
        <w:t xml:space="preserve"> have decreased</w:t>
      </w:r>
      <w:r w:rsidR="008F2F30" w:rsidRPr="00CB6CB3">
        <w:rPr>
          <w:szCs w:val="20"/>
        </w:rPr>
        <w:t xml:space="preserve"> from regulatory actions under the Clean Air Act</w:t>
      </w:r>
      <w:r w:rsidRPr="00CB6CB3">
        <w:rPr>
          <w:szCs w:val="20"/>
        </w:rPr>
        <w:t>,</w:t>
      </w:r>
      <w:r w:rsidR="003021E1">
        <w:rPr>
          <w:szCs w:val="20"/>
        </w:rPr>
        <w:fldChar w:fldCharType="begin"/>
      </w:r>
      <w:r w:rsidR="003021E1">
        <w:rPr>
          <w:szCs w:val="20"/>
        </w:rPr>
        <w:instrText xml:space="preserve"> ADDIN EN.CITE &lt;EndNote&gt;&lt;Cite&gt;&lt;Author&gt;U.S. Environmental Protection Agency&lt;/Author&gt;&lt;Year&gt;2022&lt;/Year&gt;&lt;RecNum&gt;48&lt;/RecNum&gt;&lt;DisplayText&gt;&lt;style face="superscript"&gt;9&lt;/style&gt;&lt;/DisplayText&gt;&lt;record&gt;&lt;rec-number&gt;48&lt;/rec-number&gt;&lt;foreign-keys&gt;&lt;key app="EN" db-id="290frdwv45faxberservzdsk5rv9at2wzpvt" timestamp="1712587830"&gt;48&lt;/key&gt;&lt;/foreign-keys&gt;&lt;ref-type name="Report"&gt;27&lt;/ref-type&gt;&lt;contributors&gt;&lt;authors&gt;&lt;author&gt;U.S. Environmental Protection Agency,&lt;/author&gt;&lt;/authors&gt;&lt;/contributors&gt;&lt;titles&gt;&lt;title&gt;National Emissions Inventory (NEI)&lt;/title&gt;&lt;/titles&gt;&lt;dates&gt;&lt;year&gt;2022&lt;/year&gt;&lt;pub-dates&gt;&lt;date&gt;2022&lt;/date&gt;&lt;/pub-dates&gt;&lt;/dates&gt;&lt;work-type&gt;Other Policies and Guidance&lt;/work-type&gt;&lt;urls&gt;&lt;/urls&gt;&lt;language&gt;en&lt;/language&gt;&lt;access-date&gt;2023-03-13&lt;/access-date&gt;&lt;/record&gt;&lt;/Cite&gt;&lt;/EndNote&gt;</w:instrText>
      </w:r>
      <w:r w:rsidR="003021E1">
        <w:rPr>
          <w:szCs w:val="20"/>
        </w:rPr>
        <w:fldChar w:fldCharType="separate"/>
      </w:r>
      <w:r w:rsidR="003021E1" w:rsidRPr="003021E1">
        <w:rPr>
          <w:noProof/>
          <w:szCs w:val="20"/>
          <w:vertAlign w:val="superscript"/>
        </w:rPr>
        <w:t>9</w:t>
      </w:r>
      <w:r w:rsidR="003021E1">
        <w:rPr>
          <w:szCs w:val="20"/>
        </w:rPr>
        <w:fldChar w:fldCharType="end"/>
      </w:r>
      <w:r w:rsidRPr="00CB6CB3">
        <w:rPr>
          <w:szCs w:val="20"/>
        </w:rPr>
        <w:t xml:space="preserve"> the proportion of tracts </w:t>
      </w:r>
      <w:r w:rsidR="002D3763" w:rsidRPr="00CB6CB3">
        <w:rPr>
          <w:szCs w:val="20"/>
        </w:rPr>
        <w:t xml:space="preserve">above 9.6 µg/m³ where </w:t>
      </w:r>
      <w:r w:rsidRPr="00CB6CB3">
        <w:rPr>
          <w:szCs w:val="20"/>
        </w:rPr>
        <w:t>wildland fire</w:t>
      </w:r>
      <w:r w:rsidR="002D3763" w:rsidRPr="00CB6CB3">
        <w:rPr>
          <w:szCs w:val="20"/>
        </w:rPr>
        <w:t xml:space="preserve"> </w:t>
      </w:r>
      <w:r w:rsidRPr="00CB6CB3">
        <w:rPr>
          <w:szCs w:val="20"/>
        </w:rPr>
        <w:t>contributi</w:t>
      </w:r>
      <w:r w:rsidR="002D3763" w:rsidRPr="00CB6CB3">
        <w:rPr>
          <w:szCs w:val="20"/>
        </w:rPr>
        <w:t>ons</w:t>
      </w:r>
      <w:r w:rsidRPr="00CB6CB3">
        <w:rPr>
          <w:szCs w:val="20"/>
        </w:rPr>
        <w:t xml:space="preserve"> </w:t>
      </w:r>
      <w:r w:rsidR="002D3763" w:rsidRPr="00CB6CB3">
        <w:rPr>
          <w:szCs w:val="20"/>
        </w:rPr>
        <w:t xml:space="preserve">are necessary to </w:t>
      </w:r>
      <w:r w:rsidRPr="00CB6CB3">
        <w:rPr>
          <w:szCs w:val="20"/>
        </w:rPr>
        <w:t xml:space="preserve">exceed </w:t>
      </w:r>
      <w:r w:rsidR="00B35DB5" w:rsidRPr="00CB6CB3">
        <w:rPr>
          <w:szCs w:val="20"/>
        </w:rPr>
        <w:t>that threshold</w:t>
      </w:r>
      <w:r w:rsidRPr="00CB6CB3">
        <w:rPr>
          <w:szCs w:val="20"/>
        </w:rPr>
        <w:t xml:space="preserve"> has increased (</w:t>
      </w:r>
      <w:r w:rsidR="00D05715" w:rsidRPr="00CB6CB3">
        <w:rPr>
          <w:szCs w:val="20"/>
        </w:rPr>
        <w:t>Figure 2</w:t>
      </w:r>
      <w:r w:rsidR="00B8787E" w:rsidRPr="00CB6CB3">
        <w:rPr>
          <w:szCs w:val="20"/>
        </w:rPr>
        <w:t>; Figure S6</w:t>
      </w:r>
      <w:r w:rsidRPr="00CB6CB3">
        <w:rPr>
          <w:szCs w:val="20"/>
        </w:rPr>
        <w:t>).</w:t>
      </w:r>
    </w:p>
    <w:p w14:paraId="46697B80" w14:textId="77777777" w:rsidR="00605207" w:rsidRPr="00161599" w:rsidRDefault="00605207" w:rsidP="009E2E64">
      <w:pPr>
        <w:rPr>
          <w:rFonts w:cs="Arial"/>
        </w:rPr>
      </w:pPr>
      <w:r w:rsidRPr="00161599">
        <w:rPr>
          <w:rFonts w:cs="Arial"/>
          <w:noProof/>
        </w:rPr>
        <w:lastRenderedPageBreak/>
        <w:drawing>
          <wp:inline distT="0" distB="0" distL="0" distR="0" wp14:anchorId="25790BAD" wp14:editId="16CC65B2">
            <wp:extent cx="5943600" cy="5805805"/>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5805805"/>
                    </a:xfrm>
                    <a:prstGeom prst="rect">
                      <a:avLst/>
                    </a:prstGeom>
                    <a:noFill/>
                    <a:ln>
                      <a:noFill/>
                    </a:ln>
                  </pic:spPr>
                </pic:pic>
              </a:graphicData>
            </a:graphic>
          </wp:inline>
        </w:drawing>
      </w:r>
    </w:p>
    <w:p w14:paraId="0013463A" w14:textId="06DF1EF9" w:rsidR="00997B73" w:rsidRPr="00CB6CB3" w:rsidRDefault="00605207" w:rsidP="001D719C">
      <w:pPr>
        <w:spacing w:line="240" w:lineRule="auto"/>
        <w:rPr>
          <w:rFonts w:cs="Arial"/>
          <w:szCs w:val="20"/>
        </w:rPr>
      </w:pPr>
      <w:r w:rsidRPr="00CB6CB3">
        <w:rPr>
          <w:rFonts w:cs="Arial"/>
          <w:b/>
          <w:bCs/>
          <w:szCs w:val="20"/>
        </w:rPr>
        <w:t xml:space="preserve">Figure </w:t>
      </w:r>
      <w:r w:rsidR="001D575F" w:rsidRPr="00CB6CB3">
        <w:rPr>
          <w:rFonts w:cs="Arial"/>
          <w:b/>
          <w:bCs/>
          <w:szCs w:val="20"/>
        </w:rPr>
        <w:t>2</w:t>
      </w:r>
      <w:r w:rsidRPr="00CB6CB3">
        <w:rPr>
          <w:rFonts w:cs="Arial"/>
          <w:b/>
          <w:bCs/>
          <w:szCs w:val="20"/>
        </w:rPr>
        <w:t xml:space="preserve">. </w:t>
      </w:r>
      <w:r w:rsidR="0010426F" w:rsidRPr="00CB6CB3">
        <w:rPr>
          <w:rFonts w:cs="Arial"/>
          <w:szCs w:val="20"/>
        </w:rPr>
        <w:t xml:space="preserve">Contiguous </w:t>
      </w:r>
      <w:r w:rsidRPr="00CB6CB3">
        <w:rPr>
          <w:rFonts w:cs="Arial"/>
          <w:szCs w:val="20"/>
        </w:rPr>
        <w:t xml:space="preserve">US Census </w:t>
      </w:r>
      <w:r w:rsidR="00BE089B" w:rsidRPr="00CB6CB3">
        <w:rPr>
          <w:rFonts w:cs="Arial"/>
          <w:szCs w:val="20"/>
        </w:rPr>
        <w:t>t</w:t>
      </w:r>
      <w:r w:rsidRPr="00CB6CB3">
        <w:rPr>
          <w:rFonts w:cs="Arial"/>
          <w:szCs w:val="20"/>
        </w:rPr>
        <w:t xml:space="preserve">racts </w:t>
      </w:r>
      <w:r w:rsidR="00462B5E" w:rsidRPr="00CB6CB3">
        <w:rPr>
          <w:rFonts w:cs="Arial"/>
          <w:szCs w:val="20"/>
        </w:rPr>
        <w:t>with</w:t>
      </w:r>
      <w:r w:rsidRPr="00CB6CB3">
        <w:rPr>
          <w:rFonts w:cs="Arial"/>
          <w:szCs w:val="20"/>
        </w:rPr>
        <w:t xml:space="preserve"> </w:t>
      </w:r>
      <w:r w:rsidR="008F2F30" w:rsidRPr="00CB6CB3">
        <w:rPr>
          <w:rFonts w:cs="Arial"/>
          <w:szCs w:val="20"/>
        </w:rPr>
        <w:t xml:space="preserve">population-weighted </w:t>
      </w:r>
      <w:r w:rsidRPr="00CB6CB3">
        <w:rPr>
          <w:rFonts w:cs="Arial"/>
          <w:szCs w:val="20"/>
        </w:rPr>
        <w:t>annual mean</w:t>
      </w:r>
      <w:r w:rsidR="008F2F30" w:rsidRPr="00CB6CB3">
        <w:rPr>
          <w:rFonts w:cs="Arial"/>
          <w:szCs w:val="20"/>
        </w:rPr>
        <w:t xml:space="preserve"> PM</w:t>
      </w:r>
      <w:r w:rsidR="008F2F30" w:rsidRPr="00CB6CB3">
        <w:rPr>
          <w:rFonts w:cs="Arial"/>
          <w:szCs w:val="20"/>
          <w:vertAlign w:val="subscript"/>
        </w:rPr>
        <w:t>2.5</w:t>
      </w:r>
      <w:r w:rsidR="008F2F30" w:rsidRPr="00CB6CB3">
        <w:rPr>
          <w:rFonts w:cs="Arial"/>
          <w:szCs w:val="20"/>
        </w:rPr>
        <w:t xml:space="preserve"> concentrations</w:t>
      </w:r>
      <w:r w:rsidRPr="00CB6CB3">
        <w:rPr>
          <w:rFonts w:cs="Arial"/>
          <w:szCs w:val="20"/>
        </w:rPr>
        <w:t xml:space="preserve"> </w:t>
      </w:r>
      <w:r w:rsidR="00462B5E" w:rsidRPr="00CB6CB3">
        <w:rPr>
          <w:rFonts w:cs="Arial"/>
          <w:szCs w:val="20"/>
        </w:rPr>
        <w:t>exceeding</w:t>
      </w:r>
      <w:r w:rsidRPr="00CB6CB3">
        <w:rPr>
          <w:rFonts w:cs="Arial"/>
          <w:szCs w:val="20"/>
        </w:rPr>
        <w:t xml:space="preserve"> 9.6 </w:t>
      </w:r>
      <w:r w:rsidRPr="00CB6CB3">
        <w:rPr>
          <w:rFonts w:cs="Arial"/>
          <w:szCs w:val="20"/>
          <w:lang w:val="el-GR"/>
        </w:rPr>
        <w:t>μ</w:t>
      </w:r>
      <w:r w:rsidRPr="00CB6CB3">
        <w:rPr>
          <w:rFonts w:cs="Arial"/>
          <w:szCs w:val="20"/>
        </w:rPr>
        <w:t>g/m</w:t>
      </w:r>
      <w:proofErr w:type="gramStart"/>
      <w:r w:rsidRPr="00CB6CB3">
        <w:rPr>
          <w:rFonts w:cs="Arial"/>
          <w:szCs w:val="20"/>
          <w:vertAlign w:val="superscript"/>
        </w:rPr>
        <w:t xml:space="preserve">3 </w:t>
      </w:r>
      <w:r w:rsidR="007E136B" w:rsidRPr="00CB6CB3">
        <w:rPr>
          <w:rFonts w:cs="Arial"/>
          <w:szCs w:val="20"/>
        </w:rPr>
        <w:t>,</w:t>
      </w:r>
      <w:proofErr w:type="gramEnd"/>
      <w:r w:rsidR="007E136B" w:rsidRPr="00CB6CB3">
        <w:rPr>
          <w:rFonts w:cs="Arial"/>
          <w:szCs w:val="20"/>
        </w:rPr>
        <w:t xml:space="preserve"> considering </w:t>
      </w:r>
      <w:r w:rsidR="00375B86" w:rsidRPr="00CB6CB3">
        <w:rPr>
          <w:rFonts w:cs="Arial"/>
          <w:szCs w:val="20"/>
        </w:rPr>
        <w:t xml:space="preserve">total </w:t>
      </w:r>
      <w:r w:rsidR="007E136B" w:rsidRPr="00CB6CB3">
        <w:rPr>
          <w:rFonts w:cs="Arial"/>
          <w:szCs w:val="20"/>
        </w:rPr>
        <w:t>PM</w:t>
      </w:r>
      <w:r w:rsidR="007E136B" w:rsidRPr="00CB6CB3">
        <w:rPr>
          <w:rFonts w:cs="Arial"/>
          <w:szCs w:val="20"/>
          <w:vertAlign w:val="subscript"/>
        </w:rPr>
        <w:t>2.5</w:t>
      </w:r>
      <w:r w:rsidR="007E136B" w:rsidRPr="00CB6CB3">
        <w:rPr>
          <w:rFonts w:cs="Arial"/>
          <w:szCs w:val="20"/>
        </w:rPr>
        <w:t xml:space="preserve"> </w:t>
      </w:r>
      <w:r w:rsidR="00375B86" w:rsidRPr="00CB6CB3">
        <w:rPr>
          <w:rFonts w:cs="Arial"/>
          <w:szCs w:val="20"/>
        </w:rPr>
        <w:t>and PM</w:t>
      </w:r>
      <w:r w:rsidR="00375B86" w:rsidRPr="00CB6CB3">
        <w:rPr>
          <w:rFonts w:cs="Arial"/>
          <w:szCs w:val="20"/>
          <w:vertAlign w:val="subscript"/>
        </w:rPr>
        <w:t>2.5</w:t>
      </w:r>
      <w:r w:rsidR="00375B86" w:rsidRPr="00CB6CB3">
        <w:rPr>
          <w:rFonts w:cs="Arial"/>
          <w:szCs w:val="20"/>
        </w:rPr>
        <w:t xml:space="preserve"> </w:t>
      </w:r>
      <w:r w:rsidR="007E136B" w:rsidRPr="00CB6CB3">
        <w:rPr>
          <w:rFonts w:cs="Arial"/>
          <w:szCs w:val="20"/>
        </w:rPr>
        <w:t>from non</w:t>
      </w:r>
      <w:r w:rsidR="00BE089B" w:rsidRPr="00CB6CB3">
        <w:rPr>
          <w:rFonts w:cs="Arial"/>
          <w:szCs w:val="20"/>
        </w:rPr>
        <w:t>-</w:t>
      </w:r>
      <w:r w:rsidR="007E136B" w:rsidRPr="00CB6CB3">
        <w:rPr>
          <w:rFonts w:cs="Arial"/>
          <w:szCs w:val="20"/>
        </w:rPr>
        <w:t>fire sources</w:t>
      </w:r>
      <w:r w:rsidR="005E6A64" w:rsidRPr="00CB6CB3">
        <w:rPr>
          <w:rFonts w:cs="Arial"/>
          <w:szCs w:val="20"/>
        </w:rPr>
        <w:t xml:space="preserve"> from 2007 to 2018</w:t>
      </w:r>
      <w:r w:rsidRPr="00CB6CB3">
        <w:rPr>
          <w:rFonts w:cs="Arial"/>
          <w:szCs w:val="20"/>
        </w:rPr>
        <w:t>.</w:t>
      </w:r>
      <w:r w:rsidR="007E136B" w:rsidRPr="00CB6CB3">
        <w:rPr>
          <w:rFonts w:cs="Arial"/>
          <w:szCs w:val="20"/>
        </w:rPr>
        <w:t xml:space="preserve"> Light blue </w:t>
      </w:r>
      <w:r w:rsidR="00375B86" w:rsidRPr="00CB6CB3">
        <w:rPr>
          <w:rFonts w:cs="Arial"/>
          <w:szCs w:val="20"/>
        </w:rPr>
        <w:t>denotes</w:t>
      </w:r>
      <w:r w:rsidR="007E136B" w:rsidRPr="00CB6CB3">
        <w:rPr>
          <w:rFonts w:cs="Arial"/>
          <w:szCs w:val="20"/>
        </w:rPr>
        <w:t xml:space="preserve"> Census trac</w:t>
      </w:r>
      <w:r w:rsidR="002D5391" w:rsidRPr="00CB6CB3">
        <w:rPr>
          <w:rFonts w:cs="Arial"/>
          <w:szCs w:val="20"/>
        </w:rPr>
        <w:t>t</w:t>
      </w:r>
      <w:r w:rsidR="007E136B" w:rsidRPr="00CB6CB3">
        <w:rPr>
          <w:rFonts w:cs="Arial"/>
          <w:szCs w:val="20"/>
        </w:rPr>
        <w:t xml:space="preserve">s that would not be above the 9.6 </w:t>
      </w:r>
      <w:r w:rsidR="007E136B" w:rsidRPr="00CB6CB3">
        <w:rPr>
          <w:rFonts w:cs="Arial"/>
          <w:szCs w:val="20"/>
          <w:lang w:val="el-GR"/>
        </w:rPr>
        <w:t>μ</w:t>
      </w:r>
      <w:r w:rsidR="007E136B" w:rsidRPr="00CB6CB3">
        <w:rPr>
          <w:rFonts w:cs="Arial"/>
          <w:szCs w:val="20"/>
        </w:rPr>
        <w:t>g/m</w:t>
      </w:r>
      <w:r w:rsidR="007E136B" w:rsidRPr="00CB6CB3">
        <w:rPr>
          <w:rFonts w:cs="Arial"/>
          <w:szCs w:val="20"/>
          <w:vertAlign w:val="superscript"/>
        </w:rPr>
        <w:t xml:space="preserve">3 </w:t>
      </w:r>
      <w:r w:rsidR="007E136B" w:rsidRPr="00CB6CB3">
        <w:rPr>
          <w:rFonts w:cs="Arial"/>
          <w:szCs w:val="20"/>
        </w:rPr>
        <w:t>threshold if not for contributions from wildland fires.</w:t>
      </w:r>
    </w:p>
    <w:p w14:paraId="2302115D" w14:textId="77777777" w:rsidR="00997B73" w:rsidRPr="00161599" w:rsidRDefault="00997B73" w:rsidP="009E2E64">
      <w:pPr>
        <w:rPr>
          <w:rFonts w:cs="Arial"/>
        </w:rPr>
      </w:pPr>
      <w:r w:rsidRPr="00161599">
        <w:rPr>
          <w:rFonts w:cs="Arial"/>
        </w:rPr>
        <w:br w:type="page"/>
      </w:r>
    </w:p>
    <w:p w14:paraId="3C88B4FB" w14:textId="683C51D7" w:rsidR="00204A74" w:rsidRPr="00161599" w:rsidRDefault="00204A74" w:rsidP="001D719C">
      <w:pPr>
        <w:spacing w:line="240" w:lineRule="auto"/>
        <w:rPr>
          <w:rFonts w:cs="Arial"/>
        </w:rPr>
      </w:pPr>
      <w:r w:rsidRPr="00161599">
        <w:rPr>
          <w:rFonts w:cs="Arial"/>
          <w:b/>
        </w:rPr>
        <w:lastRenderedPageBreak/>
        <w:t xml:space="preserve">Table 1. </w:t>
      </w:r>
      <w:r w:rsidRPr="00161599">
        <w:rPr>
          <w:rFonts w:cs="Arial"/>
        </w:rPr>
        <w:t xml:space="preserve">Population-weighted </w:t>
      </w:r>
      <w:r w:rsidR="008F2F30" w:rsidRPr="00161599">
        <w:rPr>
          <w:rFonts w:cs="Arial"/>
        </w:rPr>
        <w:t xml:space="preserve">annual </w:t>
      </w:r>
      <w:r w:rsidRPr="00161599">
        <w:rPr>
          <w:rFonts w:cs="Arial"/>
        </w:rPr>
        <w:t>mean PM</w:t>
      </w:r>
      <w:r w:rsidRPr="00161599">
        <w:rPr>
          <w:rFonts w:cs="Arial"/>
          <w:vertAlign w:val="subscript"/>
        </w:rPr>
        <w:t>2.5</w:t>
      </w:r>
      <w:r w:rsidRPr="00161599">
        <w:rPr>
          <w:rFonts w:cs="Arial"/>
        </w:rPr>
        <w:t xml:space="preserve"> concentrations </w:t>
      </w:r>
      <w:r w:rsidR="008F2F30" w:rsidRPr="00161599">
        <w:rPr>
          <w:rFonts w:cs="Arial"/>
        </w:rPr>
        <w:t>(2007</w:t>
      </w:r>
      <w:r w:rsidR="00F769F6" w:rsidRPr="00161599">
        <w:rPr>
          <w:rFonts w:cs="Arial"/>
        </w:rPr>
        <w:t xml:space="preserve"> to </w:t>
      </w:r>
      <w:r w:rsidR="008F2F30" w:rsidRPr="00161599">
        <w:rPr>
          <w:rFonts w:cs="Arial"/>
        </w:rPr>
        <w:t xml:space="preserve">2018) </w:t>
      </w:r>
      <w:r w:rsidRPr="00161599">
        <w:rPr>
          <w:rFonts w:cs="Arial"/>
        </w:rPr>
        <w:t>attributed to all sources (total), non-wildland fire (no</w:t>
      </w:r>
      <w:r w:rsidR="00AC3BFA" w:rsidRPr="00161599">
        <w:rPr>
          <w:rFonts w:cs="Arial"/>
        </w:rPr>
        <w:t>n-</w:t>
      </w:r>
      <w:r w:rsidRPr="00161599">
        <w:rPr>
          <w:rFonts w:cs="Arial"/>
        </w:rPr>
        <w:t>fire), wildland fire (fire), and the Childs</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Pr="00161599">
        <w:rPr>
          <w:rFonts w:cs="Arial"/>
        </w:rPr>
        <w:t xml:space="preserve"> dataset of wildfire PM</w:t>
      </w:r>
      <w:r w:rsidRPr="00161599">
        <w:rPr>
          <w:rFonts w:cs="Arial"/>
          <w:vertAlign w:val="subscript"/>
        </w:rPr>
        <w:t>2.5</w:t>
      </w:r>
      <w:r w:rsidRPr="00161599">
        <w:rPr>
          <w:rFonts w:cs="Arial"/>
        </w:rPr>
        <w:t xml:space="preserve">, by National Climate Assessment (NCA) regions, primary Rural Urban Commuting Area </w:t>
      </w:r>
      <w:r w:rsidR="004D025F" w:rsidRPr="00161599">
        <w:rPr>
          <w:rFonts w:cs="Arial"/>
        </w:rPr>
        <w:t>c</w:t>
      </w:r>
      <w:r w:rsidRPr="00161599">
        <w:rPr>
          <w:rFonts w:cs="Arial"/>
        </w:rPr>
        <w:t>odes (RUCA), racial and ethnic groups, language spoken at home, and quintiles of per-capita income.</w:t>
      </w:r>
      <w:r w:rsidR="0035133E" w:rsidRPr="00161599">
        <w:rPr>
          <w:rStyle w:val="FootnoteReference"/>
          <w:rFonts w:cs="Arial"/>
        </w:rPr>
        <w:footnoteReference w:id="2"/>
      </w:r>
    </w:p>
    <w:tbl>
      <w:tblPr>
        <w:tblStyle w:val="PlainTable1"/>
        <w:tblW w:w="9265" w:type="dxa"/>
        <w:tblLayout w:type="fixed"/>
        <w:tblLook w:val="0020" w:firstRow="1" w:lastRow="0" w:firstColumn="0" w:lastColumn="0" w:noHBand="0" w:noVBand="0"/>
      </w:tblPr>
      <w:tblGrid>
        <w:gridCol w:w="1165"/>
        <w:gridCol w:w="1890"/>
        <w:gridCol w:w="1440"/>
        <w:gridCol w:w="1260"/>
        <w:gridCol w:w="1350"/>
        <w:gridCol w:w="900"/>
        <w:gridCol w:w="1260"/>
      </w:tblGrid>
      <w:tr w:rsidR="003D0AFE" w:rsidRPr="00161599" w14:paraId="46506960" w14:textId="77777777" w:rsidTr="001D719C">
        <w:trPr>
          <w:cnfStyle w:val="100000000000" w:firstRow="1" w:lastRow="0" w:firstColumn="0" w:lastColumn="0" w:oddVBand="0" w:evenVBand="0" w:oddHBand="0"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Align w:val="center"/>
          </w:tcPr>
          <w:p w14:paraId="6393C524" w14:textId="77777777" w:rsidR="00522A3B" w:rsidRPr="00E95132" w:rsidRDefault="00522A3B" w:rsidP="00E95132">
            <w:pPr>
              <w:pStyle w:val="Compact"/>
              <w:spacing w:line="480" w:lineRule="auto"/>
              <w:jc w:val="center"/>
              <w:rPr>
                <w:rFonts w:cs="Arial"/>
                <w:sz w:val="20"/>
                <w:szCs w:val="20"/>
              </w:rPr>
            </w:pPr>
          </w:p>
        </w:tc>
        <w:tc>
          <w:tcPr>
            <w:tcW w:w="1890" w:type="dxa"/>
            <w:vAlign w:val="center"/>
          </w:tcPr>
          <w:p w14:paraId="36FEEC9E" w14:textId="77777777" w:rsidR="00522A3B" w:rsidRPr="00E95132" w:rsidRDefault="00522A3B" w:rsidP="00E95132">
            <w:pPr>
              <w:pStyle w:val="Compact"/>
              <w:spacing w:line="480" w:lineRule="auto"/>
              <w:jc w:val="center"/>
              <w:cnfStyle w:val="100000000000" w:firstRow="1" w:lastRow="0" w:firstColumn="0" w:lastColumn="0" w:oddVBand="0" w:evenVBand="0" w:oddHBand="0"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CC82A8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CMAQ Total (µg/m³)</w:t>
            </w:r>
          </w:p>
        </w:tc>
        <w:tc>
          <w:tcPr>
            <w:tcW w:w="1260" w:type="dxa"/>
            <w:vAlign w:val="center"/>
          </w:tcPr>
          <w:p w14:paraId="4D73E0D9" w14:textId="77777777" w:rsidR="00522A3B" w:rsidRPr="00E95132" w:rsidRDefault="00522A3B" w:rsidP="00E95132">
            <w:pPr>
              <w:pStyle w:val="Compact"/>
              <w:spacing w:line="480" w:lineRule="auto"/>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CMAQ Fire (µg/m³)</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35AB1EBB" w14:textId="79165ECE" w:rsidR="00522A3B" w:rsidRPr="00E95132" w:rsidRDefault="00522A3B" w:rsidP="00E95132">
            <w:pPr>
              <w:pStyle w:val="Compact"/>
              <w:spacing w:line="480" w:lineRule="auto"/>
              <w:jc w:val="center"/>
              <w:rPr>
                <w:rFonts w:cs="Arial"/>
                <w:sz w:val="20"/>
                <w:szCs w:val="20"/>
              </w:rPr>
            </w:pPr>
            <w:r w:rsidRPr="00E95132">
              <w:rPr>
                <w:rFonts w:cs="Arial"/>
                <w:sz w:val="20"/>
                <w:szCs w:val="20"/>
              </w:rPr>
              <w:t>CMAQ No</w:t>
            </w:r>
            <w:r w:rsidR="00AC3BFA" w:rsidRPr="00E95132">
              <w:rPr>
                <w:rFonts w:cs="Arial"/>
                <w:sz w:val="20"/>
                <w:szCs w:val="20"/>
              </w:rPr>
              <w:t>n-</w:t>
            </w:r>
            <w:r w:rsidRPr="00E95132">
              <w:rPr>
                <w:rFonts w:cs="Arial"/>
                <w:sz w:val="20"/>
                <w:szCs w:val="20"/>
              </w:rPr>
              <w:t>Fire (µg/m³)</w:t>
            </w:r>
          </w:p>
        </w:tc>
        <w:tc>
          <w:tcPr>
            <w:tcW w:w="900" w:type="dxa"/>
            <w:vAlign w:val="center"/>
          </w:tcPr>
          <w:p w14:paraId="63F7561A" w14:textId="77777777" w:rsidR="00522A3B" w:rsidRPr="00E95132" w:rsidRDefault="00522A3B" w:rsidP="00E95132">
            <w:pPr>
              <w:pStyle w:val="Compact"/>
              <w:spacing w:line="480" w:lineRule="auto"/>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CMAQ % Fire</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2AF05AE"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Childs Fire (µg/m³)</w:t>
            </w:r>
          </w:p>
        </w:tc>
      </w:tr>
      <w:tr w:rsidR="003D0AFE" w:rsidRPr="00161599" w14:paraId="14C6F5D4"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Align w:val="center"/>
          </w:tcPr>
          <w:p w14:paraId="421C960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Overall</w:t>
            </w:r>
          </w:p>
        </w:tc>
        <w:tc>
          <w:tcPr>
            <w:tcW w:w="1890" w:type="dxa"/>
            <w:vAlign w:val="center"/>
          </w:tcPr>
          <w:p w14:paraId="5DB39EA5"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4EDA0A90"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6E36FA69"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0.88</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5D8525A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8.7</w:t>
            </w:r>
          </w:p>
        </w:tc>
        <w:tc>
          <w:tcPr>
            <w:tcW w:w="900" w:type="dxa"/>
            <w:vAlign w:val="center"/>
          </w:tcPr>
          <w:p w14:paraId="511F0F60"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9.2</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F9DB197"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0.38</w:t>
            </w:r>
          </w:p>
        </w:tc>
      </w:tr>
      <w:tr w:rsidR="003D0AFE" w:rsidRPr="00161599" w14:paraId="3355002B"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restart"/>
            <w:vAlign w:val="center"/>
          </w:tcPr>
          <w:p w14:paraId="2FD1773F"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NCA Region</w:t>
            </w:r>
          </w:p>
        </w:tc>
        <w:tc>
          <w:tcPr>
            <w:tcW w:w="1890" w:type="dxa"/>
            <w:vAlign w:val="center"/>
          </w:tcPr>
          <w:p w14:paraId="11D86C54"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Midwest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6C08E1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10</w:t>
            </w:r>
          </w:p>
        </w:tc>
        <w:tc>
          <w:tcPr>
            <w:tcW w:w="1260" w:type="dxa"/>
            <w:vAlign w:val="center"/>
          </w:tcPr>
          <w:p w14:paraId="6A20F37E"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0.63</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405C0E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9.8</w:t>
            </w:r>
          </w:p>
        </w:tc>
        <w:tc>
          <w:tcPr>
            <w:tcW w:w="900" w:type="dxa"/>
            <w:vAlign w:val="center"/>
          </w:tcPr>
          <w:p w14:paraId="63358EBB"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6.1</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8B180F1"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0.47</w:t>
            </w:r>
          </w:p>
        </w:tc>
      </w:tr>
      <w:tr w:rsidR="003D0AFE" w:rsidRPr="00161599" w14:paraId="0AC2C37A"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3B43E6D4" w14:textId="77777777" w:rsidR="00522A3B" w:rsidRPr="00161599" w:rsidRDefault="00522A3B" w:rsidP="009E2E64">
            <w:pPr>
              <w:jc w:val="center"/>
              <w:rPr>
                <w:rFonts w:cs="Arial"/>
                <w:szCs w:val="20"/>
              </w:rPr>
            </w:pPr>
          </w:p>
        </w:tc>
        <w:tc>
          <w:tcPr>
            <w:tcW w:w="1890" w:type="dxa"/>
            <w:vAlign w:val="center"/>
          </w:tcPr>
          <w:p w14:paraId="36FB391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Northeast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5EC92A2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9.4</w:t>
            </w:r>
          </w:p>
        </w:tc>
        <w:tc>
          <w:tcPr>
            <w:tcW w:w="1260" w:type="dxa"/>
            <w:vAlign w:val="center"/>
          </w:tcPr>
          <w:p w14:paraId="7A3844ED"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0.37</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69CBE9A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9.0</w:t>
            </w:r>
          </w:p>
        </w:tc>
        <w:tc>
          <w:tcPr>
            <w:tcW w:w="900" w:type="dxa"/>
            <w:vAlign w:val="center"/>
          </w:tcPr>
          <w:p w14:paraId="076A5E9F"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3.9</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6BCB39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0.30</w:t>
            </w:r>
          </w:p>
        </w:tc>
      </w:tr>
      <w:tr w:rsidR="003D0AFE" w:rsidRPr="00161599" w14:paraId="08589631"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6CD1E706" w14:textId="77777777" w:rsidR="00522A3B" w:rsidRPr="00161599" w:rsidRDefault="00522A3B" w:rsidP="009E2E64">
            <w:pPr>
              <w:jc w:val="center"/>
              <w:rPr>
                <w:rFonts w:cs="Arial"/>
                <w:szCs w:val="20"/>
              </w:rPr>
            </w:pPr>
          </w:p>
        </w:tc>
        <w:tc>
          <w:tcPr>
            <w:tcW w:w="1890" w:type="dxa"/>
            <w:vAlign w:val="center"/>
          </w:tcPr>
          <w:p w14:paraId="4B98CADD"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Northern Great Plains</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FAB598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7.4</w:t>
            </w:r>
          </w:p>
        </w:tc>
        <w:tc>
          <w:tcPr>
            <w:tcW w:w="1260" w:type="dxa"/>
            <w:vAlign w:val="center"/>
          </w:tcPr>
          <w:p w14:paraId="4094A0E0"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1.1</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B7507DF"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6.3</w:t>
            </w:r>
          </w:p>
        </w:tc>
        <w:tc>
          <w:tcPr>
            <w:tcW w:w="900" w:type="dxa"/>
            <w:vAlign w:val="center"/>
          </w:tcPr>
          <w:p w14:paraId="16C2D423"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4B510AA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0.71</w:t>
            </w:r>
          </w:p>
        </w:tc>
      </w:tr>
      <w:tr w:rsidR="003D0AFE" w:rsidRPr="00161599" w14:paraId="0C864D24"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49DCDA10" w14:textId="77777777" w:rsidR="00522A3B" w:rsidRPr="00161599" w:rsidRDefault="00522A3B" w:rsidP="009E2E64">
            <w:pPr>
              <w:jc w:val="center"/>
              <w:rPr>
                <w:rFonts w:cs="Arial"/>
                <w:szCs w:val="20"/>
              </w:rPr>
            </w:pPr>
          </w:p>
        </w:tc>
        <w:tc>
          <w:tcPr>
            <w:tcW w:w="1890" w:type="dxa"/>
            <w:vAlign w:val="center"/>
          </w:tcPr>
          <w:p w14:paraId="38A66F41"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Northwest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406E97A"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7.9</w:t>
            </w:r>
          </w:p>
        </w:tc>
        <w:tc>
          <w:tcPr>
            <w:tcW w:w="1260" w:type="dxa"/>
            <w:vAlign w:val="center"/>
          </w:tcPr>
          <w:p w14:paraId="1152E560"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1.2</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4A3739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6.7</w:t>
            </w:r>
          </w:p>
        </w:tc>
        <w:tc>
          <w:tcPr>
            <w:tcW w:w="900" w:type="dxa"/>
            <w:vAlign w:val="center"/>
          </w:tcPr>
          <w:p w14:paraId="0D346B9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F0F6CE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0.66</w:t>
            </w:r>
          </w:p>
        </w:tc>
      </w:tr>
      <w:tr w:rsidR="003D0AFE" w:rsidRPr="00161599" w14:paraId="73921C84"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174A0B6A" w14:textId="77777777" w:rsidR="00522A3B" w:rsidRPr="00161599" w:rsidRDefault="00522A3B" w:rsidP="009E2E64">
            <w:pPr>
              <w:jc w:val="center"/>
              <w:rPr>
                <w:rFonts w:cs="Arial"/>
                <w:szCs w:val="20"/>
              </w:rPr>
            </w:pPr>
          </w:p>
        </w:tc>
        <w:tc>
          <w:tcPr>
            <w:tcW w:w="1890" w:type="dxa"/>
            <w:vAlign w:val="center"/>
          </w:tcPr>
          <w:p w14:paraId="0EA490DE"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Southeast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5A56405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9.4</w:t>
            </w:r>
          </w:p>
        </w:tc>
        <w:tc>
          <w:tcPr>
            <w:tcW w:w="1260" w:type="dxa"/>
            <w:vAlign w:val="center"/>
          </w:tcPr>
          <w:p w14:paraId="1A17C95F"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1.4</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7A72927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8.0</w:t>
            </w:r>
          </w:p>
        </w:tc>
        <w:tc>
          <w:tcPr>
            <w:tcW w:w="900" w:type="dxa"/>
            <w:vAlign w:val="center"/>
          </w:tcPr>
          <w:p w14:paraId="110C0376"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4ED77C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0.32</w:t>
            </w:r>
          </w:p>
        </w:tc>
      </w:tr>
      <w:tr w:rsidR="003D0AFE" w:rsidRPr="00161599" w14:paraId="3C3BD4D7"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23E2C610" w14:textId="77777777" w:rsidR="00522A3B" w:rsidRPr="00161599" w:rsidRDefault="00522A3B" w:rsidP="009E2E64">
            <w:pPr>
              <w:jc w:val="center"/>
              <w:rPr>
                <w:rFonts w:cs="Arial"/>
                <w:szCs w:val="20"/>
              </w:rPr>
            </w:pPr>
          </w:p>
        </w:tc>
        <w:tc>
          <w:tcPr>
            <w:tcW w:w="1890" w:type="dxa"/>
            <w:vAlign w:val="center"/>
          </w:tcPr>
          <w:p w14:paraId="4DD51CCB"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Southern Great Plains</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03BE6E71"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75941A3D"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0.97</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45DF0ED0"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8.6</w:t>
            </w:r>
          </w:p>
        </w:tc>
        <w:tc>
          <w:tcPr>
            <w:tcW w:w="900" w:type="dxa"/>
            <w:vAlign w:val="center"/>
          </w:tcPr>
          <w:p w14:paraId="7BC94D2F"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10</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74A30A5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0.40</w:t>
            </w:r>
          </w:p>
        </w:tc>
      </w:tr>
      <w:tr w:rsidR="003D0AFE" w:rsidRPr="00161599" w14:paraId="7FFBF958"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5E610948" w14:textId="77777777" w:rsidR="00522A3B" w:rsidRPr="00161599" w:rsidRDefault="00522A3B" w:rsidP="009E2E64">
            <w:pPr>
              <w:jc w:val="center"/>
              <w:rPr>
                <w:rFonts w:cs="Arial"/>
                <w:szCs w:val="20"/>
              </w:rPr>
            </w:pPr>
          </w:p>
        </w:tc>
        <w:tc>
          <w:tcPr>
            <w:tcW w:w="1890" w:type="dxa"/>
            <w:vAlign w:val="center"/>
          </w:tcPr>
          <w:p w14:paraId="4BADEC71"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Southwest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A548A5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9.7</w:t>
            </w:r>
          </w:p>
        </w:tc>
        <w:tc>
          <w:tcPr>
            <w:tcW w:w="1260" w:type="dxa"/>
            <w:vAlign w:val="center"/>
          </w:tcPr>
          <w:p w14:paraId="447D69E8"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0.92</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4329F2C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8.8</w:t>
            </w:r>
          </w:p>
        </w:tc>
        <w:tc>
          <w:tcPr>
            <w:tcW w:w="900" w:type="dxa"/>
            <w:vAlign w:val="center"/>
          </w:tcPr>
          <w:p w14:paraId="0D6C0DCA"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9.5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0559BF80"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0.35</w:t>
            </w:r>
          </w:p>
        </w:tc>
      </w:tr>
      <w:tr w:rsidR="003D0AFE" w:rsidRPr="00161599" w14:paraId="7CE0D136"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restart"/>
            <w:vAlign w:val="center"/>
          </w:tcPr>
          <w:p w14:paraId="447699C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RUCA</w:t>
            </w:r>
          </w:p>
        </w:tc>
        <w:tc>
          <w:tcPr>
            <w:tcW w:w="1890" w:type="dxa"/>
            <w:vAlign w:val="center"/>
          </w:tcPr>
          <w:p w14:paraId="14F72478"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Urban core</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83EBEA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9.8</w:t>
            </w:r>
          </w:p>
        </w:tc>
        <w:tc>
          <w:tcPr>
            <w:tcW w:w="1260" w:type="dxa"/>
            <w:vAlign w:val="center"/>
          </w:tcPr>
          <w:p w14:paraId="7F539874"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0.77</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103C2BB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9.0</w:t>
            </w:r>
          </w:p>
        </w:tc>
        <w:tc>
          <w:tcPr>
            <w:tcW w:w="900" w:type="dxa"/>
            <w:vAlign w:val="center"/>
          </w:tcPr>
          <w:p w14:paraId="194AD5C9"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7.9</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66F831B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0.37</w:t>
            </w:r>
          </w:p>
        </w:tc>
      </w:tr>
      <w:tr w:rsidR="003D0AFE" w:rsidRPr="00161599" w14:paraId="7651C5D1"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57C6F037" w14:textId="77777777" w:rsidR="00522A3B" w:rsidRPr="00161599" w:rsidRDefault="00522A3B" w:rsidP="009E2E64">
            <w:pPr>
              <w:jc w:val="center"/>
              <w:rPr>
                <w:rFonts w:cs="Arial"/>
                <w:szCs w:val="20"/>
              </w:rPr>
            </w:pPr>
          </w:p>
        </w:tc>
        <w:tc>
          <w:tcPr>
            <w:tcW w:w="1890" w:type="dxa"/>
            <w:vAlign w:val="center"/>
          </w:tcPr>
          <w:p w14:paraId="05FA4188"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Suburban</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CB09FD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9.2</w:t>
            </w:r>
          </w:p>
        </w:tc>
        <w:tc>
          <w:tcPr>
            <w:tcW w:w="1260" w:type="dxa"/>
            <w:vAlign w:val="center"/>
          </w:tcPr>
          <w:p w14:paraId="713861BE"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1.1</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0243202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8.1</w:t>
            </w:r>
          </w:p>
        </w:tc>
        <w:tc>
          <w:tcPr>
            <w:tcW w:w="900" w:type="dxa"/>
            <w:vAlign w:val="center"/>
          </w:tcPr>
          <w:p w14:paraId="041DF978"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12</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0CF81264"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0.39</w:t>
            </w:r>
          </w:p>
        </w:tc>
      </w:tr>
      <w:tr w:rsidR="003D0AFE" w:rsidRPr="00161599" w14:paraId="48DA16A1"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7BB01018" w14:textId="77777777" w:rsidR="00522A3B" w:rsidRPr="00161599" w:rsidRDefault="00522A3B" w:rsidP="009E2E64">
            <w:pPr>
              <w:jc w:val="center"/>
              <w:rPr>
                <w:rFonts w:cs="Arial"/>
                <w:szCs w:val="20"/>
              </w:rPr>
            </w:pPr>
          </w:p>
        </w:tc>
        <w:tc>
          <w:tcPr>
            <w:tcW w:w="1890" w:type="dxa"/>
            <w:vAlign w:val="center"/>
          </w:tcPr>
          <w:p w14:paraId="2C667450"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Micropolitan</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7188E3D2"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9.0</w:t>
            </w:r>
          </w:p>
        </w:tc>
        <w:tc>
          <w:tcPr>
            <w:tcW w:w="1260" w:type="dxa"/>
            <w:vAlign w:val="center"/>
          </w:tcPr>
          <w:p w14:paraId="243FB113"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1.2</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4985CC6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7.8</w:t>
            </w:r>
          </w:p>
        </w:tc>
        <w:tc>
          <w:tcPr>
            <w:tcW w:w="900" w:type="dxa"/>
            <w:vAlign w:val="center"/>
          </w:tcPr>
          <w:p w14:paraId="745CB7F7"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13</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40A84D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0.42</w:t>
            </w:r>
          </w:p>
        </w:tc>
      </w:tr>
      <w:tr w:rsidR="003D0AFE" w:rsidRPr="00161599" w14:paraId="37E5795D"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71A30211" w14:textId="77777777" w:rsidR="00522A3B" w:rsidRPr="00161599" w:rsidRDefault="00522A3B" w:rsidP="009E2E64">
            <w:pPr>
              <w:jc w:val="center"/>
              <w:rPr>
                <w:rFonts w:cs="Arial"/>
                <w:szCs w:val="20"/>
              </w:rPr>
            </w:pPr>
          </w:p>
        </w:tc>
        <w:tc>
          <w:tcPr>
            <w:tcW w:w="1890" w:type="dxa"/>
            <w:vAlign w:val="center"/>
          </w:tcPr>
          <w:p w14:paraId="15932F61"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Small town</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4A8D509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8.8</w:t>
            </w:r>
          </w:p>
        </w:tc>
        <w:tc>
          <w:tcPr>
            <w:tcW w:w="1260" w:type="dxa"/>
            <w:vAlign w:val="center"/>
          </w:tcPr>
          <w:p w14:paraId="6A78353E"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1.2</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2AF1C8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7.5</w:t>
            </w:r>
          </w:p>
        </w:tc>
        <w:tc>
          <w:tcPr>
            <w:tcW w:w="900" w:type="dxa"/>
            <w:vAlign w:val="center"/>
          </w:tcPr>
          <w:p w14:paraId="477082F8"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14</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425D4B7F"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0.43</w:t>
            </w:r>
          </w:p>
        </w:tc>
      </w:tr>
      <w:tr w:rsidR="003D0AFE" w:rsidRPr="00161599" w14:paraId="589540CF"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0F53DDF9" w14:textId="77777777" w:rsidR="00522A3B" w:rsidRPr="00161599" w:rsidRDefault="00522A3B" w:rsidP="009E2E64">
            <w:pPr>
              <w:jc w:val="center"/>
              <w:rPr>
                <w:rFonts w:cs="Arial"/>
                <w:szCs w:val="20"/>
              </w:rPr>
            </w:pPr>
          </w:p>
        </w:tc>
        <w:tc>
          <w:tcPr>
            <w:tcW w:w="1890" w:type="dxa"/>
            <w:vAlign w:val="center"/>
          </w:tcPr>
          <w:p w14:paraId="1F774D9C"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Rural</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EE91D5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8.2</w:t>
            </w:r>
          </w:p>
        </w:tc>
        <w:tc>
          <w:tcPr>
            <w:tcW w:w="1260" w:type="dxa"/>
            <w:vAlign w:val="center"/>
          </w:tcPr>
          <w:p w14:paraId="62484617"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1.1</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0580C6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7.1</w:t>
            </w:r>
          </w:p>
        </w:tc>
        <w:tc>
          <w:tcPr>
            <w:tcW w:w="900" w:type="dxa"/>
            <w:vAlign w:val="center"/>
          </w:tcPr>
          <w:p w14:paraId="2184525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14</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6C56E2F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0.46</w:t>
            </w:r>
          </w:p>
        </w:tc>
      </w:tr>
      <w:tr w:rsidR="003D0AFE" w:rsidRPr="00161599" w14:paraId="67C1E802"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restart"/>
            <w:vAlign w:val="center"/>
          </w:tcPr>
          <w:p w14:paraId="70E42AF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Race and ethnicity</w:t>
            </w:r>
          </w:p>
        </w:tc>
        <w:tc>
          <w:tcPr>
            <w:tcW w:w="1890" w:type="dxa"/>
            <w:vAlign w:val="center"/>
          </w:tcPr>
          <w:p w14:paraId="7C509FBD"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Hispanic</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C0D126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9.8</w:t>
            </w:r>
          </w:p>
        </w:tc>
        <w:tc>
          <w:tcPr>
            <w:tcW w:w="1260" w:type="dxa"/>
            <w:vAlign w:val="center"/>
          </w:tcPr>
          <w:p w14:paraId="757DB94A"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0.78</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1F54B06E"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9.0</w:t>
            </w:r>
          </w:p>
        </w:tc>
        <w:tc>
          <w:tcPr>
            <w:tcW w:w="900" w:type="dxa"/>
            <w:vAlign w:val="center"/>
          </w:tcPr>
          <w:p w14:paraId="3BA3C064"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7.9</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418935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0.35</w:t>
            </w:r>
          </w:p>
        </w:tc>
      </w:tr>
      <w:tr w:rsidR="003D0AFE" w:rsidRPr="00161599" w14:paraId="24AF2885"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3C16DABC" w14:textId="77777777" w:rsidR="00522A3B" w:rsidRPr="00161599" w:rsidRDefault="00522A3B" w:rsidP="009E2E64">
            <w:pPr>
              <w:jc w:val="center"/>
              <w:rPr>
                <w:rFonts w:cs="Arial"/>
                <w:szCs w:val="20"/>
              </w:rPr>
            </w:pPr>
          </w:p>
        </w:tc>
        <w:tc>
          <w:tcPr>
            <w:tcW w:w="1890" w:type="dxa"/>
            <w:vAlign w:val="center"/>
          </w:tcPr>
          <w:p w14:paraId="53D23CC8" w14:textId="1EA04493"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Native American</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4372A05E"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8.2</w:t>
            </w:r>
          </w:p>
        </w:tc>
        <w:tc>
          <w:tcPr>
            <w:tcW w:w="1260" w:type="dxa"/>
            <w:vAlign w:val="center"/>
          </w:tcPr>
          <w:p w14:paraId="6A7818DA"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1.1</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6BC1D59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7.2</w:t>
            </w:r>
          </w:p>
        </w:tc>
        <w:tc>
          <w:tcPr>
            <w:tcW w:w="900" w:type="dxa"/>
            <w:vAlign w:val="center"/>
          </w:tcPr>
          <w:p w14:paraId="73CD7695"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13</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C4B21C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0.43</w:t>
            </w:r>
          </w:p>
        </w:tc>
      </w:tr>
      <w:tr w:rsidR="003D0AFE" w:rsidRPr="00161599" w14:paraId="5460023C"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6EB2363A" w14:textId="77777777" w:rsidR="00522A3B" w:rsidRPr="00161599" w:rsidRDefault="00522A3B" w:rsidP="009E2E64">
            <w:pPr>
              <w:jc w:val="center"/>
              <w:rPr>
                <w:rFonts w:cs="Arial"/>
                <w:szCs w:val="20"/>
              </w:rPr>
            </w:pPr>
          </w:p>
        </w:tc>
        <w:tc>
          <w:tcPr>
            <w:tcW w:w="1890" w:type="dxa"/>
            <w:vAlign w:val="center"/>
          </w:tcPr>
          <w:p w14:paraId="45D74CF3" w14:textId="32E575DE"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Asian</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6FAFE61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10</w:t>
            </w:r>
          </w:p>
        </w:tc>
        <w:tc>
          <w:tcPr>
            <w:tcW w:w="1260" w:type="dxa"/>
            <w:vAlign w:val="center"/>
          </w:tcPr>
          <w:p w14:paraId="21C4C1D5"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0.76</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63A67A7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9.3</w:t>
            </w:r>
          </w:p>
        </w:tc>
        <w:tc>
          <w:tcPr>
            <w:tcW w:w="900" w:type="dxa"/>
            <w:vAlign w:val="center"/>
          </w:tcPr>
          <w:p w14:paraId="556C0645"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7.5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C39618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0.38</w:t>
            </w:r>
          </w:p>
        </w:tc>
      </w:tr>
      <w:tr w:rsidR="003D0AFE" w:rsidRPr="00161599" w14:paraId="54A8C905"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12184D3B" w14:textId="77777777" w:rsidR="00522A3B" w:rsidRPr="00161599" w:rsidRDefault="00522A3B" w:rsidP="009E2E64">
            <w:pPr>
              <w:jc w:val="center"/>
              <w:rPr>
                <w:rFonts w:cs="Arial"/>
                <w:szCs w:val="20"/>
              </w:rPr>
            </w:pPr>
          </w:p>
        </w:tc>
        <w:tc>
          <w:tcPr>
            <w:tcW w:w="1890" w:type="dxa"/>
            <w:vAlign w:val="center"/>
          </w:tcPr>
          <w:p w14:paraId="49579405" w14:textId="2F8AE52D"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Black</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FD6578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10</w:t>
            </w:r>
          </w:p>
        </w:tc>
        <w:tc>
          <w:tcPr>
            <w:tcW w:w="1260" w:type="dxa"/>
            <w:vAlign w:val="center"/>
          </w:tcPr>
          <w:p w14:paraId="0E1332C0"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0.97</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7806099"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9.1</w:t>
            </w:r>
          </w:p>
        </w:tc>
        <w:tc>
          <w:tcPr>
            <w:tcW w:w="900" w:type="dxa"/>
            <w:vAlign w:val="center"/>
          </w:tcPr>
          <w:p w14:paraId="2F7D20FD"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9.6</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6E67507E"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0.36</w:t>
            </w:r>
          </w:p>
        </w:tc>
      </w:tr>
      <w:tr w:rsidR="003D0AFE" w:rsidRPr="00161599" w14:paraId="446AFD03"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6A34A6AC" w14:textId="77777777" w:rsidR="00522A3B" w:rsidRPr="00161599" w:rsidRDefault="00522A3B" w:rsidP="009E2E64">
            <w:pPr>
              <w:jc w:val="center"/>
              <w:rPr>
                <w:rFonts w:cs="Arial"/>
                <w:szCs w:val="20"/>
              </w:rPr>
            </w:pPr>
          </w:p>
        </w:tc>
        <w:tc>
          <w:tcPr>
            <w:tcW w:w="1890" w:type="dxa"/>
            <w:vAlign w:val="center"/>
          </w:tcPr>
          <w:p w14:paraId="00EAF6DF" w14:textId="2AE80574"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White</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510D691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9.4</w:t>
            </w:r>
          </w:p>
        </w:tc>
        <w:tc>
          <w:tcPr>
            <w:tcW w:w="1260" w:type="dxa"/>
            <w:vAlign w:val="center"/>
          </w:tcPr>
          <w:p w14:paraId="2F597DCD"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0.89</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72E8A07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8.5</w:t>
            </w:r>
          </w:p>
        </w:tc>
        <w:tc>
          <w:tcPr>
            <w:tcW w:w="900" w:type="dxa"/>
            <w:vAlign w:val="center"/>
          </w:tcPr>
          <w:p w14:paraId="445D0FE8"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9.5</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4138004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0.39</w:t>
            </w:r>
          </w:p>
        </w:tc>
      </w:tr>
      <w:tr w:rsidR="003D0AFE" w:rsidRPr="00161599" w14:paraId="67FB8075"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restart"/>
            <w:vAlign w:val="center"/>
          </w:tcPr>
          <w:p w14:paraId="14204B9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Language spoken at home</w:t>
            </w:r>
          </w:p>
        </w:tc>
        <w:tc>
          <w:tcPr>
            <w:tcW w:w="1890" w:type="dxa"/>
            <w:vAlign w:val="center"/>
          </w:tcPr>
          <w:p w14:paraId="360077FC"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Only English</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4B07C4C1"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0E8B2A41"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0.89</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470F61D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8.7</w:t>
            </w:r>
          </w:p>
        </w:tc>
        <w:tc>
          <w:tcPr>
            <w:tcW w:w="900" w:type="dxa"/>
            <w:vAlign w:val="center"/>
          </w:tcPr>
          <w:p w14:paraId="3799F17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9.3</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7D080A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0.38</w:t>
            </w:r>
          </w:p>
        </w:tc>
      </w:tr>
      <w:tr w:rsidR="003D0AFE" w:rsidRPr="00161599" w14:paraId="6D0B4CAE"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367BECD5" w14:textId="77777777" w:rsidR="00522A3B" w:rsidRPr="00161599" w:rsidRDefault="00522A3B" w:rsidP="009E2E64">
            <w:pPr>
              <w:jc w:val="center"/>
              <w:rPr>
                <w:rFonts w:cs="Arial"/>
                <w:szCs w:val="20"/>
              </w:rPr>
            </w:pPr>
          </w:p>
        </w:tc>
        <w:tc>
          <w:tcPr>
            <w:tcW w:w="1890" w:type="dxa"/>
            <w:vAlign w:val="center"/>
          </w:tcPr>
          <w:p w14:paraId="4B398989"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Other than English, does not speak English well</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795E24A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4A7F4833"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0.85</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CE4B877"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8.8</w:t>
            </w:r>
          </w:p>
        </w:tc>
        <w:tc>
          <w:tcPr>
            <w:tcW w:w="900" w:type="dxa"/>
            <w:vAlign w:val="center"/>
          </w:tcPr>
          <w:p w14:paraId="64540976"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8.8</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06FBEC3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0.37</w:t>
            </w:r>
          </w:p>
        </w:tc>
      </w:tr>
      <w:tr w:rsidR="003D0AFE" w:rsidRPr="00161599" w14:paraId="1B29A29F"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78502AA8" w14:textId="77777777" w:rsidR="00522A3B" w:rsidRPr="00161599" w:rsidRDefault="00522A3B" w:rsidP="009E2E64">
            <w:pPr>
              <w:jc w:val="center"/>
              <w:rPr>
                <w:rFonts w:cs="Arial"/>
                <w:szCs w:val="20"/>
              </w:rPr>
            </w:pPr>
          </w:p>
        </w:tc>
        <w:tc>
          <w:tcPr>
            <w:tcW w:w="1890" w:type="dxa"/>
            <w:vAlign w:val="center"/>
          </w:tcPr>
          <w:p w14:paraId="368179A6"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Other than English, speaks English well</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2024B0A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2B0BA7BD"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0.83</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1470024A"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8.7</w:t>
            </w:r>
          </w:p>
        </w:tc>
        <w:tc>
          <w:tcPr>
            <w:tcW w:w="900" w:type="dxa"/>
            <w:vAlign w:val="center"/>
          </w:tcPr>
          <w:p w14:paraId="359115D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8.7</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9FEE2CC"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0.37</w:t>
            </w:r>
          </w:p>
        </w:tc>
      </w:tr>
      <w:tr w:rsidR="003D0AFE" w:rsidRPr="00161599" w14:paraId="4BCFE644"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restart"/>
            <w:vAlign w:val="center"/>
          </w:tcPr>
          <w:p w14:paraId="2750770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Per-capita income quintile</w:t>
            </w:r>
          </w:p>
        </w:tc>
        <w:tc>
          <w:tcPr>
            <w:tcW w:w="1890" w:type="dxa"/>
            <w:vAlign w:val="center"/>
          </w:tcPr>
          <w:p w14:paraId="54F3AD32"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1 (lowest)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23484CF4"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9.7</w:t>
            </w:r>
          </w:p>
        </w:tc>
        <w:tc>
          <w:tcPr>
            <w:tcW w:w="1260" w:type="dxa"/>
            <w:vAlign w:val="center"/>
          </w:tcPr>
          <w:p w14:paraId="17080CE1"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0.96</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5AF5842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8.7</w:t>
            </w:r>
          </w:p>
        </w:tc>
        <w:tc>
          <w:tcPr>
            <w:tcW w:w="900" w:type="dxa"/>
            <w:vAlign w:val="center"/>
          </w:tcPr>
          <w:p w14:paraId="5C719AF4"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9.9</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0D5275CF"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0.37</w:t>
            </w:r>
          </w:p>
        </w:tc>
      </w:tr>
      <w:tr w:rsidR="003D0AFE" w:rsidRPr="00161599" w14:paraId="3A2C262D"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492C068A" w14:textId="77777777" w:rsidR="00522A3B" w:rsidRPr="00161599" w:rsidRDefault="00522A3B" w:rsidP="009E2E64">
            <w:pPr>
              <w:jc w:val="center"/>
              <w:rPr>
                <w:rFonts w:cs="Arial"/>
                <w:szCs w:val="20"/>
              </w:rPr>
            </w:pPr>
          </w:p>
        </w:tc>
        <w:tc>
          <w:tcPr>
            <w:tcW w:w="1890" w:type="dxa"/>
            <w:vAlign w:val="center"/>
          </w:tcPr>
          <w:p w14:paraId="3903A6D6"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2</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5C243D40"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676E0881"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0.98</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7013D2B"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8.6</w:t>
            </w:r>
          </w:p>
        </w:tc>
        <w:tc>
          <w:tcPr>
            <w:tcW w:w="900" w:type="dxa"/>
            <w:vAlign w:val="center"/>
          </w:tcPr>
          <w:p w14:paraId="562036C6"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10</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CE221F9"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0.39</w:t>
            </w:r>
          </w:p>
        </w:tc>
      </w:tr>
      <w:tr w:rsidR="003D0AFE" w:rsidRPr="00161599" w14:paraId="7EAA01A8"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4AC151A8" w14:textId="77777777" w:rsidR="00522A3B" w:rsidRPr="00161599" w:rsidRDefault="00522A3B" w:rsidP="009E2E64">
            <w:pPr>
              <w:jc w:val="center"/>
              <w:rPr>
                <w:rFonts w:cs="Arial"/>
                <w:szCs w:val="20"/>
              </w:rPr>
            </w:pPr>
          </w:p>
        </w:tc>
        <w:tc>
          <w:tcPr>
            <w:tcW w:w="1890" w:type="dxa"/>
            <w:vAlign w:val="center"/>
          </w:tcPr>
          <w:p w14:paraId="7566748B"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3</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7691E284"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9.5</w:t>
            </w:r>
          </w:p>
        </w:tc>
        <w:tc>
          <w:tcPr>
            <w:tcW w:w="1260" w:type="dxa"/>
            <w:vAlign w:val="center"/>
          </w:tcPr>
          <w:p w14:paraId="3E3268BA"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0.87</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280A12B5"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8.6</w:t>
            </w:r>
          </w:p>
        </w:tc>
        <w:tc>
          <w:tcPr>
            <w:tcW w:w="900" w:type="dxa"/>
            <w:vAlign w:val="center"/>
          </w:tcPr>
          <w:p w14:paraId="322DAE49"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9.1</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D83E2EA"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0.39</w:t>
            </w:r>
          </w:p>
        </w:tc>
      </w:tr>
      <w:tr w:rsidR="003D0AFE" w:rsidRPr="00161599" w14:paraId="18606802" w14:textId="77777777" w:rsidTr="001D719C">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15B5FDB6" w14:textId="77777777" w:rsidR="00522A3B" w:rsidRPr="00161599" w:rsidRDefault="00522A3B" w:rsidP="009E2E64">
            <w:pPr>
              <w:jc w:val="center"/>
              <w:rPr>
                <w:rFonts w:cs="Arial"/>
                <w:szCs w:val="20"/>
              </w:rPr>
            </w:pPr>
          </w:p>
        </w:tc>
        <w:tc>
          <w:tcPr>
            <w:tcW w:w="1890" w:type="dxa"/>
            <w:vAlign w:val="center"/>
          </w:tcPr>
          <w:p w14:paraId="01D2FDCC"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4</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165F23F3"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9.5</w:t>
            </w:r>
          </w:p>
        </w:tc>
        <w:tc>
          <w:tcPr>
            <w:tcW w:w="1260" w:type="dxa"/>
            <w:vAlign w:val="center"/>
          </w:tcPr>
          <w:p w14:paraId="30D0392D"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0.80</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6EC13731"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8.7</w:t>
            </w:r>
          </w:p>
        </w:tc>
        <w:tc>
          <w:tcPr>
            <w:tcW w:w="900" w:type="dxa"/>
            <w:vAlign w:val="center"/>
          </w:tcPr>
          <w:p w14:paraId="1A462552" w14:textId="77777777" w:rsidR="00522A3B" w:rsidRPr="00E95132" w:rsidRDefault="00522A3B" w:rsidP="00E95132">
            <w:pPr>
              <w:pStyle w:val="Compact"/>
              <w:spacing w:line="480" w:lineRule="auto"/>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sidRPr="00E95132">
              <w:rPr>
                <w:rFonts w:cs="Arial"/>
                <w:sz w:val="20"/>
                <w:szCs w:val="20"/>
              </w:rPr>
              <w:t>8.4</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10127AC8"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0.38</w:t>
            </w:r>
          </w:p>
        </w:tc>
      </w:tr>
      <w:tr w:rsidR="003D0AFE" w:rsidRPr="00161599" w14:paraId="523F169E" w14:textId="77777777" w:rsidTr="001D719C">
        <w:trPr>
          <w:trHeight w:val="432"/>
        </w:trPr>
        <w:tc>
          <w:tcPr>
            <w:cnfStyle w:val="000010000000" w:firstRow="0" w:lastRow="0" w:firstColumn="0" w:lastColumn="0" w:oddVBand="1" w:evenVBand="0" w:oddHBand="0" w:evenHBand="0" w:firstRowFirstColumn="0" w:firstRowLastColumn="0" w:lastRowFirstColumn="0" w:lastRowLastColumn="0"/>
            <w:tcW w:w="1165" w:type="dxa"/>
            <w:vMerge/>
            <w:vAlign w:val="center"/>
          </w:tcPr>
          <w:p w14:paraId="4582D4CA" w14:textId="77777777" w:rsidR="00522A3B" w:rsidRPr="00161599" w:rsidRDefault="00522A3B" w:rsidP="009E2E64">
            <w:pPr>
              <w:jc w:val="center"/>
              <w:rPr>
                <w:rFonts w:cs="Arial"/>
                <w:szCs w:val="20"/>
              </w:rPr>
            </w:pPr>
          </w:p>
        </w:tc>
        <w:tc>
          <w:tcPr>
            <w:tcW w:w="1890" w:type="dxa"/>
            <w:vAlign w:val="center"/>
          </w:tcPr>
          <w:p w14:paraId="472A2ED6"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5 (highest)</w:t>
            </w:r>
          </w:p>
        </w:tc>
        <w:tc>
          <w:tcPr>
            <w:cnfStyle w:val="000010000000" w:firstRow="0" w:lastRow="0" w:firstColumn="0" w:lastColumn="0" w:oddVBand="1" w:evenVBand="0" w:oddHBand="0" w:evenHBand="0" w:firstRowFirstColumn="0" w:firstRowLastColumn="0" w:lastRowFirstColumn="0" w:lastRowLastColumn="0"/>
            <w:tcW w:w="1440" w:type="dxa"/>
            <w:vAlign w:val="center"/>
          </w:tcPr>
          <w:p w14:paraId="38539F56"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9.6</w:t>
            </w:r>
          </w:p>
        </w:tc>
        <w:tc>
          <w:tcPr>
            <w:tcW w:w="1260" w:type="dxa"/>
            <w:vAlign w:val="center"/>
          </w:tcPr>
          <w:p w14:paraId="58B40324"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0.79</w:t>
            </w:r>
          </w:p>
        </w:tc>
        <w:tc>
          <w:tcPr>
            <w:cnfStyle w:val="000010000000" w:firstRow="0" w:lastRow="0" w:firstColumn="0" w:lastColumn="0" w:oddVBand="1" w:evenVBand="0" w:oddHBand="0" w:evenHBand="0" w:firstRowFirstColumn="0" w:firstRowLastColumn="0" w:lastRowFirstColumn="0" w:lastRowLastColumn="0"/>
            <w:tcW w:w="1350" w:type="dxa"/>
            <w:vAlign w:val="center"/>
          </w:tcPr>
          <w:p w14:paraId="70E7CF24"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8.8</w:t>
            </w:r>
          </w:p>
        </w:tc>
        <w:tc>
          <w:tcPr>
            <w:tcW w:w="900" w:type="dxa"/>
            <w:vAlign w:val="center"/>
          </w:tcPr>
          <w:p w14:paraId="648DAB70" w14:textId="77777777" w:rsidR="00522A3B" w:rsidRPr="00E95132" w:rsidRDefault="00522A3B" w:rsidP="00E95132">
            <w:pPr>
              <w:pStyle w:val="Compact"/>
              <w:spacing w:line="480" w:lineRule="auto"/>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E95132">
              <w:rPr>
                <w:rFonts w:cs="Arial"/>
                <w:sz w:val="20"/>
                <w:szCs w:val="20"/>
              </w:rPr>
              <w:t>8.3</w:t>
            </w:r>
          </w:p>
        </w:tc>
        <w:tc>
          <w:tcPr>
            <w:cnfStyle w:val="000010000000" w:firstRow="0" w:lastRow="0" w:firstColumn="0" w:lastColumn="0" w:oddVBand="1" w:evenVBand="0" w:oddHBand="0" w:evenHBand="0" w:firstRowFirstColumn="0" w:firstRowLastColumn="0" w:lastRowFirstColumn="0" w:lastRowLastColumn="0"/>
            <w:tcW w:w="1260" w:type="dxa"/>
            <w:vAlign w:val="center"/>
          </w:tcPr>
          <w:p w14:paraId="29F6DD2D" w14:textId="77777777" w:rsidR="00522A3B" w:rsidRPr="00E95132" w:rsidRDefault="00522A3B" w:rsidP="00E95132">
            <w:pPr>
              <w:pStyle w:val="Compact"/>
              <w:spacing w:line="480" w:lineRule="auto"/>
              <w:jc w:val="center"/>
              <w:rPr>
                <w:rFonts w:cs="Arial"/>
                <w:sz w:val="20"/>
                <w:szCs w:val="20"/>
              </w:rPr>
            </w:pPr>
            <w:r w:rsidRPr="00E95132">
              <w:rPr>
                <w:rFonts w:cs="Arial"/>
                <w:sz w:val="20"/>
                <w:szCs w:val="20"/>
              </w:rPr>
              <w:t>0.36</w:t>
            </w:r>
          </w:p>
        </w:tc>
      </w:tr>
    </w:tbl>
    <w:p w14:paraId="06751636" w14:textId="77777777" w:rsidR="00204A74" w:rsidRPr="00161599" w:rsidRDefault="00204A74" w:rsidP="009E2E64">
      <w:pPr>
        <w:rPr>
          <w:rFonts w:cs="Arial"/>
        </w:rPr>
      </w:pPr>
    </w:p>
    <w:p w14:paraId="79BFE84F" w14:textId="6B98D48A" w:rsidR="004B0D70" w:rsidRPr="00161599" w:rsidRDefault="004B0D70" w:rsidP="00411A8E">
      <w:pPr>
        <w:pStyle w:val="Heading2"/>
      </w:pPr>
      <w:bookmarkStart w:id="43" w:name="_Toc163633313"/>
      <w:bookmarkStart w:id="44" w:name="_Toc164868219"/>
      <w:bookmarkEnd w:id="43"/>
      <w:r w:rsidRPr="00161599">
        <w:t>Disparities in wildland fire and non-fire PM</w:t>
      </w:r>
      <w:r w:rsidRPr="00161599">
        <w:rPr>
          <w:vertAlign w:val="subscript"/>
        </w:rPr>
        <w:t>2.5</w:t>
      </w:r>
      <w:r w:rsidRPr="00161599">
        <w:t xml:space="preserve"> exposure</w:t>
      </w:r>
      <w:bookmarkEnd w:id="44"/>
    </w:p>
    <w:p w14:paraId="52400FB1" w14:textId="78663019" w:rsidR="004B0D70" w:rsidRPr="00161599" w:rsidRDefault="00FC0E1C" w:rsidP="009E2E64">
      <w:pPr>
        <w:ind w:firstLine="720"/>
        <w:rPr>
          <w:rFonts w:cs="Arial"/>
        </w:rPr>
      </w:pPr>
      <w:r w:rsidRPr="00161599">
        <w:rPr>
          <w:rFonts w:cs="Arial"/>
        </w:rPr>
        <w:t xml:space="preserve">Averaged over </w:t>
      </w:r>
      <w:r w:rsidR="004B0D70" w:rsidRPr="00161599">
        <w:rPr>
          <w:rFonts w:cs="Arial"/>
        </w:rPr>
        <w:t>2007 to 2018, wildland fires contributed 0.88 µg/m³</w:t>
      </w:r>
      <w:r w:rsidR="00706639" w:rsidRPr="00161599">
        <w:rPr>
          <w:rFonts w:cs="Arial"/>
        </w:rPr>
        <w:t xml:space="preserve"> (9.2%) </w:t>
      </w:r>
      <w:r w:rsidR="004B0D70" w:rsidRPr="00161599">
        <w:rPr>
          <w:rFonts w:cs="Arial"/>
        </w:rPr>
        <w:t>to a total of 9.6 µg/m³</w:t>
      </w:r>
      <w:r w:rsidR="00752842" w:rsidRPr="00161599">
        <w:rPr>
          <w:rFonts w:cs="Arial"/>
        </w:rPr>
        <w:t xml:space="preserve"> </w:t>
      </w:r>
      <w:r w:rsidR="0077106E" w:rsidRPr="00161599">
        <w:rPr>
          <w:rFonts w:cs="Arial"/>
        </w:rPr>
        <w:t>population weighted</w:t>
      </w:r>
      <w:r w:rsidR="004B0D70" w:rsidRPr="00161599">
        <w:rPr>
          <w:rFonts w:cs="Arial"/>
        </w:rPr>
        <w:t xml:space="preserve"> mean PM</w:t>
      </w:r>
      <w:r w:rsidR="004B0D70" w:rsidRPr="00161599">
        <w:rPr>
          <w:rFonts w:cs="Arial"/>
          <w:vertAlign w:val="subscript"/>
        </w:rPr>
        <w:t>2.5</w:t>
      </w:r>
      <w:r w:rsidR="004B0D70" w:rsidRPr="00161599">
        <w:rPr>
          <w:rFonts w:cs="Arial"/>
        </w:rPr>
        <w:t xml:space="preserve"> concentrations (Table 1). </w:t>
      </w:r>
      <w:r w:rsidR="00CE50F7" w:rsidRPr="00E95132">
        <w:rPr>
          <w:rFonts w:cs="Arial"/>
        </w:rPr>
        <w:t>Fire and non-fire PM</w:t>
      </w:r>
      <w:r w:rsidR="00CE50F7" w:rsidRPr="00E95132">
        <w:rPr>
          <w:rFonts w:cs="Arial"/>
          <w:vertAlign w:val="subscript"/>
        </w:rPr>
        <w:t>2.5</w:t>
      </w:r>
      <w:r w:rsidR="00CE50F7" w:rsidRPr="00E95132">
        <w:rPr>
          <w:rFonts w:cs="Arial"/>
        </w:rPr>
        <w:t xml:space="preserve"> concentrations were weakly anticorrelated (Pearson’s r: -0.19; Table S1), suggesting that regions with high fire PM</w:t>
      </w:r>
      <w:r w:rsidR="00CE50F7" w:rsidRPr="00E95132">
        <w:rPr>
          <w:rFonts w:cs="Arial"/>
          <w:vertAlign w:val="subscript"/>
        </w:rPr>
        <w:t>2.5</w:t>
      </w:r>
      <w:r w:rsidR="00CE50F7" w:rsidRPr="00E95132">
        <w:rPr>
          <w:rFonts w:cs="Arial"/>
        </w:rPr>
        <w:t xml:space="preserve"> often do not coincide with regions with high non-fire PM</w:t>
      </w:r>
      <w:r w:rsidR="00CE50F7" w:rsidRPr="00E95132">
        <w:rPr>
          <w:rFonts w:cs="Arial"/>
          <w:vertAlign w:val="subscript"/>
        </w:rPr>
        <w:t>2.5</w:t>
      </w:r>
      <w:r w:rsidR="00CE50F7" w:rsidRPr="00E95132">
        <w:rPr>
          <w:rFonts w:cs="Arial"/>
        </w:rPr>
        <w:t>.</w:t>
      </w:r>
      <w:r w:rsidR="0050744A" w:rsidRPr="00E95132">
        <w:rPr>
          <w:rFonts w:cs="Arial"/>
        </w:rPr>
        <w:t xml:space="preserve"> </w:t>
      </w:r>
      <w:r w:rsidR="0050744A" w:rsidRPr="00161599">
        <w:rPr>
          <w:rFonts w:cs="Arial"/>
        </w:rPr>
        <w:t>Furthermore</w:t>
      </w:r>
      <w:r w:rsidR="00885BD8" w:rsidRPr="00161599">
        <w:rPr>
          <w:rFonts w:cs="Arial"/>
        </w:rPr>
        <w:t>, t</w:t>
      </w:r>
      <w:r w:rsidR="004B0D70" w:rsidRPr="00161599">
        <w:rPr>
          <w:rFonts w:cs="Arial"/>
        </w:rPr>
        <w:t xml:space="preserve">he burden </w:t>
      </w:r>
      <w:r w:rsidR="00120D69" w:rsidRPr="00161599">
        <w:rPr>
          <w:rFonts w:cs="Arial"/>
        </w:rPr>
        <w:t>of</w:t>
      </w:r>
      <w:r w:rsidR="004B0D70" w:rsidRPr="00161599">
        <w:rPr>
          <w:rFonts w:cs="Arial"/>
        </w:rPr>
        <w:t xml:space="preserve"> fire PM</w:t>
      </w:r>
      <w:r w:rsidR="004B0D70" w:rsidRPr="00161599">
        <w:rPr>
          <w:rFonts w:cs="Arial"/>
          <w:vertAlign w:val="subscript"/>
        </w:rPr>
        <w:t>2.5</w:t>
      </w:r>
      <w:r w:rsidR="004B0D70" w:rsidRPr="00161599">
        <w:rPr>
          <w:rFonts w:cs="Arial"/>
        </w:rPr>
        <w:t xml:space="preserve"> was not distributed equally among the population</w:t>
      </w:r>
      <w:r w:rsidR="008E78D4" w:rsidRPr="00161599">
        <w:rPr>
          <w:rFonts w:cs="Arial"/>
        </w:rPr>
        <w:t xml:space="preserve"> (Table 1; Figure 3)</w:t>
      </w:r>
      <w:r w:rsidR="004B0D70" w:rsidRPr="00161599">
        <w:rPr>
          <w:rFonts w:cs="Arial"/>
        </w:rPr>
        <w:t xml:space="preserve">. Among racial and ethnic groups, </w:t>
      </w:r>
      <w:r w:rsidR="0043242F" w:rsidRPr="00161599">
        <w:rPr>
          <w:rFonts w:cs="Arial"/>
        </w:rPr>
        <w:t xml:space="preserve">concentrations </w:t>
      </w:r>
      <w:proofErr w:type="gramStart"/>
      <w:r w:rsidR="0077106E" w:rsidRPr="00161599">
        <w:rPr>
          <w:rFonts w:cs="Arial"/>
        </w:rPr>
        <w:t>were</w:t>
      </w:r>
      <w:proofErr w:type="gramEnd"/>
      <w:r w:rsidR="00B35B7A" w:rsidRPr="00161599">
        <w:rPr>
          <w:rFonts w:cs="Arial"/>
        </w:rPr>
        <w:t xml:space="preserve"> highest </w:t>
      </w:r>
      <w:r w:rsidR="0043242F" w:rsidRPr="00161599">
        <w:rPr>
          <w:rFonts w:cs="Arial"/>
        </w:rPr>
        <w:t xml:space="preserve">where </w:t>
      </w:r>
      <w:r w:rsidR="004B0D70" w:rsidRPr="00161599">
        <w:rPr>
          <w:rFonts w:cs="Arial"/>
        </w:rPr>
        <w:t xml:space="preserve">Native American people </w:t>
      </w:r>
      <w:r w:rsidR="002F11BF" w:rsidRPr="00161599">
        <w:rPr>
          <w:rFonts w:cs="Arial"/>
        </w:rPr>
        <w:t>live</w:t>
      </w:r>
      <w:r w:rsidR="004B0D70" w:rsidRPr="00161599">
        <w:rPr>
          <w:rFonts w:cs="Arial"/>
        </w:rPr>
        <w:t>,</w:t>
      </w:r>
      <w:r w:rsidR="006161C0" w:rsidRPr="00161599">
        <w:rPr>
          <w:rFonts w:cs="Arial"/>
        </w:rPr>
        <w:t xml:space="preserve"> </w:t>
      </w:r>
      <w:r w:rsidR="004B0D70" w:rsidRPr="00161599">
        <w:rPr>
          <w:rFonts w:cs="Arial"/>
        </w:rPr>
        <w:t>receiving 1.1 µg/m³ (13%) of total PM</w:t>
      </w:r>
      <w:r w:rsidR="004B0D70" w:rsidRPr="00161599">
        <w:rPr>
          <w:rFonts w:cs="Arial"/>
          <w:vertAlign w:val="subscript"/>
        </w:rPr>
        <w:t>2.5</w:t>
      </w:r>
      <w:r w:rsidR="004B0D70" w:rsidRPr="00161599">
        <w:rPr>
          <w:rFonts w:cs="Arial"/>
        </w:rPr>
        <w:t xml:space="preserve"> </w:t>
      </w:r>
      <w:r w:rsidR="006161C0" w:rsidRPr="00161599">
        <w:rPr>
          <w:rFonts w:cs="Arial"/>
        </w:rPr>
        <w:t>concentrations</w:t>
      </w:r>
      <w:r w:rsidR="004B0D70" w:rsidRPr="00161599">
        <w:rPr>
          <w:rFonts w:cs="Arial"/>
        </w:rPr>
        <w:t xml:space="preserve"> from wildland fires. Asian people</w:t>
      </w:r>
      <w:r w:rsidR="00C66EF4" w:rsidRPr="00161599">
        <w:rPr>
          <w:rFonts w:cs="Arial"/>
        </w:rPr>
        <w:t xml:space="preserve"> </w:t>
      </w:r>
      <w:r w:rsidR="002F5348" w:rsidRPr="00161599">
        <w:rPr>
          <w:rFonts w:cs="Arial"/>
        </w:rPr>
        <w:t>were</w:t>
      </w:r>
      <w:r w:rsidR="004B0D70" w:rsidRPr="00161599">
        <w:rPr>
          <w:rFonts w:cs="Arial"/>
        </w:rPr>
        <w:t xml:space="preserve"> exposed </w:t>
      </w:r>
      <w:r w:rsidR="00C949B7" w:rsidRPr="00161599">
        <w:rPr>
          <w:rFonts w:cs="Arial"/>
        </w:rPr>
        <w:t xml:space="preserve">to </w:t>
      </w:r>
      <w:r w:rsidR="004B0D70" w:rsidRPr="00161599">
        <w:rPr>
          <w:rFonts w:cs="Arial"/>
        </w:rPr>
        <w:t>the least wildland fire smoke, with 0.76 µg/m³ (7.5%) of total PM</w:t>
      </w:r>
      <w:r w:rsidR="004B0D70" w:rsidRPr="00161599">
        <w:rPr>
          <w:rFonts w:cs="Arial"/>
          <w:vertAlign w:val="subscript"/>
        </w:rPr>
        <w:t>2.5</w:t>
      </w:r>
      <w:r w:rsidR="004B0D70" w:rsidRPr="00161599">
        <w:rPr>
          <w:rFonts w:cs="Arial"/>
        </w:rPr>
        <w:t xml:space="preserve"> </w:t>
      </w:r>
      <w:r w:rsidR="000B74F6" w:rsidRPr="00161599">
        <w:rPr>
          <w:rFonts w:cs="Arial"/>
        </w:rPr>
        <w:t>concentrations</w:t>
      </w:r>
      <w:r w:rsidR="004B0D70" w:rsidRPr="00161599">
        <w:rPr>
          <w:rFonts w:cs="Arial"/>
        </w:rPr>
        <w:t xml:space="preserve"> attributable to fires. By region, the northwest</w:t>
      </w:r>
      <w:r w:rsidR="00541396" w:rsidRPr="00161599">
        <w:rPr>
          <w:rFonts w:cs="Arial"/>
        </w:rPr>
        <w:t xml:space="preserve"> and southeast</w:t>
      </w:r>
      <w:r w:rsidR="004B0D70" w:rsidRPr="00161599">
        <w:rPr>
          <w:rFonts w:cs="Arial"/>
        </w:rPr>
        <w:t xml:space="preserve"> had the highest concentrations of fire PM</w:t>
      </w:r>
      <w:r w:rsidR="004B0D70" w:rsidRPr="00161599">
        <w:rPr>
          <w:rFonts w:cs="Arial"/>
          <w:vertAlign w:val="subscript"/>
        </w:rPr>
        <w:t xml:space="preserve">2.5 </w:t>
      </w:r>
      <w:r w:rsidR="004B0D70" w:rsidRPr="00161599">
        <w:rPr>
          <w:rFonts w:cs="Arial"/>
        </w:rPr>
        <w:t>(1.2</w:t>
      </w:r>
      <w:r w:rsidR="00541396" w:rsidRPr="00161599">
        <w:rPr>
          <w:rFonts w:cs="Arial"/>
        </w:rPr>
        <w:t xml:space="preserve"> and 1.4</w:t>
      </w:r>
      <w:r w:rsidR="004B0D70" w:rsidRPr="00161599">
        <w:rPr>
          <w:rFonts w:cs="Arial"/>
        </w:rPr>
        <w:t xml:space="preserve"> µg/m³</w:t>
      </w:r>
      <w:r w:rsidR="00006D1E" w:rsidRPr="00161599">
        <w:rPr>
          <w:rFonts w:cs="Arial"/>
        </w:rPr>
        <w:t xml:space="preserve">; </w:t>
      </w:r>
      <w:r w:rsidR="007102B2" w:rsidRPr="00161599">
        <w:rPr>
          <w:rFonts w:cs="Arial"/>
        </w:rPr>
        <w:t>15% of total PM</w:t>
      </w:r>
      <w:r w:rsidR="007102B2" w:rsidRPr="00161599">
        <w:rPr>
          <w:rFonts w:cs="Arial"/>
          <w:vertAlign w:val="subscript"/>
        </w:rPr>
        <w:t>2.5</w:t>
      </w:r>
      <w:r w:rsidR="007102B2" w:rsidRPr="00161599">
        <w:rPr>
          <w:rFonts w:cs="Arial"/>
        </w:rPr>
        <w:t xml:space="preserve"> for each</w:t>
      </w:r>
      <w:r w:rsidR="004B0D70" w:rsidRPr="00161599">
        <w:rPr>
          <w:rFonts w:cs="Arial"/>
        </w:rPr>
        <w:t xml:space="preserve">), and the </w:t>
      </w:r>
      <w:r w:rsidR="004B0D70" w:rsidRPr="00161599">
        <w:rPr>
          <w:rFonts w:cs="Arial"/>
        </w:rPr>
        <w:lastRenderedPageBreak/>
        <w:t>midwest and northeast experienced the least (0.63 and 0.37 µg/m³</w:t>
      </w:r>
      <w:r w:rsidR="007102B2" w:rsidRPr="00161599">
        <w:rPr>
          <w:rFonts w:cs="Arial"/>
        </w:rPr>
        <w:t xml:space="preserve">; </w:t>
      </w:r>
      <w:r w:rsidR="00A8785B" w:rsidRPr="00161599">
        <w:rPr>
          <w:rFonts w:cs="Arial"/>
        </w:rPr>
        <w:t>6.1 and 3.9% of total PM</w:t>
      </w:r>
      <w:r w:rsidR="00A8785B" w:rsidRPr="00161599">
        <w:rPr>
          <w:rFonts w:cs="Arial"/>
          <w:vertAlign w:val="subscript"/>
        </w:rPr>
        <w:t>2.5</w:t>
      </w:r>
      <w:r w:rsidR="004B0D70" w:rsidRPr="00161599">
        <w:rPr>
          <w:rFonts w:cs="Arial"/>
        </w:rPr>
        <w:t xml:space="preserve">). Those living in urban </w:t>
      </w:r>
      <w:r w:rsidR="00684456" w:rsidRPr="00161599">
        <w:rPr>
          <w:rFonts w:cs="Arial"/>
        </w:rPr>
        <w:t>Census tracts</w:t>
      </w:r>
      <w:r w:rsidR="004B0D70" w:rsidRPr="00161599">
        <w:rPr>
          <w:rFonts w:cs="Arial"/>
        </w:rPr>
        <w:t xml:space="preserve"> experienced a smaller, though still substantial, fire PM</w:t>
      </w:r>
      <w:r w:rsidR="004B0D70" w:rsidRPr="00161599">
        <w:rPr>
          <w:rFonts w:cs="Arial"/>
          <w:vertAlign w:val="subscript"/>
        </w:rPr>
        <w:t>2.5</w:t>
      </w:r>
      <w:r w:rsidR="004B0D70" w:rsidRPr="00161599">
        <w:rPr>
          <w:rFonts w:cs="Arial"/>
        </w:rPr>
        <w:t xml:space="preserve"> burden (0.77 µg/m³</w:t>
      </w:r>
      <w:r w:rsidR="009F2AD5" w:rsidRPr="00161599">
        <w:rPr>
          <w:rFonts w:cs="Arial"/>
        </w:rPr>
        <w:t>; 7.9%</w:t>
      </w:r>
      <w:r w:rsidR="00E06DDF" w:rsidRPr="00161599">
        <w:rPr>
          <w:rFonts w:cs="Arial"/>
        </w:rPr>
        <w:t xml:space="preserve"> of total PM</w:t>
      </w:r>
      <w:r w:rsidR="00E06DDF" w:rsidRPr="00161599">
        <w:rPr>
          <w:rFonts w:cs="Arial"/>
          <w:vertAlign w:val="subscript"/>
        </w:rPr>
        <w:t>2.5</w:t>
      </w:r>
      <w:r w:rsidR="004B0D70" w:rsidRPr="00161599">
        <w:rPr>
          <w:rFonts w:cs="Arial"/>
        </w:rPr>
        <w:t>) than those living in less dense communities (1.1</w:t>
      </w:r>
      <w:r w:rsidR="0030485E" w:rsidRPr="00161599">
        <w:rPr>
          <w:rFonts w:cs="Arial"/>
        </w:rPr>
        <w:t xml:space="preserve"> to </w:t>
      </w:r>
      <w:r w:rsidR="004B0D70" w:rsidRPr="00161599">
        <w:rPr>
          <w:rFonts w:cs="Arial"/>
        </w:rPr>
        <w:t>1.2 µg/m³</w:t>
      </w:r>
      <w:r w:rsidR="00E06DDF" w:rsidRPr="00161599">
        <w:rPr>
          <w:rFonts w:cs="Arial"/>
        </w:rPr>
        <w:t>; 12 to 14% of total PM</w:t>
      </w:r>
      <w:r w:rsidR="00E06DDF" w:rsidRPr="00161599">
        <w:rPr>
          <w:rFonts w:cs="Arial"/>
          <w:vertAlign w:val="subscript"/>
        </w:rPr>
        <w:t>2.5</w:t>
      </w:r>
      <w:r w:rsidR="004B0D70" w:rsidRPr="00161599">
        <w:rPr>
          <w:rFonts w:cs="Arial"/>
        </w:rPr>
        <w:t>).</w:t>
      </w:r>
      <w:r w:rsidR="001C2AEB" w:rsidRPr="00161599">
        <w:rPr>
          <w:rFonts w:cs="Arial"/>
        </w:rPr>
        <w:t xml:space="preserve"> Census tracts with higher </w:t>
      </w:r>
      <w:r w:rsidR="00C83DBB" w:rsidRPr="00161599">
        <w:rPr>
          <w:rFonts w:cs="Arial"/>
        </w:rPr>
        <w:t>per-capita income (4</w:t>
      </w:r>
      <w:r w:rsidR="00C83DBB" w:rsidRPr="00161599">
        <w:rPr>
          <w:rFonts w:cs="Arial"/>
          <w:vertAlign w:val="superscript"/>
        </w:rPr>
        <w:t>th</w:t>
      </w:r>
      <w:r w:rsidR="00C83DBB" w:rsidRPr="00161599">
        <w:rPr>
          <w:rFonts w:cs="Arial"/>
        </w:rPr>
        <w:t xml:space="preserve"> and 5</w:t>
      </w:r>
      <w:r w:rsidR="00C83DBB" w:rsidRPr="00161599">
        <w:rPr>
          <w:rFonts w:cs="Arial"/>
          <w:vertAlign w:val="superscript"/>
        </w:rPr>
        <w:t>th</w:t>
      </w:r>
      <w:r w:rsidR="00C83DBB" w:rsidRPr="00161599">
        <w:rPr>
          <w:rFonts w:cs="Arial"/>
        </w:rPr>
        <w:t xml:space="preserve"> quintiles) were exposed</w:t>
      </w:r>
      <w:r w:rsidR="0080178A" w:rsidRPr="00161599">
        <w:rPr>
          <w:rFonts w:cs="Arial"/>
        </w:rPr>
        <w:t xml:space="preserve"> to </w:t>
      </w:r>
      <w:r w:rsidR="006773C6" w:rsidRPr="00161599">
        <w:rPr>
          <w:rFonts w:cs="Arial"/>
        </w:rPr>
        <w:t xml:space="preserve">less </w:t>
      </w:r>
      <w:r w:rsidR="0080178A" w:rsidRPr="00161599">
        <w:rPr>
          <w:rFonts w:cs="Arial"/>
        </w:rPr>
        <w:t>fire PM</w:t>
      </w:r>
      <w:r w:rsidR="0080178A" w:rsidRPr="00161599">
        <w:rPr>
          <w:rFonts w:cs="Arial"/>
          <w:vertAlign w:val="subscript"/>
        </w:rPr>
        <w:t>2.5</w:t>
      </w:r>
      <w:r w:rsidR="0080178A" w:rsidRPr="00161599">
        <w:rPr>
          <w:rFonts w:cs="Arial"/>
        </w:rPr>
        <w:t xml:space="preserve"> (</w:t>
      </w:r>
      <w:r w:rsidR="002E3873" w:rsidRPr="00161599">
        <w:rPr>
          <w:rFonts w:cs="Arial"/>
        </w:rPr>
        <w:t xml:space="preserve">0.80 and 0.79 µg/m³; 8.4 and </w:t>
      </w:r>
      <w:r w:rsidR="00E35743" w:rsidRPr="00161599">
        <w:rPr>
          <w:rFonts w:cs="Arial"/>
        </w:rPr>
        <w:t>8.3% of total PM</w:t>
      </w:r>
      <w:r w:rsidR="00E35743" w:rsidRPr="00161599">
        <w:rPr>
          <w:rFonts w:cs="Arial"/>
          <w:vertAlign w:val="subscript"/>
        </w:rPr>
        <w:t>2.5</w:t>
      </w:r>
      <w:r w:rsidR="0080178A" w:rsidRPr="00161599">
        <w:rPr>
          <w:rFonts w:cs="Arial"/>
        </w:rPr>
        <w:t>)</w:t>
      </w:r>
      <w:r w:rsidR="00E35743" w:rsidRPr="00161599">
        <w:rPr>
          <w:rFonts w:cs="Arial"/>
        </w:rPr>
        <w:t xml:space="preserve"> than t</w:t>
      </w:r>
      <w:r w:rsidR="00D80077" w:rsidRPr="00161599">
        <w:rPr>
          <w:rFonts w:cs="Arial"/>
        </w:rPr>
        <w:t>hose with lower income (1</w:t>
      </w:r>
      <w:r w:rsidR="00D80077" w:rsidRPr="00161599">
        <w:rPr>
          <w:rFonts w:cs="Arial"/>
          <w:vertAlign w:val="superscript"/>
        </w:rPr>
        <w:t>st</w:t>
      </w:r>
      <w:r w:rsidR="00D80077" w:rsidRPr="00161599">
        <w:rPr>
          <w:rFonts w:cs="Arial"/>
        </w:rPr>
        <w:t xml:space="preserve"> and 2</w:t>
      </w:r>
      <w:r w:rsidR="00D80077" w:rsidRPr="00161599">
        <w:rPr>
          <w:rFonts w:cs="Arial"/>
          <w:vertAlign w:val="superscript"/>
        </w:rPr>
        <w:t>nd</w:t>
      </w:r>
      <w:r w:rsidR="00D80077" w:rsidRPr="00161599">
        <w:rPr>
          <w:rFonts w:cs="Arial"/>
        </w:rPr>
        <w:t xml:space="preserve"> quintiles</w:t>
      </w:r>
      <w:r w:rsidR="009C2FAF" w:rsidRPr="00161599">
        <w:rPr>
          <w:rFonts w:cs="Arial"/>
        </w:rPr>
        <w:t>:</w:t>
      </w:r>
      <w:r w:rsidR="00D80077" w:rsidRPr="00161599">
        <w:rPr>
          <w:rFonts w:cs="Arial"/>
        </w:rPr>
        <w:t xml:space="preserve"> </w:t>
      </w:r>
      <w:r w:rsidR="00D47F0C" w:rsidRPr="00161599">
        <w:rPr>
          <w:rFonts w:cs="Arial"/>
        </w:rPr>
        <w:t xml:space="preserve">0.96 and 0.98 µg/m³; 9.9 and 10% of </w:t>
      </w:r>
      <w:r w:rsidR="00BD20AC" w:rsidRPr="00161599">
        <w:rPr>
          <w:rFonts w:cs="Arial"/>
        </w:rPr>
        <w:t>total PM</w:t>
      </w:r>
      <w:r w:rsidR="00BD20AC" w:rsidRPr="00161599">
        <w:rPr>
          <w:rFonts w:cs="Arial"/>
          <w:vertAlign w:val="subscript"/>
        </w:rPr>
        <w:t>2.5</w:t>
      </w:r>
      <w:r w:rsidR="00D80077" w:rsidRPr="00161599">
        <w:rPr>
          <w:rFonts w:cs="Arial"/>
        </w:rPr>
        <w:t>)</w:t>
      </w:r>
      <w:r w:rsidR="00DF3CF1" w:rsidRPr="00161599">
        <w:rPr>
          <w:rFonts w:cs="Arial"/>
        </w:rPr>
        <w:t>.</w:t>
      </w:r>
      <w:r w:rsidR="00704682" w:rsidRPr="00161599">
        <w:rPr>
          <w:rFonts w:cs="Arial"/>
        </w:rPr>
        <w:t xml:space="preserve"> Larger </w:t>
      </w:r>
      <w:r w:rsidR="00B5138B" w:rsidRPr="00161599">
        <w:rPr>
          <w:rFonts w:cs="Arial"/>
        </w:rPr>
        <w:t>differences in</w:t>
      </w:r>
      <w:r w:rsidR="00981750" w:rsidRPr="00161599">
        <w:rPr>
          <w:rFonts w:cs="Arial"/>
        </w:rPr>
        <w:t xml:space="preserve"> the relative burden of</w:t>
      </w:r>
      <w:r w:rsidR="00B5138B" w:rsidRPr="00161599">
        <w:rPr>
          <w:rFonts w:cs="Arial"/>
        </w:rPr>
        <w:t xml:space="preserve"> PM</w:t>
      </w:r>
      <w:r w:rsidR="00B5138B" w:rsidRPr="00161599">
        <w:rPr>
          <w:rFonts w:cs="Arial"/>
          <w:vertAlign w:val="subscript"/>
        </w:rPr>
        <w:t>2.5</w:t>
      </w:r>
      <w:r w:rsidR="00B5138B" w:rsidRPr="00161599">
        <w:rPr>
          <w:rFonts w:cs="Arial"/>
        </w:rPr>
        <w:t xml:space="preserve"> exposure</w:t>
      </w:r>
      <w:r w:rsidR="004B6303" w:rsidRPr="00161599">
        <w:rPr>
          <w:rFonts w:cs="Arial"/>
        </w:rPr>
        <w:t xml:space="preserve"> were identified</w:t>
      </w:r>
      <w:r w:rsidR="00B5138B" w:rsidRPr="00161599">
        <w:rPr>
          <w:rFonts w:cs="Arial"/>
        </w:rPr>
        <w:t xml:space="preserve"> by race and ethnicity and urbanicity</w:t>
      </w:r>
      <w:r w:rsidR="004B6303" w:rsidRPr="00161599">
        <w:rPr>
          <w:rFonts w:cs="Arial"/>
        </w:rPr>
        <w:t xml:space="preserve"> </w:t>
      </w:r>
      <w:r w:rsidR="00981750" w:rsidRPr="00161599">
        <w:rPr>
          <w:rFonts w:cs="Arial"/>
        </w:rPr>
        <w:t>compared to</w:t>
      </w:r>
      <w:r w:rsidR="004B6303" w:rsidRPr="00161599">
        <w:rPr>
          <w:rFonts w:cs="Arial"/>
        </w:rPr>
        <w:t xml:space="preserve"> language spoken at home and </w:t>
      </w:r>
      <w:r w:rsidR="00981750" w:rsidRPr="00161599">
        <w:rPr>
          <w:rFonts w:cs="Arial"/>
        </w:rPr>
        <w:t>income</w:t>
      </w:r>
      <w:r w:rsidR="00F13D94" w:rsidRPr="00161599">
        <w:rPr>
          <w:rFonts w:cs="Arial"/>
        </w:rPr>
        <w:t xml:space="preserve"> (</w:t>
      </w:r>
      <w:r w:rsidR="002257FF" w:rsidRPr="00161599">
        <w:rPr>
          <w:rFonts w:cs="Arial"/>
        </w:rPr>
        <w:t>Table 1; Figure 3</w:t>
      </w:r>
      <w:r w:rsidR="00F13D94" w:rsidRPr="00161599">
        <w:rPr>
          <w:rFonts w:cs="Arial"/>
        </w:rPr>
        <w:t>)</w:t>
      </w:r>
      <w:r w:rsidR="00981750" w:rsidRPr="00161599">
        <w:rPr>
          <w:rFonts w:cs="Arial"/>
        </w:rPr>
        <w:t>.</w:t>
      </w:r>
    </w:p>
    <w:p w14:paraId="38A2C18F" w14:textId="549B8867" w:rsidR="00936FDE" w:rsidRPr="00161599" w:rsidRDefault="004B0D70" w:rsidP="009E2E64">
      <w:pPr>
        <w:ind w:firstLine="720"/>
        <w:rPr>
          <w:rFonts w:cs="Arial"/>
        </w:rPr>
      </w:pPr>
      <w:r w:rsidRPr="00161599">
        <w:rPr>
          <w:rFonts w:cs="Arial"/>
        </w:rPr>
        <w:t xml:space="preserve">These results for </w:t>
      </w:r>
      <w:r w:rsidR="00BE3CD9" w:rsidRPr="00161599">
        <w:rPr>
          <w:rFonts w:cs="Arial"/>
        </w:rPr>
        <w:t xml:space="preserve">fire </w:t>
      </w:r>
      <w:r w:rsidRPr="00161599">
        <w:rPr>
          <w:rFonts w:cs="Arial"/>
        </w:rPr>
        <w:t>PM</w:t>
      </w:r>
      <w:r w:rsidRPr="00161599">
        <w:rPr>
          <w:rFonts w:cs="Arial"/>
          <w:vertAlign w:val="subscript"/>
        </w:rPr>
        <w:t>2.5</w:t>
      </w:r>
      <w:r w:rsidRPr="00161599">
        <w:rPr>
          <w:rFonts w:cs="Arial"/>
        </w:rPr>
        <w:t xml:space="preserve"> contrast with the exposure for non-fire PM</w:t>
      </w:r>
      <w:r w:rsidR="00007048" w:rsidRPr="00161599">
        <w:rPr>
          <w:rFonts w:cs="Arial"/>
          <w:vertAlign w:val="subscript"/>
        </w:rPr>
        <w:t>2.5</w:t>
      </w:r>
      <w:r w:rsidR="00533029" w:rsidRPr="00161599">
        <w:rPr>
          <w:rFonts w:cs="Arial"/>
        </w:rPr>
        <w:t xml:space="preserve"> for some population groups</w:t>
      </w:r>
      <w:r w:rsidR="004B7C86" w:rsidRPr="00161599">
        <w:rPr>
          <w:rFonts w:cs="Arial"/>
        </w:rPr>
        <w:t>, but not others</w:t>
      </w:r>
      <w:r w:rsidR="00287547" w:rsidRPr="00161599">
        <w:rPr>
          <w:rFonts w:cs="Arial"/>
        </w:rPr>
        <w:t xml:space="preserve">. </w:t>
      </w:r>
      <w:r w:rsidR="00F57509" w:rsidRPr="00161599">
        <w:rPr>
          <w:rFonts w:cs="Arial"/>
        </w:rPr>
        <w:t>Among racial and ethnic groups, non-fire PM</w:t>
      </w:r>
      <w:r w:rsidR="00F57509" w:rsidRPr="00161599">
        <w:rPr>
          <w:rFonts w:cs="Arial"/>
          <w:vertAlign w:val="subscript"/>
        </w:rPr>
        <w:t xml:space="preserve">2.5 </w:t>
      </w:r>
      <w:r w:rsidR="00F57509" w:rsidRPr="00161599">
        <w:rPr>
          <w:rFonts w:cs="Arial"/>
        </w:rPr>
        <w:t xml:space="preserve">concentrations </w:t>
      </w:r>
      <w:proofErr w:type="gramStart"/>
      <w:r w:rsidR="00735282" w:rsidRPr="00161599">
        <w:rPr>
          <w:rFonts w:cs="Arial"/>
        </w:rPr>
        <w:t>were</w:t>
      </w:r>
      <w:proofErr w:type="gramEnd"/>
      <w:r w:rsidR="00735282" w:rsidRPr="00161599">
        <w:rPr>
          <w:rFonts w:cs="Arial"/>
        </w:rPr>
        <w:t xml:space="preserve"> highest </w:t>
      </w:r>
      <w:r w:rsidR="00F57509" w:rsidRPr="00161599">
        <w:rPr>
          <w:rFonts w:cs="Arial"/>
        </w:rPr>
        <w:t>w</w:t>
      </w:r>
      <w:r w:rsidR="00D55773" w:rsidRPr="00161599">
        <w:rPr>
          <w:rFonts w:cs="Arial"/>
        </w:rPr>
        <w:t xml:space="preserve">here Asian people live </w:t>
      </w:r>
      <w:r w:rsidR="00327A6A" w:rsidRPr="00161599">
        <w:rPr>
          <w:rFonts w:cs="Arial"/>
        </w:rPr>
        <w:t>(</w:t>
      </w:r>
      <w:r w:rsidR="00200112" w:rsidRPr="00161599">
        <w:rPr>
          <w:rFonts w:cs="Arial"/>
        </w:rPr>
        <w:t>9.3 µg/m³</w:t>
      </w:r>
      <w:r w:rsidR="00327A6A" w:rsidRPr="00161599">
        <w:rPr>
          <w:rFonts w:cs="Arial"/>
        </w:rPr>
        <w:t xml:space="preserve">) </w:t>
      </w:r>
      <w:r w:rsidR="00936479" w:rsidRPr="00161599">
        <w:rPr>
          <w:rFonts w:cs="Arial"/>
        </w:rPr>
        <w:t>but fire PM</w:t>
      </w:r>
      <w:r w:rsidR="00936479" w:rsidRPr="00161599">
        <w:rPr>
          <w:rFonts w:cs="Arial"/>
          <w:vertAlign w:val="subscript"/>
        </w:rPr>
        <w:t>2.5</w:t>
      </w:r>
      <w:r w:rsidR="00936479" w:rsidRPr="00161599">
        <w:rPr>
          <w:rFonts w:cs="Arial"/>
        </w:rPr>
        <w:t xml:space="preserve"> </w:t>
      </w:r>
      <w:r w:rsidR="007E6BD0" w:rsidRPr="00161599">
        <w:rPr>
          <w:rFonts w:cs="Arial"/>
        </w:rPr>
        <w:t>concentrations were</w:t>
      </w:r>
      <w:r w:rsidR="004B67A4" w:rsidRPr="00161599">
        <w:rPr>
          <w:rFonts w:cs="Arial"/>
        </w:rPr>
        <w:t xml:space="preserve"> lowest (0.76 µg/m³</w:t>
      </w:r>
      <w:r w:rsidR="0035232A" w:rsidRPr="00161599">
        <w:rPr>
          <w:rFonts w:cs="Arial"/>
        </w:rPr>
        <w:t>; 7.5% of total PM</w:t>
      </w:r>
      <w:r w:rsidR="0035232A" w:rsidRPr="00161599">
        <w:rPr>
          <w:rFonts w:cs="Arial"/>
          <w:vertAlign w:val="subscript"/>
        </w:rPr>
        <w:t>2.5</w:t>
      </w:r>
      <w:r w:rsidR="00DC2C11" w:rsidRPr="00161599">
        <w:rPr>
          <w:rFonts w:cs="Arial"/>
        </w:rPr>
        <w:t>; Table 1</w:t>
      </w:r>
      <w:r w:rsidR="004B67A4" w:rsidRPr="00161599">
        <w:rPr>
          <w:rFonts w:cs="Arial"/>
        </w:rPr>
        <w:t>)</w:t>
      </w:r>
      <w:r w:rsidR="0035232A" w:rsidRPr="00161599">
        <w:rPr>
          <w:rFonts w:cs="Arial"/>
        </w:rPr>
        <w:t xml:space="preserve">. </w:t>
      </w:r>
      <w:r w:rsidR="00D50BDF" w:rsidRPr="00161599">
        <w:rPr>
          <w:rFonts w:cs="Arial"/>
        </w:rPr>
        <w:t>A similar pattern existed where Hispanic people live</w:t>
      </w:r>
      <w:r w:rsidR="004C42A7" w:rsidRPr="00161599">
        <w:rPr>
          <w:rFonts w:cs="Arial"/>
        </w:rPr>
        <w:t>, and to a lesser extent, where white people live</w:t>
      </w:r>
      <w:r w:rsidR="00D50BDF" w:rsidRPr="00161599">
        <w:rPr>
          <w:rFonts w:cs="Arial"/>
        </w:rPr>
        <w:t>.</w:t>
      </w:r>
      <w:r w:rsidR="002E3128" w:rsidRPr="00161599">
        <w:rPr>
          <w:rFonts w:cs="Arial"/>
        </w:rPr>
        <w:t xml:space="preserve"> For these groups, </w:t>
      </w:r>
      <w:r w:rsidR="00AA1376" w:rsidRPr="00161599">
        <w:rPr>
          <w:rFonts w:cs="Arial"/>
        </w:rPr>
        <w:t>fire PM</w:t>
      </w:r>
      <w:r w:rsidR="00AA1376" w:rsidRPr="00161599">
        <w:rPr>
          <w:rFonts w:cs="Arial"/>
          <w:vertAlign w:val="subscript"/>
        </w:rPr>
        <w:t>2.5</w:t>
      </w:r>
      <w:r w:rsidR="00D50BDF" w:rsidRPr="00161599">
        <w:rPr>
          <w:rFonts w:cs="Arial"/>
        </w:rPr>
        <w:t xml:space="preserve"> </w:t>
      </w:r>
      <w:r w:rsidR="00AA1376" w:rsidRPr="00161599">
        <w:rPr>
          <w:rFonts w:cs="Arial"/>
        </w:rPr>
        <w:t xml:space="preserve">added to the total </w:t>
      </w:r>
      <w:r w:rsidR="00DE3A54" w:rsidRPr="00161599">
        <w:rPr>
          <w:rFonts w:cs="Arial"/>
        </w:rPr>
        <w:t>PM</w:t>
      </w:r>
      <w:r w:rsidR="00DE3A54" w:rsidRPr="00161599">
        <w:rPr>
          <w:rFonts w:cs="Arial"/>
          <w:vertAlign w:val="subscript"/>
        </w:rPr>
        <w:t>2.5</w:t>
      </w:r>
      <w:r w:rsidR="00DE3A54" w:rsidRPr="00161599">
        <w:rPr>
          <w:rFonts w:cs="Arial"/>
        </w:rPr>
        <w:t xml:space="preserve"> </w:t>
      </w:r>
      <w:r w:rsidR="002F291D" w:rsidRPr="00161599">
        <w:rPr>
          <w:rFonts w:cs="Arial"/>
        </w:rPr>
        <w:t>exposure</w:t>
      </w:r>
      <w:r w:rsidR="00DE3A54" w:rsidRPr="00161599">
        <w:rPr>
          <w:rFonts w:cs="Arial"/>
        </w:rPr>
        <w:t xml:space="preserve"> but </w:t>
      </w:r>
      <w:r w:rsidR="00600A44" w:rsidRPr="00161599">
        <w:rPr>
          <w:rFonts w:cs="Arial"/>
        </w:rPr>
        <w:t>attenuated</w:t>
      </w:r>
      <w:r w:rsidR="00DE3A54" w:rsidRPr="00161599">
        <w:rPr>
          <w:rFonts w:cs="Arial"/>
        </w:rPr>
        <w:t xml:space="preserve"> the relative </w:t>
      </w:r>
      <w:r w:rsidR="00C07557" w:rsidRPr="00161599">
        <w:rPr>
          <w:rFonts w:cs="Arial"/>
        </w:rPr>
        <w:t>burden</w:t>
      </w:r>
      <w:r w:rsidR="00DE3A54" w:rsidRPr="00161599">
        <w:rPr>
          <w:rFonts w:cs="Arial"/>
        </w:rPr>
        <w:t xml:space="preserve"> </w:t>
      </w:r>
      <w:r w:rsidR="00D916D4" w:rsidRPr="00161599">
        <w:rPr>
          <w:rFonts w:cs="Arial"/>
        </w:rPr>
        <w:t>of total PM</w:t>
      </w:r>
      <w:r w:rsidR="00D916D4" w:rsidRPr="00161599">
        <w:rPr>
          <w:rFonts w:cs="Arial"/>
          <w:vertAlign w:val="subscript"/>
        </w:rPr>
        <w:t>2.5</w:t>
      </w:r>
      <w:r w:rsidR="00D916D4" w:rsidRPr="00161599">
        <w:rPr>
          <w:rFonts w:cs="Arial"/>
        </w:rPr>
        <w:t xml:space="preserve"> </w:t>
      </w:r>
      <w:r w:rsidR="00481696" w:rsidRPr="00161599">
        <w:rPr>
          <w:rFonts w:cs="Arial"/>
        </w:rPr>
        <w:t>compared to non-fire PM</w:t>
      </w:r>
      <w:r w:rsidR="00481696" w:rsidRPr="00161599">
        <w:rPr>
          <w:rFonts w:cs="Arial"/>
          <w:vertAlign w:val="subscript"/>
        </w:rPr>
        <w:t>2.5</w:t>
      </w:r>
      <w:r w:rsidR="00481696" w:rsidRPr="00161599">
        <w:rPr>
          <w:rFonts w:cs="Arial"/>
        </w:rPr>
        <w:t xml:space="preserve"> </w:t>
      </w:r>
      <w:r w:rsidR="00D916D4" w:rsidRPr="00161599">
        <w:rPr>
          <w:rFonts w:cs="Arial"/>
        </w:rPr>
        <w:t>concentrations</w:t>
      </w:r>
      <w:r w:rsidR="00600A44" w:rsidRPr="00161599">
        <w:rPr>
          <w:rFonts w:cs="Arial"/>
        </w:rPr>
        <w:t xml:space="preserve"> (Figure 3). </w:t>
      </w:r>
      <w:r w:rsidR="006F28DE" w:rsidRPr="00161599">
        <w:rPr>
          <w:rFonts w:cs="Arial"/>
        </w:rPr>
        <w:t xml:space="preserve">Areas where Black people live </w:t>
      </w:r>
      <w:r w:rsidR="002E3128" w:rsidRPr="00161599">
        <w:rPr>
          <w:rFonts w:cs="Arial"/>
        </w:rPr>
        <w:t>were exposed to higher concentrations of both fire</w:t>
      </w:r>
      <w:r w:rsidR="007111BE" w:rsidRPr="00161599">
        <w:rPr>
          <w:rFonts w:cs="Arial"/>
        </w:rPr>
        <w:t xml:space="preserve"> </w:t>
      </w:r>
      <w:r w:rsidR="002E3128" w:rsidRPr="00161599">
        <w:rPr>
          <w:rFonts w:cs="Arial"/>
        </w:rPr>
        <w:t>PM</w:t>
      </w:r>
      <w:r w:rsidR="002E3128" w:rsidRPr="00161599">
        <w:rPr>
          <w:rFonts w:cs="Arial"/>
          <w:vertAlign w:val="subscript"/>
        </w:rPr>
        <w:t>2.5</w:t>
      </w:r>
      <w:r w:rsidR="007111BE" w:rsidRPr="00161599">
        <w:rPr>
          <w:rFonts w:cs="Arial"/>
        </w:rPr>
        <w:t xml:space="preserve"> and non-fire PM</w:t>
      </w:r>
      <w:r w:rsidR="007111BE" w:rsidRPr="00161599">
        <w:rPr>
          <w:rFonts w:cs="Arial"/>
          <w:vertAlign w:val="subscript"/>
        </w:rPr>
        <w:t>2.5</w:t>
      </w:r>
      <w:r w:rsidR="00AA7C33" w:rsidRPr="00161599">
        <w:rPr>
          <w:rFonts w:cs="Arial"/>
        </w:rPr>
        <w:t>,</w:t>
      </w:r>
      <w:r w:rsidR="004127FC" w:rsidRPr="00161599">
        <w:rPr>
          <w:rFonts w:cs="Arial"/>
        </w:rPr>
        <w:t xml:space="preserve"> and</w:t>
      </w:r>
      <w:r w:rsidR="00AA7C33" w:rsidRPr="00161599">
        <w:rPr>
          <w:rFonts w:cs="Arial"/>
        </w:rPr>
        <w:t xml:space="preserve"> as a result</w:t>
      </w:r>
      <w:r w:rsidR="00633988" w:rsidRPr="00161599">
        <w:rPr>
          <w:rFonts w:cs="Arial"/>
        </w:rPr>
        <w:t>,</w:t>
      </w:r>
      <w:r w:rsidR="004127FC" w:rsidRPr="00161599">
        <w:rPr>
          <w:rFonts w:cs="Arial"/>
        </w:rPr>
        <w:t xml:space="preserve"> total PM</w:t>
      </w:r>
      <w:r w:rsidR="004127FC" w:rsidRPr="00161599">
        <w:rPr>
          <w:rFonts w:cs="Arial"/>
          <w:vertAlign w:val="subscript"/>
        </w:rPr>
        <w:t>2.5</w:t>
      </w:r>
      <w:r w:rsidR="004127FC" w:rsidRPr="00161599">
        <w:rPr>
          <w:rFonts w:cs="Arial"/>
        </w:rPr>
        <w:t xml:space="preserve"> relative burden </w:t>
      </w:r>
      <w:r w:rsidR="00B1714A" w:rsidRPr="00161599">
        <w:rPr>
          <w:rFonts w:cs="Arial"/>
        </w:rPr>
        <w:t>wa</w:t>
      </w:r>
      <w:r w:rsidR="004127FC" w:rsidRPr="00161599">
        <w:rPr>
          <w:rFonts w:cs="Arial"/>
        </w:rPr>
        <w:t xml:space="preserve">s </w:t>
      </w:r>
      <w:r w:rsidR="00134D5D" w:rsidRPr="00161599">
        <w:rPr>
          <w:rFonts w:cs="Arial"/>
        </w:rPr>
        <w:t>higher</w:t>
      </w:r>
      <w:r w:rsidR="00AA7C33" w:rsidRPr="00161599">
        <w:rPr>
          <w:rFonts w:cs="Arial"/>
        </w:rPr>
        <w:t xml:space="preserve"> compared to that of</w:t>
      </w:r>
      <w:r w:rsidR="004127FC" w:rsidRPr="00161599">
        <w:rPr>
          <w:rFonts w:cs="Arial"/>
        </w:rPr>
        <w:t xml:space="preserve"> non-fire PM</w:t>
      </w:r>
      <w:r w:rsidR="004127FC" w:rsidRPr="00161599">
        <w:rPr>
          <w:rFonts w:cs="Arial"/>
          <w:vertAlign w:val="subscript"/>
        </w:rPr>
        <w:t>2.5</w:t>
      </w:r>
      <w:r w:rsidR="00A2152D" w:rsidRPr="00161599">
        <w:rPr>
          <w:rFonts w:cs="Arial"/>
          <w:vertAlign w:val="subscript"/>
        </w:rPr>
        <w:t xml:space="preserve"> </w:t>
      </w:r>
      <w:r w:rsidR="00A2152D" w:rsidRPr="00161599">
        <w:rPr>
          <w:rFonts w:cs="Arial"/>
        </w:rPr>
        <w:t>(Figure 3)</w:t>
      </w:r>
      <w:r w:rsidR="004127FC" w:rsidRPr="00161599">
        <w:rPr>
          <w:rFonts w:cs="Arial"/>
        </w:rPr>
        <w:t>.</w:t>
      </w:r>
      <w:r w:rsidR="001D01EC" w:rsidRPr="00161599">
        <w:rPr>
          <w:rFonts w:cs="Arial"/>
        </w:rPr>
        <w:t xml:space="preserve"> </w:t>
      </w:r>
    </w:p>
    <w:p w14:paraId="3873B51A" w14:textId="6D82E10A" w:rsidR="004B0D70" w:rsidRPr="00161599" w:rsidRDefault="00E97AC8" w:rsidP="009E2E64">
      <w:pPr>
        <w:rPr>
          <w:rFonts w:cs="Arial"/>
        </w:rPr>
      </w:pPr>
      <w:r w:rsidRPr="00161599">
        <w:rPr>
          <w:rFonts w:cs="Arial"/>
          <w:noProof/>
        </w:rPr>
        <w:lastRenderedPageBreak/>
        <w:drawing>
          <wp:inline distT="0" distB="0" distL="0" distR="0" wp14:anchorId="1F8BB7B5" wp14:editId="41143259">
            <wp:extent cx="5943600" cy="49326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4932680"/>
                    </a:xfrm>
                    <a:prstGeom prst="rect">
                      <a:avLst/>
                    </a:prstGeom>
                  </pic:spPr>
                </pic:pic>
              </a:graphicData>
            </a:graphic>
          </wp:inline>
        </w:drawing>
      </w:r>
    </w:p>
    <w:p w14:paraId="2F01B28C" w14:textId="6D1C9545" w:rsidR="004B0D70" w:rsidRPr="00E95132" w:rsidRDefault="004B0D70" w:rsidP="00035B4F">
      <w:pPr>
        <w:spacing w:line="240" w:lineRule="auto"/>
        <w:rPr>
          <w:rFonts w:cs="Arial"/>
        </w:rPr>
      </w:pPr>
      <w:r w:rsidRPr="00161599">
        <w:rPr>
          <w:rFonts w:cs="Arial"/>
          <w:b/>
          <w:bCs/>
        </w:rPr>
        <w:t xml:space="preserve">Figure 3. </w:t>
      </w:r>
      <w:r w:rsidRPr="00161599">
        <w:rPr>
          <w:rFonts w:cs="Arial"/>
        </w:rPr>
        <w:t>Relative burden of total (CMAQ Total), wildland fire (CMAQ Fire), non-fire (CMAQ No Fire) PM</w:t>
      </w:r>
      <w:r w:rsidRPr="00161599">
        <w:rPr>
          <w:rFonts w:cs="Arial"/>
          <w:vertAlign w:val="subscript"/>
        </w:rPr>
        <w:t>2.5</w:t>
      </w:r>
      <w:r w:rsidRPr="00161599">
        <w:rPr>
          <w:rFonts w:cs="Arial"/>
        </w:rPr>
        <w:t xml:space="preserve"> concentrations by Rural-Urban Commuting Area (RUCA) urbanicity classifications, race and ethnicity, language spoken at home, and per-capita income quintile.</w:t>
      </w:r>
      <w:r w:rsidR="0035133E" w:rsidRPr="00E95132">
        <w:rPr>
          <w:rStyle w:val="FootnoteReference"/>
          <w:rFonts w:cs="Arial"/>
        </w:rPr>
        <w:footnoteReference w:id="3"/>
      </w:r>
    </w:p>
    <w:p w14:paraId="7950F34C" w14:textId="5673A1B9" w:rsidR="004D6847" w:rsidRPr="00161599" w:rsidRDefault="00777F06">
      <w:pPr>
        <w:ind w:firstLine="720"/>
        <w:rPr>
          <w:rFonts w:cs="Arial"/>
          <w:noProof/>
        </w:rPr>
      </w:pPr>
      <w:r w:rsidRPr="00161599">
        <w:rPr>
          <w:rFonts w:cs="Arial"/>
        </w:rPr>
        <w:t>Comparing the demographic</w:t>
      </w:r>
      <w:r w:rsidR="00A466B4" w:rsidRPr="00161599">
        <w:rPr>
          <w:rFonts w:cs="Arial"/>
        </w:rPr>
        <w:t xml:space="preserve"> characteristics</w:t>
      </w:r>
      <w:r w:rsidRPr="00161599">
        <w:rPr>
          <w:rFonts w:cs="Arial"/>
        </w:rPr>
        <w:t xml:space="preserve"> of census tracts with greater than the overall population</w:t>
      </w:r>
      <w:r w:rsidR="00A466B4" w:rsidRPr="00161599">
        <w:rPr>
          <w:rFonts w:cs="Arial"/>
        </w:rPr>
        <w:t>-</w:t>
      </w:r>
      <w:r w:rsidRPr="00161599">
        <w:rPr>
          <w:rFonts w:cs="Arial"/>
        </w:rPr>
        <w:t>weighted mean concentration of 9.6 µg/m³ to those with mean concentrations below that threshold, Native American people comprised a larger percent of the population in areas with high fire PM</w:t>
      </w:r>
      <w:r w:rsidRPr="00161599">
        <w:rPr>
          <w:rFonts w:cs="Arial"/>
          <w:vertAlign w:val="subscript"/>
        </w:rPr>
        <w:t>2.5</w:t>
      </w:r>
      <w:r w:rsidRPr="00161599">
        <w:rPr>
          <w:rFonts w:cs="Arial"/>
        </w:rPr>
        <w:t xml:space="preserve"> (0.9%) compared to areas with high no</w:t>
      </w:r>
      <w:r w:rsidR="00AC3BFA" w:rsidRPr="00161599">
        <w:rPr>
          <w:rFonts w:cs="Arial"/>
        </w:rPr>
        <w:t>n-</w:t>
      </w:r>
      <w:r w:rsidRPr="00161599">
        <w:rPr>
          <w:rFonts w:cs="Arial"/>
        </w:rPr>
        <w:t>fire PM</w:t>
      </w:r>
      <w:r w:rsidRPr="00161599">
        <w:rPr>
          <w:rFonts w:cs="Arial"/>
          <w:vertAlign w:val="subscript"/>
        </w:rPr>
        <w:t>2.5</w:t>
      </w:r>
      <w:r w:rsidRPr="00161599">
        <w:rPr>
          <w:rFonts w:cs="Arial"/>
        </w:rPr>
        <w:t xml:space="preserve"> (0.3%</w:t>
      </w:r>
      <w:r w:rsidR="00BA1799" w:rsidRPr="00161599">
        <w:rPr>
          <w:rFonts w:cs="Arial"/>
        </w:rPr>
        <w:t>; Table S2</w:t>
      </w:r>
      <w:r w:rsidRPr="00161599">
        <w:rPr>
          <w:rFonts w:cs="Arial"/>
        </w:rPr>
        <w:t>).</w:t>
      </w:r>
      <w:r w:rsidR="00D74C55" w:rsidRPr="00161599">
        <w:rPr>
          <w:rFonts w:cs="Arial"/>
        </w:rPr>
        <w:t xml:space="preserve"> People living in areas with both high fire PM</w:t>
      </w:r>
      <w:r w:rsidR="00D74C55" w:rsidRPr="00161599">
        <w:rPr>
          <w:rFonts w:cs="Arial"/>
          <w:vertAlign w:val="subscript"/>
        </w:rPr>
        <w:t>2.5</w:t>
      </w:r>
      <w:r w:rsidR="00D74C55" w:rsidRPr="00161599">
        <w:rPr>
          <w:rFonts w:cs="Arial"/>
        </w:rPr>
        <w:t xml:space="preserve"> and non-fire PM</w:t>
      </w:r>
      <w:r w:rsidR="00D74C55" w:rsidRPr="00161599">
        <w:rPr>
          <w:rFonts w:cs="Arial"/>
          <w:vertAlign w:val="subscript"/>
        </w:rPr>
        <w:t>2.5</w:t>
      </w:r>
      <w:r w:rsidR="00D74C55" w:rsidRPr="00161599">
        <w:rPr>
          <w:rFonts w:cs="Arial"/>
        </w:rPr>
        <w:t xml:space="preserve"> are concentrated in the southeast, where 48.7% of the population lives in areas with both high non-fire PM</w:t>
      </w:r>
      <w:r w:rsidR="00D74C55" w:rsidRPr="00161599">
        <w:rPr>
          <w:rFonts w:cs="Arial"/>
          <w:vertAlign w:val="subscript"/>
        </w:rPr>
        <w:t>2.5</w:t>
      </w:r>
      <w:r w:rsidR="00D74C55" w:rsidRPr="00161599">
        <w:rPr>
          <w:rFonts w:cs="Arial"/>
        </w:rPr>
        <w:t xml:space="preserve"> and fire PM</w:t>
      </w:r>
      <w:r w:rsidR="00D74C55" w:rsidRPr="00161599">
        <w:rPr>
          <w:rFonts w:cs="Arial"/>
          <w:vertAlign w:val="subscript"/>
        </w:rPr>
        <w:t>2.5</w:t>
      </w:r>
      <w:r w:rsidR="00D74C55" w:rsidRPr="00161599">
        <w:rPr>
          <w:rFonts w:cs="Arial"/>
        </w:rPr>
        <w:t xml:space="preserve">, versus 22.3% or less of the population in other </w:t>
      </w:r>
      <w:r w:rsidR="00D74C55" w:rsidRPr="00161599">
        <w:rPr>
          <w:rFonts w:cs="Arial"/>
        </w:rPr>
        <w:lastRenderedPageBreak/>
        <w:t xml:space="preserve">regions (Table S2; Figure 4). </w:t>
      </w:r>
      <w:r w:rsidRPr="00161599">
        <w:rPr>
          <w:rFonts w:cs="Arial"/>
        </w:rPr>
        <w:t>Areas with both high non-fire PM</w:t>
      </w:r>
      <w:r w:rsidRPr="00161599">
        <w:rPr>
          <w:rFonts w:cs="Arial"/>
          <w:vertAlign w:val="subscript"/>
        </w:rPr>
        <w:t>2.5</w:t>
      </w:r>
      <w:r w:rsidRPr="00161599">
        <w:rPr>
          <w:rFonts w:cs="Arial"/>
        </w:rPr>
        <w:t xml:space="preserve"> and fire PM</w:t>
      </w:r>
      <w:r w:rsidRPr="00161599">
        <w:rPr>
          <w:rFonts w:cs="Arial"/>
          <w:vertAlign w:val="subscript"/>
        </w:rPr>
        <w:t>2.5</w:t>
      </w:r>
      <w:r w:rsidRPr="00161599">
        <w:rPr>
          <w:rFonts w:cs="Arial"/>
        </w:rPr>
        <w:t xml:space="preserve"> had fewer white people</w:t>
      </w:r>
      <w:r w:rsidR="00F018F8" w:rsidRPr="00161599">
        <w:rPr>
          <w:rFonts w:cs="Arial"/>
        </w:rPr>
        <w:t xml:space="preserve"> (</w:t>
      </w:r>
      <w:r w:rsidR="008A6DC9" w:rsidRPr="00161599">
        <w:rPr>
          <w:rFonts w:cs="Arial"/>
        </w:rPr>
        <w:t xml:space="preserve">59% </w:t>
      </w:r>
      <w:r w:rsidR="009E3BB1" w:rsidRPr="00161599">
        <w:rPr>
          <w:rFonts w:cs="Arial"/>
        </w:rPr>
        <w:t>of the population</w:t>
      </w:r>
      <w:r w:rsidR="008A6DC9" w:rsidRPr="00161599">
        <w:rPr>
          <w:rFonts w:cs="Arial"/>
        </w:rPr>
        <w:t>, compared to 64% overall</w:t>
      </w:r>
      <w:r w:rsidR="00F018F8" w:rsidRPr="00161599">
        <w:rPr>
          <w:rFonts w:cs="Arial"/>
        </w:rPr>
        <w:t>)</w:t>
      </w:r>
      <w:r w:rsidRPr="00161599">
        <w:rPr>
          <w:rFonts w:cs="Arial"/>
        </w:rPr>
        <w:t xml:space="preserve"> </w:t>
      </w:r>
      <w:r w:rsidR="00E54B50">
        <w:rPr>
          <w:rFonts w:cs="Arial"/>
        </w:rPr>
        <w:t>and</w:t>
      </w:r>
      <w:r w:rsidR="00E54B50" w:rsidRPr="00161599">
        <w:rPr>
          <w:rFonts w:cs="Arial"/>
        </w:rPr>
        <w:t xml:space="preserve"> </w:t>
      </w:r>
      <w:r w:rsidRPr="00161599">
        <w:rPr>
          <w:rFonts w:cs="Arial"/>
        </w:rPr>
        <w:t xml:space="preserve">more Black, Hispanic, and Asian people than the overall population. </w:t>
      </w:r>
      <w:r w:rsidR="00D42FED" w:rsidRPr="00161599">
        <w:rPr>
          <w:rFonts w:cs="Arial"/>
        </w:rPr>
        <w:t xml:space="preserve">These areas </w:t>
      </w:r>
      <w:r w:rsidR="00B5430E" w:rsidRPr="00161599">
        <w:rPr>
          <w:rFonts w:cs="Arial"/>
        </w:rPr>
        <w:t>had lower per-capita income, as well (Table S2; Figure 4).</w:t>
      </w:r>
    </w:p>
    <w:p w14:paraId="1CD86AFA" w14:textId="1D8BB656" w:rsidR="00830722" w:rsidRPr="00161599" w:rsidRDefault="004D6847" w:rsidP="009E2E64">
      <w:pPr>
        <w:rPr>
          <w:rFonts w:cs="Arial"/>
        </w:rPr>
      </w:pPr>
      <w:r w:rsidRPr="00161599">
        <w:rPr>
          <w:rFonts w:cs="Arial"/>
          <w:noProof/>
        </w:rPr>
        <w:drawing>
          <wp:inline distT="0" distB="0" distL="0" distR="0" wp14:anchorId="6213435B" wp14:editId="4EC2809A">
            <wp:extent cx="5942993" cy="1572768"/>
            <wp:effectExtent l="0" t="0" r="63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32985" b="40551"/>
                    <a:stretch/>
                  </pic:blipFill>
                  <pic:spPr bwMode="auto">
                    <a:xfrm>
                      <a:off x="0" y="0"/>
                      <a:ext cx="5943600" cy="1572929"/>
                    </a:xfrm>
                    <a:prstGeom prst="rect">
                      <a:avLst/>
                    </a:prstGeom>
                    <a:noFill/>
                    <a:ln>
                      <a:noFill/>
                    </a:ln>
                    <a:extLst>
                      <a:ext uri="{53640926-AAD7-44D8-BBD7-CCE9431645EC}">
                        <a14:shadowObscured xmlns:a14="http://schemas.microsoft.com/office/drawing/2010/main"/>
                      </a:ext>
                    </a:extLst>
                  </pic:spPr>
                </pic:pic>
              </a:graphicData>
            </a:graphic>
          </wp:inline>
        </w:drawing>
      </w:r>
    </w:p>
    <w:p w14:paraId="358CC03A" w14:textId="7C97750B" w:rsidR="00830722" w:rsidRPr="00161599" w:rsidRDefault="00E42AEA" w:rsidP="001D719C">
      <w:pPr>
        <w:spacing w:line="240" w:lineRule="auto"/>
        <w:rPr>
          <w:rFonts w:cs="Arial"/>
        </w:rPr>
      </w:pPr>
      <w:r w:rsidRPr="00161599">
        <w:rPr>
          <w:rFonts w:cs="Arial"/>
          <w:b/>
          <w:bCs/>
        </w:rPr>
        <w:t>Figure 4</w:t>
      </w:r>
      <w:r w:rsidR="00830722" w:rsidRPr="00161599">
        <w:rPr>
          <w:rFonts w:cs="Arial"/>
          <w:b/>
          <w:bCs/>
        </w:rPr>
        <w:t xml:space="preserve">. </w:t>
      </w:r>
      <w:r w:rsidR="007C7F13" w:rsidRPr="00161599">
        <w:rPr>
          <w:rFonts w:cs="Arial"/>
        </w:rPr>
        <w:t>Locations of C</w:t>
      </w:r>
      <w:r w:rsidR="00830722" w:rsidRPr="00161599">
        <w:rPr>
          <w:rFonts w:cs="Arial"/>
        </w:rPr>
        <w:t xml:space="preserve">ensus tracts with greater than </w:t>
      </w:r>
      <w:r w:rsidR="00897D15" w:rsidRPr="00161599">
        <w:rPr>
          <w:rFonts w:cs="Arial"/>
        </w:rPr>
        <w:t>the annual average</w:t>
      </w:r>
      <w:r w:rsidR="00830722" w:rsidRPr="00161599">
        <w:rPr>
          <w:rFonts w:cs="Arial"/>
        </w:rPr>
        <w:t xml:space="preserve"> population</w:t>
      </w:r>
      <w:r w:rsidR="00897D15" w:rsidRPr="00161599">
        <w:rPr>
          <w:rFonts w:cs="Arial"/>
        </w:rPr>
        <w:t>-</w:t>
      </w:r>
      <w:r w:rsidR="00830722" w:rsidRPr="00161599">
        <w:rPr>
          <w:rFonts w:cs="Arial"/>
        </w:rPr>
        <w:t xml:space="preserve">weighted mean </w:t>
      </w:r>
      <w:r w:rsidR="00897D15" w:rsidRPr="00161599">
        <w:rPr>
          <w:rFonts w:cs="Arial"/>
        </w:rPr>
        <w:t>(2007</w:t>
      </w:r>
      <w:r w:rsidR="00FF0D6D" w:rsidRPr="00161599">
        <w:rPr>
          <w:rFonts w:cs="Arial"/>
        </w:rPr>
        <w:t xml:space="preserve"> to</w:t>
      </w:r>
      <w:r w:rsidR="000F4361" w:rsidRPr="00161599">
        <w:rPr>
          <w:rFonts w:cs="Arial"/>
        </w:rPr>
        <w:t xml:space="preserve"> </w:t>
      </w:r>
      <w:r w:rsidR="00897D15" w:rsidRPr="00161599">
        <w:rPr>
          <w:rFonts w:cs="Arial"/>
        </w:rPr>
        <w:t>2018)</w:t>
      </w:r>
      <w:r w:rsidR="00830722" w:rsidRPr="00161599">
        <w:rPr>
          <w:rFonts w:cs="Arial"/>
        </w:rPr>
        <w:t xml:space="preserve"> no</w:t>
      </w:r>
      <w:r w:rsidR="007C7F13" w:rsidRPr="00161599">
        <w:rPr>
          <w:rFonts w:cs="Arial"/>
        </w:rPr>
        <w:t>n-</w:t>
      </w:r>
      <w:r w:rsidR="00830722" w:rsidRPr="00161599">
        <w:rPr>
          <w:rFonts w:cs="Arial"/>
        </w:rPr>
        <w:t>fire PM</w:t>
      </w:r>
      <w:r w:rsidR="00830722" w:rsidRPr="00161599">
        <w:rPr>
          <w:rFonts w:cs="Arial"/>
          <w:vertAlign w:val="subscript"/>
        </w:rPr>
        <w:t>2.5</w:t>
      </w:r>
      <w:r w:rsidR="004B3840" w:rsidRPr="00161599">
        <w:rPr>
          <w:rFonts w:cs="Arial"/>
          <w:vertAlign w:val="subscript"/>
        </w:rPr>
        <w:t xml:space="preserve"> </w:t>
      </w:r>
      <w:r w:rsidR="004B3840" w:rsidRPr="00161599">
        <w:rPr>
          <w:rFonts w:cs="Arial"/>
        </w:rPr>
        <w:t>(8.7 µg/m³)</w:t>
      </w:r>
      <w:r w:rsidR="00887418">
        <w:rPr>
          <w:rFonts w:cs="Arial"/>
          <w:vertAlign w:val="subscript"/>
        </w:rPr>
        <w:t>,</w:t>
      </w:r>
      <w:r w:rsidR="00830722" w:rsidRPr="00161599">
        <w:rPr>
          <w:rFonts w:cs="Arial"/>
        </w:rPr>
        <w:t xml:space="preserve"> fire PM</w:t>
      </w:r>
      <w:r w:rsidR="00830722" w:rsidRPr="00161599">
        <w:rPr>
          <w:rFonts w:cs="Arial"/>
          <w:vertAlign w:val="subscript"/>
        </w:rPr>
        <w:t>2.5</w:t>
      </w:r>
      <w:r w:rsidR="004B3840" w:rsidRPr="00161599">
        <w:rPr>
          <w:rFonts w:cs="Arial"/>
          <w:vertAlign w:val="subscript"/>
        </w:rPr>
        <w:t xml:space="preserve"> </w:t>
      </w:r>
      <w:r w:rsidR="00B860BA" w:rsidRPr="00161599">
        <w:rPr>
          <w:rFonts w:cs="Arial"/>
        </w:rPr>
        <w:t>(</w:t>
      </w:r>
      <w:r w:rsidR="004B3840" w:rsidRPr="00161599">
        <w:rPr>
          <w:rFonts w:cs="Arial"/>
        </w:rPr>
        <w:t>0.88 µg/m³</w:t>
      </w:r>
      <w:r w:rsidR="00B860BA" w:rsidRPr="00161599">
        <w:rPr>
          <w:rFonts w:cs="Arial"/>
        </w:rPr>
        <w:t>)</w:t>
      </w:r>
      <w:r w:rsidR="00830722" w:rsidRPr="00161599">
        <w:rPr>
          <w:rFonts w:cs="Arial"/>
        </w:rPr>
        <w:t xml:space="preserve">, and </w:t>
      </w:r>
      <w:r w:rsidR="00B860BA" w:rsidRPr="00161599">
        <w:rPr>
          <w:rFonts w:cs="Arial"/>
        </w:rPr>
        <w:t xml:space="preserve">where </w:t>
      </w:r>
      <w:r w:rsidR="00830722" w:rsidRPr="00161599">
        <w:rPr>
          <w:rFonts w:cs="Arial"/>
        </w:rPr>
        <w:t>both fire and no</w:t>
      </w:r>
      <w:r w:rsidR="00AC3BFA" w:rsidRPr="00161599">
        <w:rPr>
          <w:rFonts w:cs="Arial"/>
        </w:rPr>
        <w:t>n-</w:t>
      </w:r>
      <w:r w:rsidR="00830722" w:rsidRPr="00161599">
        <w:rPr>
          <w:rFonts w:cs="Arial"/>
        </w:rPr>
        <w:t>fire PM</w:t>
      </w:r>
      <w:r w:rsidR="00830722" w:rsidRPr="00161599">
        <w:rPr>
          <w:rFonts w:cs="Arial"/>
          <w:vertAlign w:val="subscript"/>
        </w:rPr>
        <w:t>2.5</w:t>
      </w:r>
      <w:r w:rsidR="0011220F" w:rsidRPr="00161599">
        <w:rPr>
          <w:rFonts w:cs="Arial"/>
        </w:rPr>
        <w:t xml:space="preserve"> </w:t>
      </w:r>
      <w:r w:rsidR="00B860BA" w:rsidRPr="00161599">
        <w:rPr>
          <w:rFonts w:cs="Arial"/>
        </w:rPr>
        <w:t>exceed the</w:t>
      </w:r>
      <w:r w:rsidR="007E292A" w:rsidRPr="00161599">
        <w:rPr>
          <w:rFonts w:cs="Arial"/>
        </w:rPr>
        <w:t>ir respective</w:t>
      </w:r>
      <w:r w:rsidR="00B860BA" w:rsidRPr="00161599">
        <w:rPr>
          <w:rFonts w:cs="Arial"/>
        </w:rPr>
        <w:t xml:space="preserve"> </w:t>
      </w:r>
      <w:r w:rsidR="007E292A" w:rsidRPr="00161599">
        <w:rPr>
          <w:rFonts w:cs="Arial"/>
        </w:rPr>
        <w:t>mean</w:t>
      </w:r>
      <w:r w:rsidR="00897D15" w:rsidRPr="00161599">
        <w:rPr>
          <w:rFonts w:cs="Arial"/>
        </w:rPr>
        <w:t xml:space="preserve"> concentrations</w:t>
      </w:r>
      <w:r w:rsidR="00830722" w:rsidRPr="00161599">
        <w:rPr>
          <w:rFonts w:cs="Arial"/>
        </w:rPr>
        <w:t>.</w:t>
      </w:r>
    </w:p>
    <w:p w14:paraId="543CBC66" w14:textId="5F073B84" w:rsidR="004B0D70" w:rsidRPr="00161599" w:rsidRDefault="00F87C71" w:rsidP="009E2E64">
      <w:pPr>
        <w:ind w:firstLine="720"/>
        <w:rPr>
          <w:rFonts w:cs="Arial"/>
        </w:rPr>
      </w:pPr>
      <w:r w:rsidRPr="00161599">
        <w:rPr>
          <w:rFonts w:cs="Arial"/>
        </w:rPr>
        <w:t>The racial and ethnic groups most exposed to fire PM</w:t>
      </w:r>
      <w:r w:rsidRPr="00161599">
        <w:rPr>
          <w:rFonts w:cs="Arial"/>
          <w:vertAlign w:val="subscript"/>
        </w:rPr>
        <w:t>2.5</w:t>
      </w:r>
      <w:r w:rsidRPr="00161599">
        <w:rPr>
          <w:rFonts w:cs="Arial"/>
        </w:rPr>
        <w:t xml:space="preserve"> </w:t>
      </w:r>
      <w:r w:rsidR="001574FB" w:rsidRPr="00161599">
        <w:rPr>
          <w:rFonts w:cs="Arial"/>
        </w:rPr>
        <w:t xml:space="preserve">varied year-to-year, and </w:t>
      </w:r>
      <w:r w:rsidR="00AD5F41" w:rsidRPr="00161599">
        <w:rPr>
          <w:rFonts w:cs="Arial"/>
        </w:rPr>
        <w:t>the</w:t>
      </w:r>
      <w:r w:rsidR="002A479D" w:rsidRPr="00161599">
        <w:rPr>
          <w:rFonts w:cs="Arial"/>
        </w:rPr>
        <w:t>ir</w:t>
      </w:r>
      <w:r w:rsidR="00AD5F41" w:rsidRPr="00161599">
        <w:rPr>
          <w:rFonts w:cs="Arial"/>
        </w:rPr>
        <w:t xml:space="preserve"> rank orde</w:t>
      </w:r>
      <w:r w:rsidR="002A479D" w:rsidRPr="00161599">
        <w:rPr>
          <w:rFonts w:cs="Arial"/>
        </w:rPr>
        <w:t>r changed</w:t>
      </w:r>
      <w:r w:rsidR="00F32FC8" w:rsidRPr="00161599">
        <w:rPr>
          <w:rFonts w:cs="Arial"/>
        </w:rPr>
        <w:t xml:space="preserve"> between earlier and later years studied</w:t>
      </w:r>
      <w:r w:rsidRPr="00161599">
        <w:rPr>
          <w:rFonts w:cs="Arial"/>
        </w:rPr>
        <w:t xml:space="preserve">. Black people </w:t>
      </w:r>
      <w:r w:rsidR="00223B7D" w:rsidRPr="00161599">
        <w:rPr>
          <w:rFonts w:cs="Arial"/>
        </w:rPr>
        <w:t>live</w:t>
      </w:r>
      <w:r w:rsidR="00447445" w:rsidRPr="00161599">
        <w:rPr>
          <w:rFonts w:cs="Arial"/>
        </w:rPr>
        <w:t xml:space="preserve"> in </w:t>
      </w:r>
      <w:r w:rsidR="007718F5" w:rsidRPr="00161599">
        <w:rPr>
          <w:rFonts w:cs="Arial"/>
        </w:rPr>
        <w:t>places</w:t>
      </w:r>
      <w:r w:rsidR="00447445" w:rsidRPr="00161599">
        <w:rPr>
          <w:rFonts w:cs="Arial"/>
        </w:rPr>
        <w:t xml:space="preserve"> with the highest</w:t>
      </w:r>
      <w:r w:rsidR="00B82C09" w:rsidRPr="00161599">
        <w:rPr>
          <w:rFonts w:cs="Arial"/>
        </w:rPr>
        <w:t xml:space="preserve"> fire PM</w:t>
      </w:r>
      <w:r w:rsidR="00B82C09" w:rsidRPr="00161599">
        <w:rPr>
          <w:rFonts w:cs="Arial"/>
          <w:vertAlign w:val="subscript"/>
        </w:rPr>
        <w:t>2.5</w:t>
      </w:r>
      <w:r w:rsidR="00447445" w:rsidRPr="00161599">
        <w:rPr>
          <w:rFonts w:cs="Arial"/>
        </w:rPr>
        <w:t xml:space="preserve"> concentrations</w:t>
      </w:r>
      <w:r w:rsidRPr="00161599">
        <w:rPr>
          <w:rFonts w:cs="Arial"/>
        </w:rPr>
        <w:t xml:space="preserve"> in 2007 to 2008 and the least </w:t>
      </w:r>
      <w:r w:rsidR="00447445" w:rsidRPr="00161599">
        <w:rPr>
          <w:rFonts w:cs="Arial"/>
        </w:rPr>
        <w:t>conc</w:t>
      </w:r>
      <w:r w:rsidR="007718F5" w:rsidRPr="00161599">
        <w:rPr>
          <w:rFonts w:cs="Arial"/>
        </w:rPr>
        <w:t>entrations</w:t>
      </w:r>
      <w:r w:rsidR="00447445" w:rsidRPr="00161599">
        <w:rPr>
          <w:rFonts w:cs="Arial"/>
        </w:rPr>
        <w:t xml:space="preserve"> </w:t>
      </w:r>
      <w:r w:rsidRPr="00161599">
        <w:rPr>
          <w:rFonts w:cs="Arial"/>
        </w:rPr>
        <w:t>in 2016 to 2018 (</w:t>
      </w:r>
      <w:r w:rsidR="00E42AEA" w:rsidRPr="00161599">
        <w:rPr>
          <w:rFonts w:cs="Arial"/>
        </w:rPr>
        <w:t>Figure 5</w:t>
      </w:r>
      <w:r w:rsidRPr="00161599">
        <w:rPr>
          <w:rFonts w:cs="Arial"/>
        </w:rPr>
        <w:t xml:space="preserve">). This coincided with decreasing southeast </w:t>
      </w:r>
      <w:r w:rsidR="00E413CA" w:rsidRPr="00161599">
        <w:rPr>
          <w:rFonts w:cs="Arial"/>
        </w:rPr>
        <w:t xml:space="preserve">concentrations </w:t>
      </w:r>
      <w:r w:rsidRPr="00161599">
        <w:rPr>
          <w:rFonts w:cs="Arial"/>
        </w:rPr>
        <w:t>and increasing western fire PM</w:t>
      </w:r>
      <w:r w:rsidRPr="00161599">
        <w:rPr>
          <w:rFonts w:cs="Arial"/>
          <w:vertAlign w:val="subscript"/>
        </w:rPr>
        <w:t>2.5</w:t>
      </w:r>
      <w:r w:rsidRPr="00161599">
        <w:rPr>
          <w:rFonts w:cs="Arial"/>
        </w:rPr>
        <w:t xml:space="preserve"> </w:t>
      </w:r>
      <w:r w:rsidR="00E413CA" w:rsidRPr="00161599">
        <w:rPr>
          <w:rFonts w:cs="Arial"/>
        </w:rPr>
        <w:t xml:space="preserve">concentrations </w:t>
      </w:r>
      <w:r w:rsidRPr="00161599">
        <w:rPr>
          <w:rFonts w:cs="Arial"/>
        </w:rPr>
        <w:t xml:space="preserve">(Figure S7). </w:t>
      </w:r>
      <w:r w:rsidR="005B7B9C" w:rsidRPr="00161599">
        <w:rPr>
          <w:rFonts w:cs="Arial"/>
        </w:rPr>
        <w:t>Native American</w:t>
      </w:r>
      <w:r w:rsidRPr="00161599">
        <w:rPr>
          <w:rFonts w:cs="Arial"/>
        </w:rPr>
        <w:t xml:space="preserve"> people </w:t>
      </w:r>
      <w:r w:rsidR="00223B7D" w:rsidRPr="00161599">
        <w:rPr>
          <w:rFonts w:cs="Arial"/>
        </w:rPr>
        <w:t>live</w:t>
      </w:r>
      <w:r w:rsidR="00572465" w:rsidRPr="00161599">
        <w:rPr>
          <w:rFonts w:cs="Arial"/>
        </w:rPr>
        <w:t xml:space="preserve"> in locations that experience</w:t>
      </w:r>
      <w:r w:rsidRPr="00161599">
        <w:rPr>
          <w:rFonts w:cs="Arial"/>
        </w:rPr>
        <w:t xml:space="preserve"> the least non-fire PM</w:t>
      </w:r>
      <w:r w:rsidRPr="00161599">
        <w:rPr>
          <w:rFonts w:cs="Arial"/>
          <w:vertAlign w:val="subscript"/>
        </w:rPr>
        <w:t>2.5</w:t>
      </w:r>
      <w:r w:rsidRPr="00161599">
        <w:rPr>
          <w:rFonts w:cs="Arial"/>
        </w:rPr>
        <w:t xml:space="preserve"> </w:t>
      </w:r>
      <w:r w:rsidR="00EE1652" w:rsidRPr="00161599">
        <w:rPr>
          <w:rFonts w:cs="Arial"/>
        </w:rPr>
        <w:t xml:space="preserve">concentrations </w:t>
      </w:r>
      <w:r w:rsidRPr="00161599">
        <w:rPr>
          <w:rFonts w:cs="Arial"/>
        </w:rPr>
        <w:t>and often the highest annual mean fire PM</w:t>
      </w:r>
      <w:r w:rsidRPr="00161599">
        <w:rPr>
          <w:rFonts w:cs="Arial"/>
          <w:vertAlign w:val="subscript"/>
        </w:rPr>
        <w:t>2.5</w:t>
      </w:r>
      <w:r w:rsidRPr="00161599">
        <w:rPr>
          <w:rFonts w:cs="Arial"/>
        </w:rPr>
        <w:t xml:space="preserve"> concentrations. In contrast, Asian people </w:t>
      </w:r>
      <w:r w:rsidR="00223B7D" w:rsidRPr="00161599">
        <w:rPr>
          <w:rFonts w:cs="Arial"/>
        </w:rPr>
        <w:t>live</w:t>
      </w:r>
      <w:r w:rsidR="00E413CA" w:rsidRPr="00161599">
        <w:rPr>
          <w:rFonts w:cs="Arial"/>
        </w:rPr>
        <w:t xml:space="preserve"> in areas with </w:t>
      </w:r>
      <w:r w:rsidRPr="00161599">
        <w:rPr>
          <w:rFonts w:cs="Arial"/>
        </w:rPr>
        <w:t xml:space="preserve">the </w:t>
      </w:r>
      <w:r w:rsidR="00E413CA" w:rsidRPr="00161599">
        <w:rPr>
          <w:rFonts w:cs="Arial"/>
        </w:rPr>
        <w:t xml:space="preserve">highest </w:t>
      </w:r>
      <w:r w:rsidRPr="00161599">
        <w:rPr>
          <w:rFonts w:cs="Arial"/>
        </w:rPr>
        <w:t>non-fire PM</w:t>
      </w:r>
      <w:r w:rsidRPr="00161599">
        <w:rPr>
          <w:rFonts w:cs="Arial"/>
          <w:vertAlign w:val="subscript"/>
        </w:rPr>
        <w:t>2.5</w:t>
      </w:r>
      <w:r w:rsidRPr="00161599">
        <w:rPr>
          <w:rFonts w:cs="Arial"/>
        </w:rPr>
        <w:t xml:space="preserve"> and the least fire PM</w:t>
      </w:r>
      <w:r w:rsidRPr="00161599">
        <w:rPr>
          <w:rFonts w:cs="Arial"/>
          <w:vertAlign w:val="subscript"/>
        </w:rPr>
        <w:t>2.5</w:t>
      </w:r>
      <w:r w:rsidRPr="00161599">
        <w:rPr>
          <w:rFonts w:cs="Arial"/>
        </w:rPr>
        <w:t xml:space="preserve"> in most years, although </w:t>
      </w:r>
      <w:r w:rsidR="00E7796D" w:rsidRPr="00161599">
        <w:rPr>
          <w:rFonts w:cs="Arial"/>
        </w:rPr>
        <w:t xml:space="preserve">concentrations where </w:t>
      </w:r>
      <w:r w:rsidRPr="00161599">
        <w:rPr>
          <w:rFonts w:cs="Arial"/>
        </w:rPr>
        <w:t>Asian</w:t>
      </w:r>
      <w:r w:rsidR="00E7796D" w:rsidRPr="00161599">
        <w:rPr>
          <w:rFonts w:cs="Arial"/>
        </w:rPr>
        <w:t xml:space="preserve"> people </w:t>
      </w:r>
      <w:r w:rsidR="00223B7D" w:rsidRPr="00161599">
        <w:rPr>
          <w:rFonts w:cs="Arial"/>
        </w:rPr>
        <w:t>live</w:t>
      </w:r>
      <w:r w:rsidRPr="00161599">
        <w:rPr>
          <w:rFonts w:cs="Arial"/>
        </w:rPr>
        <w:t xml:space="preserve"> notably increased in 2017 to 2018 (</w:t>
      </w:r>
      <w:r w:rsidR="00E42AEA" w:rsidRPr="00161599">
        <w:rPr>
          <w:rFonts w:cs="Arial"/>
        </w:rPr>
        <w:t>Figure 5</w:t>
      </w:r>
      <w:r w:rsidRPr="00161599">
        <w:rPr>
          <w:rFonts w:cs="Arial"/>
        </w:rPr>
        <w:t>). Figures S</w:t>
      </w:r>
      <w:r w:rsidR="00D75E5C" w:rsidRPr="00161599">
        <w:rPr>
          <w:rFonts w:cs="Arial"/>
        </w:rPr>
        <w:t>8</w:t>
      </w:r>
      <w:r w:rsidRPr="00161599">
        <w:rPr>
          <w:rFonts w:cs="Arial"/>
        </w:rPr>
        <w:t xml:space="preserve"> to S10 show trends in annual mean </w:t>
      </w:r>
      <w:r w:rsidR="00E22F90" w:rsidRPr="00161599">
        <w:rPr>
          <w:rFonts w:cs="Arial"/>
        </w:rPr>
        <w:t xml:space="preserve">concentrations </w:t>
      </w:r>
      <w:r w:rsidR="00D75E5C" w:rsidRPr="00161599">
        <w:rPr>
          <w:rFonts w:cs="Arial"/>
        </w:rPr>
        <w:t xml:space="preserve">by urbanicity, language spoken at home, and </w:t>
      </w:r>
      <w:r w:rsidR="00BE2B28" w:rsidRPr="00161599">
        <w:rPr>
          <w:rFonts w:cs="Arial"/>
        </w:rPr>
        <w:t>quintile of per-capita income</w:t>
      </w:r>
      <w:r w:rsidRPr="00161599">
        <w:rPr>
          <w:rFonts w:cs="Arial"/>
        </w:rPr>
        <w:t xml:space="preserve">. </w:t>
      </w:r>
      <w:r w:rsidR="0009777E" w:rsidRPr="00161599">
        <w:rPr>
          <w:rFonts w:cs="Arial"/>
        </w:rPr>
        <w:t>The rank of urbanicity</w:t>
      </w:r>
      <w:r w:rsidR="004E0A42" w:rsidRPr="00161599">
        <w:rPr>
          <w:rFonts w:cs="Arial"/>
        </w:rPr>
        <w:t xml:space="preserve"> categories</w:t>
      </w:r>
      <w:r w:rsidR="006060E0" w:rsidRPr="00161599">
        <w:rPr>
          <w:rFonts w:cs="Arial"/>
        </w:rPr>
        <w:t xml:space="preserve"> and income</w:t>
      </w:r>
      <w:r w:rsidR="005A66A9" w:rsidRPr="00161599">
        <w:rPr>
          <w:rFonts w:cs="Arial"/>
        </w:rPr>
        <w:t xml:space="preserve"> quintiles by </w:t>
      </w:r>
      <w:r w:rsidR="002A3E90" w:rsidRPr="00161599">
        <w:rPr>
          <w:rFonts w:cs="Arial"/>
        </w:rPr>
        <w:t>fire PM</w:t>
      </w:r>
      <w:r w:rsidR="002A3E90" w:rsidRPr="00161599">
        <w:rPr>
          <w:rFonts w:cs="Arial"/>
          <w:vertAlign w:val="subscript"/>
        </w:rPr>
        <w:t>2.5</w:t>
      </w:r>
      <w:r w:rsidR="002A3E90" w:rsidRPr="00161599">
        <w:rPr>
          <w:rFonts w:cs="Arial"/>
        </w:rPr>
        <w:t xml:space="preserve"> </w:t>
      </w:r>
      <w:r w:rsidR="005A66A9" w:rsidRPr="00161599">
        <w:rPr>
          <w:rFonts w:cs="Arial"/>
        </w:rPr>
        <w:t>concentrations</w:t>
      </w:r>
      <w:r w:rsidR="004E0A42" w:rsidRPr="00161599">
        <w:rPr>
          <w:rFonts w:cs="Arial"/>
        </w:rPr>
        <w:t xml:space="preserve"> </w:t>
      </w:r>
      <w:r w:rsidR="006060E0" w:rsidRPr="00161599">
        <w:rPr>
          <w:rFonts w:cs="Arial"/>
        </w:rPr>
        <w:t xml:space="preserve">largely </w:t>
      </w:r>
      <w:r w:rsidR="00D96F3C" w:rsidRPr="00161599">
        <w:rPr>
          <w:rFonts w:cs="Arial"/>
        </w:rPr>
        <w:t>did</w:t>
      </w:r>
      <w:r w:rsidR="004E0A42" w:rsidRPr="00161599">
        <w:rPr>
          <w:rFonts w:cs="Arial"/>
        </w:rPr>
        <w:t xml:space="preserve"> not</w:t>
      </w:r>
      <w:r w:rsidR="006060E0" w:rsidRPr="00161599">
        <w:rPr>
          <w:rFonts w:cs="Arial"/>
        </w:rPr>
        <w:t xml:space="preserve"> change by year </w:t>
      </w:r>
      <w:r w:rsidR="000E3302" w:rsidRPr="00161599">
        <w:rPr>
          <w:rFonts w:cs="Arial"/>
        </w:rPr>
        <w:t>despite variability in concentrations</w:t>
      </w:r>
      <w:r w:rsidR="006060E0" w:rsidRPr="00161599">
        <w:rPr>
          <w:rFonts w:cs="Arial"/>
        </w:rPr>
        <w:t>; however</w:t>
      </w:r>
      <w:r w:rsidR="00F87CFB" w:rsidRPr="00161599">
        <w:rPr>
          <w:rFonts w:cs="Arial"/>
        </w:rPr>
        <w:t xml:space="preserve">, </w:t>
      </w:r>
      <w:r w:rsidR="0093314E" w:rsidRPr="00161599">
        <w:rPr>
          <w:rFonts w:cs="Arial"/>
        </w:rPr>
        <w:t xml:space="preserve">people who speak a language </w:t>
      </w:r>
      <w:r w:rsidR="00BF69B7" w:rsidRPr="00161599">
        <w:rPr>
          <w:rFonts w:cs="Arial"/>
        </w:rPr>
        <w:t xml:space="preserve">other than English at home </w:t>
      </w:r>
      <w:r w:rsidR="00B51538" w:rsidRPr="00161599">
        <w:rPr>
          <w:rFonts w:cs="Arial"/>
        </w:rPr>
        <w:t xml:space="preserve">were exposed to higher concentrations </w:t>
      </w:r>
      <w:r w:rsidR="00435303" w:rsidRPr="00161599">
        <w:rPr>
          <w:rFonts w:cs="Arial"/>
        </w:rPr>
        <w:t>compared</w:t>
      </w:r>
      <w:r w:rsidR="00AB64B5" w:rsidRPr="00161599">
        <w:rPr>
          <w:rFonts w:cs="Arial"/>
        </w:rPr>
        <w:t xml:space="preserve"> to </w:t>
      </w:r>
      <w:r w:rsidR="00503C27" w:rsidRPr="00161599">
        <w:rPr>
          <w:rFonts w:cs="Arial"/>
        </w:rPr>
        <w:t xml:space="preserve">English speakers </w:t>
      </w:r>
      <w:r w:rsidR="00F3731C" w:rsidRPr="00161599">
        <w:rPr>
          <w:rFonts w:cs="Arial"/>
        </w:rPr>
        <w:t>in 2017 and 2018</w:t>
      </w:r>
      <w:r w:rsidR="005612D4" w:rsidRPr="00161599">
        <w:rPr>
          <w:rFonts w:cs="Arial"/>
        </w:rPr>
        <w:t xml:space="preserve">, </w:t>
      </w:r>
      <w:r w:rsidR="006204CF" w:rsidRPr="00161599">
        <w:rPr>
          <w:rFonts w:cs="Arial"/>
        </w:rPr>
        <w:t xml:space="preserve">whereas </w:t>
      </w:r>
      <w:r w:rsidR="005612D4" w:rsidRPr="00161599">
        <w:rPr>
          <w:rFonts w:cs="Arial"/>
        </w:rPr>
        <w:t>concentrations were approximately equal to or lower than English speakers in earlier years</w:t>
      </w:r>
      <w:r w:rsidR="00F30020" w:rsidRPr="00161599">
        <w:rPr>
          <w:rFonts w:cs="Arial"/>
        </w:rPr>
        <w:t>.</w:t>
      </w:r>
      <w:r w:rsidR="00197D7A" w:rsidRPr="00161599">
        <w:rPr>
          <w:rFonts w:cs="Arial"/>
        </w:rPr>
        <w:t xml:space="preserve"> </w:t>
      </w:r>
      <w:r w:rsidR="00A43C47" w:rsidRPr="00161599">
        <w:rPr>
          <w:rFonts w:cs="Arial"/>
        </w:rPr>
        <w:t xml:space="preserve">Among </w:t>
      </w:r>
      <w:r w:rsidR="00DB4D62" w:rsidRPr="00161599">
        <w:rPr>
          <w:rFonts w:cs="Arial"/>
        </w:rPr>
        <w:t>sociodemographic characteristics</w:t>
      </w:r>
      <w:r w:rsidR="00A43C47" w:rsidRPr="00161599">
        <w:rPr>
          <w:rFonts w:cs="Arial"/>
        </w:rPr>
        <w:t xml:space="preserve"> analyzed, </w:t>
      </w:r>
      <w:r w:rsidR="0098285D" w:rsidRPr="00161599">
        <w:rPr>
          <w:rFonts w:cs="Arial"/>
        </w:rPr>
        <w:t xml:space="preserve">subgroup </w:t>
      </w:r>
      <w:r w:rsidR="00B47B69" w:rsidRPr="00161599">
        <w:rPr>
          <w:rFonts w:cs="Arial"/>
        </w:rPr>
        <w:t>fire PM</w:t>
      </w:r>
      <w:r w:rsidR="00B47B69" w:rsidRPr="00161599">
        <w:rPr>
          <w:rFonts w:cs="Arial"/>
          <w:vertAlign w:val="subscript"/>
        </w:rPr>
        <w:t>2.5</w:t>
      </w:r>
      <w:r w:rsidR="00197D7A" w:rsidRPr="00161599">
        <w:rPr>
          <w:rFonts w:cs="Arial"/>
        </w:rPr>
        <w:t xml:space="preserve"> </w:t>
      </w:r>
      <w:r w:rsidR="00A43C47" w:rsidRPr="00161599">
        <w:rPr>
          <w:rFonts w:cs="Arial"/>
        </w:rPr>
        <w:t>concentration</w:t>
      </w:r>
      <w:r w:rsidR="0098285D" w:rsidRPr="00161599">
        <w:rPr>
          <w:rFonts w:cs="Arial"/>
        </w:rPr>
        <w:t xml:space="preserve"> rank order</w:t>
      </w:r>
      <w:r w:rsidR="00A43C47" w:rsidRPr="00161599">
        <w:rPr>
          <w:rFonts w:cs="Arial"/>
        </w:rPr>
        <w:t xml:space="preserve"> </w:t>
      </w:r>
      <w:r w:rsidR="00197D7A" w:rsidRPr="00161599">
        <w:rPr>
          <w:rFonts w:cs="Arial"/>
        </w:rPr>
        <w:t>varied more</w:t>
      </w:r>
      <w:r w:rsidR="008E1A53" w:rsidRPr="00161599">
        <w:rPr>
          <w:rFonts w:cs="Arial"/>
        </w:rPr>
        <w:t xml:space="preserve"> year-to-year</w:t>
      </w:r>
      <w:r w:rsidR="00ED0CD6" w:rsidRPr="00161599">
        <w:rPr>
          <w:rFonts w:cs="Arial"/>
        </w:rPr>
        <w:t xml:space="preserve"> in 2007 to 2018</w:t>
      </w:r>
      <w:r w:rsidR="00197D7A" w:rsidRPr="00161599">
        <w:rPr>
          <w:rFonts w:cs="Arial"/>
        </w:rPr>
        <w:t xml:space="preserve"> among racial and ethnic groups and </w:t>
      </w:r>
      <w:r w:rsidR="000A7245" w:rsidRPr="00161599">
        <w:rPr>
          <w:rFonts w:cs="Arial"/>
        </w:rPr>
        <w:t>by language spoken at home than by urbanicity and income.</w:t>
      </w:r>
    </w:p>
    <w:p w14:paraId="4232EDD3" w14:textId="7A865554" w:rsidR="00DD4F2B" w:rsidRPr="00161599" w:rsidRDefault="005E18B8" w:rsidP="00E95132">
      <w:pPr>
        <w:pStyle w:val="FirstParagraph"/>
        <w:keepNext/>
        <w:spacing w:line="480" w:lineRule="auto"/>
        <w:rPr>
          <w:rFonts w:cs="Arial"/>
        </w:rPr>
      </w:pPr>
      <w:r w:rsidRPr="00161599">
        <w:rPr>
          <w:rFonts w:cs="Arial"/>
          <w:noProof/>
        </w:rPr>
        <w:lastRenderedPageBreak/>
        <w:t xml:space="preserve"> </w:t>
      </w:r>
      <w:r w:rsidRPr="00161599">
        <w:rPr>
          <w:rFonts w:cs="Arial"/>
          <w:noProof/>
        </w:rPr>
        <w:drawing>
          <wp:inline distT="0" distB="0" distL="0" distR="0" wp14:anchorId="3E33F648" wp14:editId="4F2D738C">
            <wp:extent cx="4741214" cy="7148223"/>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72357" cy="7195177"/>
                    </a:xfrm>
                    <a:prstGeom prst="rect">
                      <a:avLst/>
                    </a:prstGeom>
                  </pic:spPr>
                </pic:pic>
              </a:graphicData>
            </a:graphic>
          </wp:inline>
        </w:drawing>
      </w:r>
    </w:p>
    <w:p w14:paraId="4E060E0B" w14:textId="5972264C" w:rsidR="00F75191" w:rsidRPr="00161599" w:rsidRDefault="00DD4F2B" w:rsidP="001D719C">
      <w:pPr>
        <w:pStyle w:val="BodyText"/>
        <w:spacing w:line="240" w:lineRule="auto"/>
        <w:rPr>
          <w:rFonts w:cs="Arial"/>
        </w:rPr>
      </w:pPr>
      <w:r w:rsidRPr="00161599">
        <w:rPr>
          <w:rFonts w:cs="Arial"/>
          <w:b/>
        </w:rPr>
        <w:t xml:space="preserve">Figure </w:t>
      </w:r>
      <w:r w:rsidR="00B000EB" w:rsidRPr="00161599">
        <w:rPr>
          <w:rFonts w:cs="Arial"/>
          <w:b/>
        </w:rPr>
        <w:t>5</w:t>
      </w:r>
      <w:r w:rsidRPr="00161599">
        <w:rPr>
          <w:rFonts w:cs="Arial"/>
          <w:b/>
        </w:rPr>
        <w:t>.</w:t>
      </w:r>
      <w:r w:rsidRPr="00161599">
        <w:rPr>
          <w:rFonts w:cs="Arial"/>
        </w:rPr>
        <w:t xml:space="preserve"> </w:t>
      </w:r>
      <w:r w:rsidR="00857079" w:rsidRPr="00161599">
        <w:rPr>
          <w:rFonts w:cs="Arial"/>
        </w:rPr>
        <w:t>Annual average</w:t>
      </w:r>
      <w:r w:rsidRPr="00161599">
        <w:rPr>
          <w:rFonts w:cs="Arial"/>
        </w:rPr>
        <w:t xml:space="preserve"> </w:t>
      </w:r>
      <w:r w:rsidR="00857079" w:rsidRPr="00161599">
        <w:rPr>
          <w:rFonts w:cs="Arial"/>
        </w:rPr>
        <w:t>population-weighted</w:t>
      </w:r>
      <w:r w:rsidRPr="00161599">
        <w:rPr>
          <w:rFonts w:cs="Arial"/>
        </w:rPr>
        <w:t xml:space="preserve"> PM</w:t>
      </w:r>
      <w:r w:rsidRPr="00161599">
        <w:rPr>
          <w:rFonts w:cs="Arial"/>
          <w:vertAlign w:val="subscript"/>
        </w:rPr>
        <w:t>2.5</w:t>
      </w:r>
      <w:r w:rsidRPr="00161599">
        <w:rPr>
          <w:rFonts w:cs="Arial"/>
        </w:rPr>
        <w:t xml:space="preserve"> concentration</w:t>
      </w:r>
      <w:r w:rsidR="0048009E" w:rsidRPr="00161599">
        <w:rPr>
          <w:rFonts w:cs="Arial"/>
        </w:rPr>
        <w:t>s in 2007 to 2018</w:t>
      </w:r>
      <w:r w:rsidRPr="00161599">
        <w:rPr>
          <w:rFonts w:cs="Arial"/>
        </w:rPr>
        <w:t xml:space="preserve"> by race and ethnicity </w:t>
      </w:r>
      <w:r w:rsidR="00857079" w:rsidRPr="00161599">
        <w:rPr>
          <w:rFonts w:cs="Arial"/>
        </w:rPr>
        <w:t>for total PM</w:t>
      </w:r>
      <w:r w:rsidR="00857079" w:rsidRPr="00161599">
        <w:rPr>
          <w:rFonts w:cs="Arial"/>
          <w:vertAlign w:val="subscript"/>
        </w:rPr>
        <w:t>2.5</w:t>
      </w:r>
      <w:r w:rsidR="002C3A57" w:rsidRPr="00161599">
        <w:rPr>
          <w:rFonts w:cs="Arial"/>
        </w:rPr>
        <w:t xml:space="preserve"> (CMAQ Total)</w:t>
      </w:r>
      <w:r w:rsidR="00857079" w:rsidRPr="00E95132">
        <w:rPr>
          <w:rFonts w:cs="Arial"/>
        </w:rPr>
        <w:t>,</w:t>
      </w:r>
      <w:r w:rsidR="00857079" w:rsidRPr="00161599">
        <w:rPr>
          <w:rFonts w:cs="Arial"/>
          <w:vertAlign w:val="subscript"/>
        </w:rPr>
        <w:t xml:space="preserve"> </w:t>
      </w:r>
      <w:r w:rsidR="00CB34AF" w:rsidRPr="00161599">
        <w:rPr>
          <w:rFonts w:cs="Arial"/>
        </w:rPr>
        <w:t xml:space="preserve">non-fire </w:t>
      </w:r>
      <w:r w:rsidR="00857079" w:rsidRPr="00161599">
        <w:rPr>
          <w:rFonts w:cs="Arial"/>
        </w:rPr>
        <w:t>PM</w:t>
      </w:r>
      <w:r w:rsidR="00857079" w:rsidRPr="00161599">
        <w:rPr>
          <w:rFonts w:cs="Arial"/>
          <w:vertAlign w:val="subscript"/>
        </w:rPr>
        <w:t>2.5</w:t>
      </w:r>
      <w:r w:rsidR="002C3A57" w:rsidRPr="00161599">
        <w:rPr>
          <w:rFonts w:cs="Arial"/>
          <w:vertAlign w:val="subscript"/>
        </w:rPr>
        <w:t xml:space="preserve"> </w:t>
      </w:r>
      <w:r w:rsidR="002C3A57" w:rsidRPr="00161599">
        <w:rPr>
          <w:rFonts w:cs="Arial"/>
        </w:rPr>
        <w:t>(CMAQ No Fire)</w:t>
      </w:r>
      <w:r w:rsidR="00857079" w:rsidRPr="00161599">
        <w:rPr>
          <w:rFonts w:cs="Arial"/>
        </w:rPr>
        <w:t>, wildland fire-specific PM</w:t>
      </w:r>
      <w:r w:rsidR="00857079" w:rsidRPr="00161599">
        <w:rPr>
          <w:rFonts w:cs="Arial"/>
          <w:vertAlign w:val="subscript"/>
        </w:rPr>
        <w:t>2.5</w:t>
      </w:r>
      <w:r w:rsidR="002C3A57" w:rsidRPr="00161599">
        <w:rPr>
          <w:rFonts w:cs="Arial"/>
        </w:rPr>
        <w:t xml:space="preserve"> (CMAQ Fire)</w:t>
      </w:r>
      <w:r w:rsidR="00857079" w:rsidRPr="00161599">
        <w:rPr>
          <w:rFonts w:cs="Arial"/>
        </w:rPr>
        <w:t>, and wildfire PM</w:t>
      </w:r>
      <w:r w:rsidR="00857079" w:rsidRPr="00161599">
        <w:rPr>
          <w:rFonts w:cs="Arial"/>
          <w:vertAlign w:val="subscript"/>
        </w:rPr>
        <w:t>2.5</w:t>
      </w:r>
      <w:r w:rsidR="00857079" w:rsidRPr="00161599">
        <w:rPr>
          <w:rFonts w:cs="Arial"/>
        </w:rPr>
        <w:t xml:space="preserve"> estimated </w:t>
      </w:r>
      <w:r w:rsidR="009C324F">
        <w:rPr>
          <w:rFonts w:cs="Arial"/>
        </w:rPr>
        <w:t>by</w:t>
      </w:r>
      <w:r w:rsidR="009C324F" w:rsidRPr="00161599">
        <w:rPr>
          <w:rFonts w:cs="Arial"/>
        </w:rPr>
        <w:t xml:space="preserve"> </w:t>
      </w:r>
      <w:r w:rsidR="000B5326" w:rsidRPr="00161599">
        <w:rPr>
          <w:rFonts w:cs="Arial"/>
        </w:rPr>
        <w:t xml:space="preserve">Childs et al. </w:t>
      </w:r>
      <w:r w:rsidR="00986E0C">
        <w:rPr>
          <w:rFonts w:cs="Arial"/>
        </w:rPr>
        <w:t>(</w:t>
      </w:r>
      <w:r w:rsidR="000B5326" w:rsidRPr="00161599">
        <w:rPr>
          <w:rFonts w:cs="Arial"/>
        </w:rPr>
        <w:t>2022</w:t>
      </w:r>
      <w:r w:rsidR="00986E0C">
        <w:rPr>
          <w:rFonts w:cs="Arial"/>
        </w:rPr>
        <w:t>)</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067E13" w:rsidRPr="00161599">
        <w:rPr>
          <w:rFonts w:cs="Arial"/>
        </w:rPr>
        <w:t xml:space="preserve"> (Childs Fire).</w:t>
      </w:r>
    </w:p>
    <w:p w14:paraId="352DC7E8" w14:textId="0315F0CD" w:rsidR="00F75191" w:rsidRPr="00C4711A" w:rsidRDefault="0088603C" w:rsidP="00CE7313">
      <w:pPr>
        <w:ind w:firstLine="576"/>
      </w:pPr>
      <w:r w:rsidRPr="00E95132">
        <w:lastRenderedPageBreak/>
        <w:t xml:space="preserve">The </w:t>
      </w:r>
      <w:r w:rsidR="00C61C30" w:rsidRPr="00E95132">
        <w:t>98</w:t>
      </w:r>
      <w:r w:rsidR="00C61C30" w:rsidRPr="00E95132">
        <w:rPr>
          <w:vertAlign w:val="superscript"/>
        </w:rPr>
        <w:t>th</w:t>
      </w:r>
      <w:r w:rsidR="00C61C30" w:rsidRPr="00E95132">
        <w:t xml:space="preserve"> percentile </w:t>
      </w:r>
      <w:r w:rsidRPr="00E95132">
        <w:t>of</w:t>
      </w:r>
      <w:r w:rsidR="00204618" w:rsidRPr="00E95132">
        <w:t xml:space="preserve"> daily</w:t>
      </w:r>
      <w:r w:rsidRPr="00E95132">
        <w:t xml:space="preserve"> </w:t>
      </w:r>
      <w:r w:rsidR="00B35DB5">
        <w:t xml:space="preserve">total </w:t>
      </w:r>
      <w:r w:rsidR="00C61C30" w:rsidRPr="00E95132">
        <w:t>PM</w:t>
      </w:r>
      <w:r w:rsidR="00C61C30" w:rsidRPr="00E95132">
        <w:rPr>
          <w:vertAlign w:val="subscript"/>
        </w:rPr>
        <w:t>2.5</w:t>
      </w:r>
      <w:r w:rsidR="00C61C30" w:rsidRPr="00E95132">
        <w:t xml:space="preserve"> concentrations</w:t>
      </w:r>
      <w:r w:rsidR="00AE2B69" w:rsidRPr="00E95132">
        <w:t xml:space="preserve">, investigated </w:t>
      </w:r>
      <w:r w:rsidR="00D926DA" w:rsidRPr="00E95132">
        <w:t xml:space="preserve">as a metric of peak </w:t>
      </w:r>
      <w:r w:rsidR="005C2C19" w:rsidRPr="00E95132">
        <w:t>concentrations</w:t>
      </w:r>
      <w:r w:rsidR="00C61C30" w:rsidRPr="00E95132">
        <w:t xml:space="preserve"> </w:t>
      </w:r>
      <w:r w:rsidR="00D926DA" w:rsidRPr="00E95132">
        <w:t xml:space="preserve">likely due to wildfire, </w:t>
      </w:r>
      <w:r w:rsidR="005C28DA" w:rsidRPr="00E95132">
        <w:t>declined from 31 µg/m³</w:t>
      </w:r>
      <w:r w:rsidR="005C28DA" w:rsidRPr="00E95132" w:rsidDel="00C61C30">
        <w:t xml:space="preserve"> </w:t>
      </w:r>
      <w:r w:rsidR="005C28DA" w:rsidRPr="00E95132">
        <w:t xml:space="preserve">in 2007 to </w:t>
      </w:r>
      <w:r w:rsidR="00884665" w:rsidRPr="00E95132">
        <w:t>a minimum of 18 µg/m³</w:t>
      </w:r>
      <w:r w:rsidR="00884665" w:rsidRPr="00E95132" w:rsidDel="00C61C30">
        <w:t xml:space="preserve"> </w:t>
      </w:r>
      <w:r w:rsidR="00884665" w:rsidRPr="00E95132">
        <w:t xml:space="preserve">in 2016, with </w:t>
      </w:r>
      <w:r w:rsidR="00D91C47" w:rsidRPr="00E95132">
        <w:t>higher concentrations in 2017 and 2018 (</w:t>
      </w:r>
      <w:r w:rsidR="003F2630" w:rsidRPr="00E95132">
        <w:t>20 and 22 µg/m³; Figure S11</w:t>
      </w:r>
      <w:r w:rsidR="00D91C47" w:rsidRPr="00E95132">
        <w:t>)</w:t>
      </w:r>
      <w:r w:rsidR="003F2630" w:rsidRPr="00E95132">
        <w:t xml:space="preserve">. Among racial and ethnic groups, </w:t>
      </w:r>
      <w:r w:rsidR="00F75191" w:rsidRPr="00E95132">
        <w:t xml:space="preserve">Asian people </w:t>
      </w:r>
      <w:r w:rsidR="00223B7D" w:rsidRPr="00E95132">
        <w:t>live</w:t>
      </w:r>
      <w:r w:rsidR="00C84D28" w:rsidRPr="00E95132">
        <w:t xml:space="preserve"> in places with </w:t>
      </w:r>
      <w:r w:rsidR="00D9164C" w:rsidRPr="00E95132">
        <w:t>higher</w:t>
      </w:r>
      <w:r w:rsidR="00C61C30" w:rsidRPr="00E95132">
        <w:t xml:space="preserve"> 98</w:t>
      </w:r>
      <w:r w:rsidR="00C61C30" w:rsidRPr="00E95132">
        <w:rPr>
          <w:vertAlign w:val="superscript"/>
        </w:rPr>
        <w:t>th</w:t>
      </w:r>
      <w:r w:rsidR="00C61C30" w:rsidRPr="00E95132">
        <w:t xml:space="preserve"> percentile</w:t>
      </w:r>
      <w:r w:rsidR="00D9164C" w:rsidRPr="00E95132">
        <w:t xml:space="preserve"> concentrations than each of the other racial and ethnic groups considered </w:t>
      </w:r>
      <w:r w:rsidR="00844883" w:rsidRPr="00E95132">
        <w:t>for each year in 2007 to 2018</w:t>
      </w:r>
      <w:r w:rsidR="00D275F4" w:rsidRPr="00E95132">
        <w:t xml:space="preserve"> (Figure S12)</w:t>
      </w:r>
      <w:r w:rsidR="00F75191" w:rsidRPr="00E95132">
        <w:t>.</w:t>
      </w:r>
      <w:r w:rsidR="00844883" w:rsidRPr="00E95132">
        <w:t xml:space="preserve"> This </w:t>
      </w:r>
      <w:r w:rsidR="005251DB" w:rsidRPr="00E95132">
        <w:t>is consistent with the</w:t>
      </w:r>
      <w:r w:rsidR="003C1E5B" w:rsidRPr="00E95132">
        <w:t xml:space="preserve"> results for </w:t>
      </w:r>
      <w:r w:rsidR="00455048" w:rsidRPr="00E95132">
        <w:t>Asian</w:t>
      </w:r>
      <w:r w:rsidR="00D53235" w:rsidRPr="00E95132">
        <w:t xml:space="preserve"> non-fire PM</w:t>
      </w:r>
      <w:r w:rsidR="00D53235" w:rsidRPr="00E95132">
        <w:rPr>
          <w:vertAlign w:val="subscript"/>
        </w:rPr>
        <w:t xml:space="preserve">2.5 </w:t>
      </w:r>
      <w:r w:rsidR="00F8214B" w:rsidRPr="00E95132">
        <w:t xml:space="preserve">population-weighted mean </w:t>
      </w:r>
      <w:r w:rsidR="00AE3313" w:rsidRPr="00E95132">
        <w:t>concentrations</w:t>
      </w:r>
      <w:r w:rsidR="00D275F4" w:rsidRPr="00E95132">
        <w:t xml:space="preserve"> (</w:t>
      </w:r>
      <w:r w:rsidR="00E42AEA" w:rsidRPr="00E95132">
        <w:t>Figure 5</w:t>
      </w:r>
      <w:r w:rsidR="00D275F4" w:rsidRPr="00E95132">
        <w:t>)</w:t>
      </w:r>
      <w:r w:rsidR="00337851" w:rsidRPr="00E95132">
        <w:t>.</w:t>
      </w:r>
      <w:r w:rsidR="00F75191" w:rsidRPr="00E95132">
        <w:t xml:space="preserve"> The 98</w:t>
      </w:r>
      <w:r w:rsidR="00F75191" w:rsidRPr="00E95132">
        <w:rPr>
          <w:vertAlign w:val="superscript"/>
        </w:rPr>
        <w:t>th</w:t>
      </w:r>
      <w:r w:rsidR="00F75191" w:rsidRPr="00E95132">
        <w:t xml:space="preserve"> percentile of </w:t>
      </w:r>
      <w:r w:rsidR="00E72E3B" w:rsidRPr="00E95132">
        <w:t xml:space="preserve">concentrations </w:t>
      </w:r>
      <w:r w:rsidR="00F75191" w:rsidRPr="00E95132">
        <w:t xml:space="preserve">in 2017 and 2018 increased steeply </w:t>
      </w:r>
      <w:r w:rsidR="00C61037" w:rsidRPr="00E95132">
        <w:t xml:space="preserve">in the western US, </w:t>
      </w:r>
      <w:r w:rsidR="00F75191" w:rsidRPr="00E95132">
        <w:t xml:space="preserve">among Asian and Hispanic people, those who primarily speak a language other than English at home, and those living in urban areas (Figure </w:t>
      </w:r>
      <w:r w:rsidR="00FA4365" w:rsidRPr="00E95132">
        <w:t>S12</w:t>
      </w:r>
      <w:r w:rsidR="00F75191" w:rsidRPr="00E95132">
        <w:t>). This increase coincided with the increase in California burned area in those years</w:t>
      </w:r>
      <w:r w:rsidR="003021E1">
        <w:fldChar w:fldCharType="begin"/>
      </w:r>
      <w:r w:rsidR="003021E1">
        <w:instrText xml:space="preserve"> ADDIN EN.CITE &lt;EndNote&gt;&lt;Cite&gt;&lt;Author&gt;Cal Fire&lt;/Author&gt;&lt;Year&gt;2021&lt;/Year&gt;&lt;RecNum&gt;15&lt;/RecNum&gt;&lt;DisplayText&gt;&lt;style face="superscript"&gt;41&lt;/style&gt;&lt;/DisplayText&gt;&lt;record&gt;&lt;rec-number&gt;15&lt;/rec-number&gt;&lt;foreign-keys&gt;&lt;key app="EN" db-id="290frdwv45faxberservzdsk5rv9at2wzpvt" timestamp="1712587830"&gt;15&lt;/key&gt;&lt;/foreign-keys&gt;&lt;ref-type name="Web Page"&gt;12&lt;/ref-type&gt;&lt;contributors&gt;&lt;authors&gt;&lt;author&gt;Cal Fire,&lt;/author&gt;&lt;/authors&gt;&lt;/contributors&gt;&lt;titles&gt;&lt;title&gt;California Wildfires 2012-2021 Total Acres Burned In California&lt;/title&gt;&lt;secondary-title&gt;Cal Fire Statistics&lt;/secondary-title&gt;&lt;/titles&gt;&lt;dates&gt;&lt;year&gt;2021&lt;/year&gt;&lt;pub-dates&gt;&lt;date&gt;2021-12-31&lt;/date&gt;&lt;/pub-dates&gt;&lt;/dates&gt;&lt;urls&gt;&lt;/urls&gt;&lt;access-date&gt;2024-02-07&lt;/access-date&gt;&lt;/record&gt;&lt;/Cite&gt;&lt;/EndNote&gt;</w:instrText>
      </w:r>
      <w:r w:rsidR="003021E1">
        <w:fldChar w:fldCharType="separate"/>
      </w:r>
      <w:r w:rsidR="003021E1" w:rsidRPr="003021E1">
        <w:rPr>
          <w:noProof/>
          <w:vertAlign w:val="superscript"/>
        </w:rPr>
        <w:t>41</w:t>
      </w:r>
      <w:r w:rsidR="003021E1">
        <w:fldChar w:fldCharType="end"/>
      </w:r>
      <w:r w:rsidR="000315DD" w:rsidRPr="00E95132">
        <w:t xml:space="preserve"> and </w:t>
      </w:r>
      <w:r w:rsidR="00565BD9" w:rsidRPr="00E95132">
        <w:t>a large increase</w:t>
      </w:r>
      <w:r w:rsidR="00280239" w:rsidRPr="00E95132">
        <w:t xml:space="preserve"> in </w:t>
      </w:r>
      <w:r w:rsidR="000315DD" w:rsidRPr="00E95132">
        <w:t>Childs</w:t>
      </w:r>
      <w:r w:rsidR="00565BD9" w:rsidRPr="00E95132">
        <w:t xml:space="preserve"> </w:t>
      </w:r>
      <w:r w:rsidR="00280239" w:rsidRPr="00E95132">
        <w:t xml:space="preserve">fire </w:t>
      </w:r>
      <w:r w:rsidR="00565BD9" w:rsidRPr="00E95132">
        <w:t>PM</w:t>
      </w:r>
      <w:r w:rsidR="00565BD9" w:rsidRPr="00E95132">
        <w:rPr>
          <w:vertAlign w:val="subscript"/>
        </w:rPr>
        <w:t>2.5</w:t>
      </w:r>
      <w:r w:rsidR="00565BD9" w:rsidRPr="00E95132">
        <w:t xml:space="preserve"> </w:t>
      </w:r>
      <w:r w:rsidR="00F66F95" w:rsidRPr="00E95132">
        <w:t xml:space="preserve">was simultaneously observed. </w:t>
      </w:r>
      <w:r w:rsidR="00BB4167" w:rsidRPr="00E95132">
        <w:t xml:space="preserve">In </w:t>
      </w:r>
      <w:r w:rsidR="00A90122" w:rsidRPr="00E95132">
        <w:t>combination with the trends in annual mean fire PM</w:t>
      </w:r>
      <w:r w:rsidR="00A90122" w:rsidRPr="00E95132">
        <w:rPr>
          <w:vertAlign w:val="subscript"/>
        </w:rPr>
        <w:t>2.5</w:t>
      </w:r>
      <w:r w:rsidR="0023777F" w:rsidRPr="00E95132">
        <w:t xml:space="preserve"> (</w:t>
      </w:r>
      <w:r w:rsidR="00E42AEA" w:rsidRPr="00E95132">
        <w:t>Figure 5</w:t>
      </w:r>
      <w:r w:rsidR="0023777F" w:rsidRPr="00E95132">
        <w:t>)</w:t>
      </w:r>
      <w:r w:rsidR="00BB4167" w:rsidRPr="00E95132">
        <w:t xml:space="preserve">, these results </w:t>
      </w:r>
      <w:r w:rsidR="00371022" w:rsidRPr="00E95132">
        <w:t>indicate</w:t>
      </w:r>
      <w:r w:rsidR="00BB4167" w:rsidRPr="00E95132">
        <w:t xml:space="preserve"> a shift in the </w:t>
      </w:r>
      <w:r w:rsidR="00EF4C6F" w:rsidRPr="00E95132">
        <w:t xml:space="preserve">demographics of the burden of </w:t>
      </w:r>
      <w:r w:rsidR="00584DFD" w:rsidRPr="00E95132">
        <w:t>PM</w:t>
      </w:r>
      <w:r w:rsidR="00584DFD" w:rsidRPr="00E95132">
        <w:rPr>
          <w:vertAlign w:val="subscript"/>
        </w:rPr>
        <w:t>2.5</w:t>
      </w:r>
      <w:r w:rsidR="00584DFD" w:rsidRPr="00E95132">
        <w:t xml:space="preserve"> in 2017 and 2018 compared to earlier years</w:t>
      </w:r>
      <w:r w:rsidR="001E3A9C" w:rsidRPr="00E95132">
        <w:t xml:space="preserve"> studied</w:t>
      </w:r>
      <w:r w:rsidR="00584DFD" w:rsidRPr="00E95132">
        <w:t>.</w:t>
      </w:r>
      <w:r w:rsidR="00382E32" w:rsidRPr="00E95132">
        <w:t xml:space="preserve"> </w:t>
      </w:r>
    </w:p>
    <w:p w14:paraId="444B65BF" w14:textId="027A1837" w:rsidR="008A4AD4" w:rsidRDefault="000B4FB3" w:rsidP="00411A8E">
      <w:pPr>
        <w:pStyle w:val="Heading2"/>
        <w:rPr>
          <w:ins w:id="45" w:author="Rice, Byron" w:date="2024-05-07T10:01:00Z"/>
        </w:rPr>
      </w:pPr>
      <w:bookmarkStart w:id="46" w:name="_Toc164868220"/>
      <w:commentRangeStart w:id="47"/>
      <w:ins w:id="48" w:author="Rice, Byron" w:date="2024-05-07T09:14:00Z">
        <w:r>
          <w:t>Disparities in exposure within regions</w:t>
        </w:r>
      </w:ins>
      <w:ins w:id="49" w:author="Rice, Byron" w:date="2024-05-07T14:25:00Z">
        <w:r w:rsidR="0044437C">
          <w:t xml:space="preserve"> of the CONUS</w:t>
        </w:r>
      </w:ins>
      <w:commentRangeEnd w:id="47"/>
      <w:ins w:id="50" w:author="Rice, Byron" w:date="2024-05-09T15:36:00Z">
        <w:r w:rsidR="005255C5">
          <w:rPr>
            <w:rStyle w:val="CommentReference"/>
            <w:rFonts w:eastAsiaTheme="minorHAnsi" w:cstheme="minorBidi"/>
            <w:b w:val="0"/>
            <w:color w:val="auto"/>
          </w:rPr>
          <w:commentReference w:id="47"/>
        </w:r>
      </w:ins>
    </w:p>
    <w:p w14:paraId="034D2891" w14:textId="1F08A5E8" w:rsidR="006F4DBB" w:rsidRPr="00C74C8E" w:rsidRDefault="00094463">
      <w:pPr>
        <w:ind w:firstLine="576"/>
        <w:rPr>
          <w:ins w:id="51" w:author="Rice, Byron" w:date="2024-05-07T09:14:00Z"/>
        </w:rPr>
        <w:pPrChange w:id="52" w:author="Rice, Byron" w:date="2024-05-07T14:48:00Z">
          <w:pPr>
            <w:pStyle w:val="Heading2"/>
          </w:pPr>
        </w:pPrChange>
      </w:pPr>
      <w:ins w:id="53" w:author="Rice, Byron" w:date="2024-05-07T10:16:00Z">
        <w:r>
          <w:t>Relative burden of total, fire, and non-fire PM</w:t>
        </w:r>
        <w:r w:rsidRPr="00094463">
          <w:rPr>
            <w:vertAlign w:val="subscript"/>
            <w:rPrChange w:id="54" w:author="Rice, Byron" w:date="2024-05-07T10:16:00Z">
              <w:rPr>
                <w:b w:val="0"/>
              </w:rPr>
            </w:rPrChange>
          </w:rPr>
          <w:t>2.5</w:t>
        </w:r>
        <w:r>
          <w:t xml:space="preserve"> within</w:t>
        </w:r>
      </w:ins>
      <w:ins w:id="55" w:author="Rice, Byron" w:date="2024-05-07T10:17:00Z">
        <w:r>
          <w:t xml:space="preserve"> regions was investigated </w:t>
        </w:r>
      </w:ins>
      <w:ins w:id="56" w:author="Rice, Byron" w:date="2024-05-07T11:13:00Z">
        <w:r w:rsidR="00B50B3A">
          <w:t>with a focus on</w:t>
        </w:r>
      </w:ins>
      <w:ins w:id="57" w:author="Rice, Byron" w:date="2024-05-07T10:17:00Z">
        <w:r w:rsidR="003D01FC">
          <w:t xml:space="preserve"> </w:t>
        </w:r>
      </w:ins>
      <w:ins w:id="58" w:author="Rice, Byron" w:date="2024-05-07T10:18:00Z">
        <w:r w:rsidR="00196BDC">
          <w:t>the southeast and northwest</w:t>
        </w:r>
      </w:ins>
      <w:ins w:id="59" w:author="Rice, Byron" w:date="2024-05-07T10:17:00Z">
        <w:r w:rsidR="00196BDC">
          <w:t xml:space="preserve"> </w:t>
        </w:r>
        <w:r w:rsidR="003D01FC">
          <w:t>(</w:t>
        </w:r>
      </w:ins>
      <w:ins w:id="60" w:author="Rice, Byron" w:date="2024-05-07T10:19:00Z">
        <w:r w:rsidR="00B274F0">
          <w:t>Figure 6</w:t>
        </w:r>
      </w:ins>
      <w:ins w:id="61" w:author="Rice, Byron" w:date="2024-05-07T10:17:00Z">
        <w:r w:rsidR="003D01FC">
          <w:t>)</w:t>
        </w:r>
      </w:ins>
      <w:ins w:id="62" w:author="Rice, Byron" w:date="2024-05-07T12:39:00Z">
        <w:r w:rsidR="00C51468">
          <w:t xml:space="preserve"> because </w:t>
        </w:r>
      </w:ins>
      <w:ins w:id="63" w:author="Rice, Byron" w:date="2024-05-09T16:51:00Z">
        <w:r w:rsidR="0050179E">
          <w:t>those regions</w:t>
        </w:r>
      </w:ins>
      <w:ins w:id="64" w:author="Rice, Byron" w:date="2024-05-07T12:39:00Z">
        <w:r w:rsidR="00C51468">
          <w:t xml:space="preserve"> had the </w:t>
        </w:r>
        <w:r w:rsidR="00F417BD">
          <w:t>highest</w:t>
        </w:r>
      </w:ins>
      <w:ins w:id="65" w:author="Rice, Byron" w:date="2024-05-07T12:40:00Z">
        <w:r w:rsidR="001D6C17">
          <w:t xml:space="preserve"> fire PM</w:t>
        </w:r>
        <w:r w:rsidR="001D6C17" w:rsidRPr="001D6C17">
          <w:rPr>
            <w:vertAlign w:val="subscript"/>
            <w:rPrChange w:id="66" w:author="Rice, Byron" w:date="2024-05-07T12:40:00Z">
              <w:rPr>
                <w:b w:val="0"/>
              </w:rPr>
            </w:rPrChange>
          </w:rPr>
          <w:t>2.5</w:t>
        </w:r>
        <w:r w:rsidR="001D6C17">
          <w:t xml:space="preserve"> concentrations </w:t>
        </w:r>
      </w:ins>
      <w:ins w:id="67" w:author="Rice, Byron" w:date="2024-05-07T12:41:00Z">
        <w:r w:rsidR="00F86795">
          <w:t>(Table 1)</w:t>
        </w:r>
      </w:ins>
      <w:ins w:id="68" w:author="Rice, Byron" w:date="2024-05-07T10:21:00Z">
        <w:r w:rsidR="005D03BD">
          <w:t>.</w:t>
        </w:r>
      </w:ins>
      <w:ins w:id="69" w:author="Rice, Byron" w:date="2024-05-07T12:41:00Z">
        <w:r w:rsidR="00F86795">
          <w:t xml:space="preserve"> </w:t>
        </w:r>
      </w:ins>
      <w:ins w:id="70" w:author="Rice, Byron" w:date="2024-05-07T14:02:00Z">
        <w:r w:rsidR="009148B3">
          <w:t>Relative burden</w:t>
        </w:r>
      </w:ins>
      <w:ins w:id="71" w:author="Rice, Byron" w:date="2024-05-07T12:41:00Z">
        <w:r w:rsidR="00F86795">
          <w:t xml:space="preserve"> in other regions </w:t>
        </w:r>
      </w:ins>
      <w:ins w:id="72" w:author="Rice, Byron" w:date="2024-05-07T14:27:00Z">
        <w:r w:rsidR="008B05C6">
          <w:t>is</w:t>
        </w:r>
      </w:ins>
      <w:ins w:id="73" w:author="Rice, Byron" w:date="2024-05-07T12:41:00Z">
        <w:r w:rsidR="00F86795">
          <w:t xml:space="preserve"> shown in Figures S13 to S17.</w:t>
        </w:r>
      </w:ins>
      <w:ins w:id="74" w:author="Rice, Byron" w:date="2024-05-07T10:21:00Z">
        <w:r w:rsidR="00434262">
          <w:t xml:space="preserve"> </w:t>
        </w:r>
      </w:ins>
      <w:ins w:id="75" w:author="Rice, Byron" w:date="2024-05-07T13:20:00Z">
        <w:r w:rsidR="006231E1">
          <w:t xml:space="preserve">Disparities by urbanicity </w:t>
        </w:r>
      </w:ins>
      <w:ins w:id="76" w:author="Rice, Byron" w:date="2024-05-07T13:21:00Z">
        <w:r w:rsidR="006231E1">
          <w:t xml:space="preserve">are </w:t>
        </w:r>
        <w:r w:rsidR="00756FF0">
          <w:t xml:space="preserve">largely consistent across regions, with </w:t>
        </w:r>
      </w:ins>
      <w:ins w:id="77" w:author="Rice, Byron" w:date="2024-05-07T13:23:00Z">
        <w:r w:rsidR="00FB75A0">
          <w:t>lower</w:t>
        </w:r>
      </w:ins>
      <w:ins w:id="78" w:author="Rice, Byron" w:date="2024-05-07T13:21:00Z">
        <w:r w:rsidR="00756FF0">
          <w:t xml:space="preserve"> </w:t>
        </w:r>
      </w:ins>
      <w:ins w:id="79" w:author="Rice, Byron" w:date="2024-05-07T13:22:00Z">
        <w:r w:rsidR="0023107F">
          <w:t>fire PM</w:t>
        </w:r>
        <w:r w:rsidR="0023107F" w:rsidRPr="0023107F">
          <w:rPr>
            <w:vertAlign w:val="subscript"/>
            <w:rPrChange w:id="80" w:author="Rice, Byron" w:date="2024-05-07T13:22:00Z">
              <w:rPr>
                <w:b w:val="0"/>
              </w:rPr>
            </w:rPrChange>
          </w:rPr>
          <w:t>2.5</w:t>
        </w:r>
        <w:r w:rsidR="0023107F">
          <w:t xml:space="preserve"> and </w:t>
        </w:r>
      </w:ins>
      <w:ins w:id="81" w:author="Rice, Byron" w:date="2024-05-07T13:23:00Z">
        <w:r w:rsidR="00FB75A0">
          <w:t>high</w:t>
        </w:r>
      </w:ins>
      <w:ins w:id="82" w:author="Rice, Byron" w:date="2024-05-07T13:24:00Z">
        <w:r w:rsidR="00FB75A0">
          <w:t>er</w:t>
        </w:r>
      </w:ins>
      <w:ins w:id="83" w:author="Rice, Byron" w:date="2024-05-07T13:22:00Z">
        <w:r w:rsidR="0023107F">
          <w:t xml:space="preserve"> non-fire PM</w:t>
        </w:r>
        <w:r w:rsidR="0023107F" w:rsidRPr="0023107F">
          <w:rPr>
            <w:vertAlign w:val="subscript"/>
            <w:rPrChange w:id="84" w:author="Rice, Byron" w:date="2024-05-07T13:22:00Z">
              <w:rPr>
                <w:b w:val="0"/>
              </w:rPr>
            </w:rPrChange>
          </w:rPr>
          <w:t>2.5</w:t>
        </w:r>
      </w:ins>
      <w:ins w:id="85" w:author="Rice, Byron" w:date="2024-05-07T13:24:00Z">
        <w:r w:rsidR="00E55D59">
          <w:t xml:space="preserve"> </w:t>
        </w:r>
      </w:ins>
      <w:ins w:id="86" w:author="Rice, Byron" w:date="2024-05-07T13:25:00Z">
        <w:r w:rsidR="00E55D59">
          <w:t xml:space="preserve">concentrations </w:t>
        </w:r>
      </w:ins>
      <w:ins w:id="87" w:author="Rice, Byron" w:date="2024-05-07T13:24:00Z">
        <w:r w:rsidR="00E55D59">
          <w:t>in urban areas</w:t>
        </w:r>
      </w:ins>
      <w:ins w:id="88" w:author="Rice, Byron" w:date="2024-05-07T13:31:00Z">
        <w:r w:rsidR="00A270B4">
          <w:t>.</w:t>
        </w:r>
        <w:r w:rsidR="00BF6DDD">
          <w:t xml:space="preserve"> H</w:t>
        </w:r>
      </w:ins>
      <w:ins w:id="89" w:author="Rice, Byron" w:date="2024-05-07T13:24:00Z">
        <w:r w:rsidR="00E55D59">
          <w:t>igher fire PM</w:t>
        </w:r>
        <w:r w:rsidR="00E55D59" w:rsidRPr="00E55D59">
          <w:rPr>
            <w:vertAlign w:val="subscript"/>
            <w:rPrChange w:id="90" w:author="Rice, Byron" w:date="2024-05-07T13:25:00Z">
              <w:rPr>
                <w:b w:val="0"/>
              </w:rPr>
            </w:rPrChange>
          </w:rPr>
          <w:t>2.5</w:t>
        </w:r>
      </w:ins>
      <w:ins w:id="91" w:author="Rice, Byron" w:date="2024-05-07T13:23:00Z">
        <w:r w:rsidR="00FB75A0">
          <w:t xml:space="preserve"> </w:t>
        </w:r>
      </w:ins>
      <w:ins w:id="92" w:author="Rice, Byron" w:date="2024-05-07T13:25:00Z">
        <w:r w:rsidR="00E55D59">
          <w:t xml:space="preserve">concentrations </w:t>
        </w:r>
      </w:ins>
      <w:ins w:id="93" w:author="Rice, Byron" w:date="2024-05-07T13:31:00Z">
        <w:r w:rsidR="00BF6DDD">
          <w:t xml:space="preserve">were </w:t>
        </w:r>
        <w:r w:rsidR="00505C17">
          <w:t xml:space="preserve">observed </w:t>
        </w:r>
      </w:ins>
      <w:ins w:id="94" w:author="Rice, Byron" w:date="2024-05-07T13:25:00Z">
        <w:r w:rsidR="00E55D59">
          <w:t>in lower income areas</w:t>
        </w:r>
      </w:ins>
      <w:ins w:id="95" w:author="Rice, Byron" w:date="2024-05-07T13:26:00Z">
        <w:r w:rsidR="00854990">
          <w:t xml:space="preserve"> </w:t>
        </w:r>
      </w:ins>
      <w:ins w:id="96" w:author="Rice, Byron" w:date="2024-05-07T13:29:00Z">
        <w:r w:rsidR="00A77BD0">
          <w:t>in</w:t>
        </w:r>
        <w:r w:rsidR="004E5386">
          <w:t xml:space="preserve"> </w:t>
        </w:r>
      </w:ins>
      <w:ins w:id="97" w:author="Rice, Byron" w:date="2024-05-07T13:30:00Z">
        <w:r w:rsidR="004E5386">
          <w:t xml:space="preserve">the northeast and </w:t>
        </w:r>
      </w:ins>
      <w:ins w:id="98" w:author="Rice, Byron" w:date="2024-05-07T13:32:00Z">
        <w:r w:rsidR="00505C17">
          <w:t>southeast but</w:t>
        </w:r>
      </w:ins>
      <w:ins w:id="99" w:author="Rice, Byron" w:date="2024-05-07T13:31:00Z">
        <w:r w:rsidR="00505C17">
          <w:t xml:space="preserve"> were less consistent in regions with lower </w:t>
        </w:r>
      </w:ins>
      <w:ins w:id="100" w:author="Rice, Byron" w:date="2024-05-07T13:32:00Z">
        <w:r w:rsidR="00505C17">
          <w:t>fire PM</w:t>
        </w:r>
        <w:r w:rsidR="00505C17" w:rsidRPr="00505C17">
          <w:rPr>
            <w:vertAlign w:val="subscript"/>
            <w:rPrChange w:id="101" w:author="Rice, Byron" w:date="2024-05-07T13:32:00Z">
              <w:rPr>
                <w:b w:val="0"/>
              </w:rPr>
            </w:rPrChange>
          </w:rPr>
          <w:t>2.5</w:t>
        </w:r>
        <w:r w:rsidR="00505C17">
          <w:t xml:space="preserve"> </w:t>
        </w:r>
      </w:ins>
      <w:ins w:id="102" w:author="Rice, Byron" w:date="2024-05-08T15:25:00Z">
        <w:r w:rsidR="00F218BF">
          <w:t>concentrations</w:t>
        </w:r>
      </w:ins>
      <w:ins w:id="103" w:author="Rice, Byron" w:date="2024-05-07T13:25:00Z">
        <w:r w:rsidR="00E55D59">
          <w:t>.</w:t>
        </w:r>
      </w:ins>
      <w:ins w:id="104" w:author="Rice, Byron" w:date="2024-05-07T13:32:00Z">
        <w:r w:rsidR="00505C17">
          <w:t xml:space="preserve"> </w:t>
        </w:r>
      </w:ins>
      <w:ins w:id="105" w:author="Rice, Byron" w:date="2024-05-08T15:25:00Z">
        <w:r w:rsidR="002A7A52">
          <w:t>Conside</w:t>
        </w:r>
      </w:ins>
      <w:ins w:id="106" w:author="Rice, Byron" w:date="2024-05-08T15:26:00Z">
        <w:r w:rsidR="002A7A52">
          <w:t>ring racial and ethnic groups, t</w:t>
        </w:r>
      </w:ins>
      <w:ins w:id="107" w:author="Rice, Byron" w:date="2024-05-07T15:56:00Z">
        <w:r w:rsidR="00773D2A">
          <w:t xml:space="preserve">he burden of </w:t>
        </w:r>
        <w:r w:rsidR="005D28B7">
          <w:t>fire PM</w:t>
        </w:r>
        <w:r w:rsidR="005D28B7" w:rsidRPr="005D28B7">
          <w:rPr>
            <w:vertAlign w:val="subscript"/>
            <w:rPrChange w:id="108" w:author="Rice, Byron" w:date="2024-05-07T15:56:00Z">
              <w:rPr>
                <w:b w:val="0"/>
              </w:rPr>
            </w:rPrChange>
          </w:rPr>
          <w:t>2.</w:t>
        </w:r>
      </w:ins>
      <w:ins w:id="109" w:author="Rice, Byron" w:date="2024-05-08T15:26:00Z">
        <w:r w:rsidR="002A7A52" w:rsidRPr="002A7A52">
          <w:rPr>
            <w:vertAlign w:val="subscript"/>
            <w:rPrChange w:id="110" w:author="Rice, Byron" w:date="2024-05-08T15:26:00Z">
              <w:rPr>
                <w:b w:val="0"/>
              </w:rPr>
            </w:rPrChange>
          </w:rPr>
          <w:t>5</w:t>
        </w:r>
        <w:r w:rsidR="002A7A52">
          <w:t xml:space="preserve"> </w:t>
        </w:r>
      </w:ins>
      <w:ins w:id="111" w:author="Rice, Byron" w:date="2024-05-07T13:42:00Z">
        <w:r w:rsidR="000C17A0">
          <w:t>varied</w:t>
        </w:r>
      </w:ins>
      <w:ins w:id="112" w:author="Rice, Byron" w:date="2024-05-07T15:58:00Z">
        <w:r w:rsidR="00341BA2">
          <w:t xml:space="preserve"> more</w:t>
        </w:r>
      </w:ins>
      <w:ins w:id="113" w:author="Rice, Byron" w:date="2024-05-07T13:42:00Z">
        <w:r w:rsidR="000C17A0">
          <w:t xml:space="preserve"> </w:t>
        </w:r>
      </w:ins>
      <w:ins w:id="114" w:author="Rice, Byron" w:date="2024-05-07T13:43:00Z">
        <w:r w:rsidR="000C17A0">
          <w:t>by region than</w:t>
        </w:r>
        <w:r w:rsidR="00A55F50">
          <w:t xml:space="preserve"> </w:t>
        </w:r>
      </w:ins>
      <w:ins w:id="115" w:author="Rice, Byron" w:date="2024-05-07T15:57:00Z">
        <w:r w:rsidR="00DC07F3">
          <w:t>tha</w:t>
        </w:r>
      </w:ins>
      <w:ins w:id="116" w:author="Rice, Byron" w:date="2024-05-07T15:58:00Z">
        <w:r w:rsidR="00DC07F3">
          <w:t>t of</w:t>
        </w:r>
      </w:ins>
      <w:ins w:id="117" w:author="Rice, Byron" w:date="2024-05-07T13:43:00Z">
        <w:r w:rsidR="00A55F50">
          <w:t xml:space="preserve"> non-fire PM</w:t>
        </w:r>
        <w:r w:rsidR="00A55F50" w:rsidRPr="00A55F50">
          <w:rPr>
            <w:vertAlign w:val="subscript"/>
            <w:rPrChange w:id="118" w:author="Rice, Byron" w:date="2024-05-07T13:43:00Z">
              <w:rPr>
                <w:b w:val="0"/>
              </w:rPr>
            </w:rPrChange>
          </w:rPr>
          <w:t>2.5</w:t>
        </w:r>
        <w:r w:rsidR="00A55F50">
          <w:t xml:space="preserve">. </w:t>
        </w:r>
      </w:ins>
      <w:ins w:id="119" w:author="Rice, Byron" w:date="2024-05-07T13:45:00Z">
        <w:r w:rsidR="003164E8">
          <w:t>Fire PM</w:t>
        </w:r>
        <w:r w:rsidR="003164E8" w:rsidRPr="003164E8">
          <w:rPr>
            <w:vertAlign w:val="subscript"/>
            <w:rPrChange w:id="120" w:author="Rice, Byron" w:date="2024-05-07T13:45:00Z">
              <w:rPr>
                <w:b w:val="0"/>
              </w:rPr>
            </w:rPrChange>
          </w:rPr>
          <w:t>2.5</w:t>
        </w:r>
        <w:r w:rsidR="003164E8">
          <w:t xml:space="preserve"> concentrations were higher where </w:t>
        </w:r>
        <w:r w:rsidR="00C13C60">
          <w:t xml:space="preserve">Native American people live </w:t>
        </w:r>
      </w:ins>
      <w:ins w:id="121" w:author="Rice, Byron" w:date="2024-05-07T13:46:00Z">
        <w:r w:rsidR="00C17910">
          <w:t xml:space="preserve">compared to other groups </w:t>
        </w:r>
        <w:r w:rsidR="003F5525">
          <w:t xml:space="preserve">in all regions except </w:t>
        </w:r>
      </w:ins>
      <w:ins w:id="122" w:author="Rice, Byron" w:date="2024-05-07T13:48:00Z">
        <w:r w:rsidR="00A103F8">
          <w:t>those with the lowest fire PM</w:t>
        </w:r>
        <w:r w:rsidR="00A103F8" w:rsidRPr="00A103F8">
          <w:rPr>
            <w:vertAlign w:val="subscript"/>
            <w:rPrChange w:id="123" w:author="Rice, Byron" w:date="2024-05-07T13:48:00Z">
              <w:rPr>
                <w:b w:val="0"/>
              </w:rPr>
            </w:rPrChange>
          </w:rPr>
          <w:t>2.5</w:t>
        </w:r>
        <w:r w:rsidR="00A103F8">
          <w:t xml:space="preserve"> concentrations</w:t>
        </w:r>
      </w:ins>
      <w:ins w:id="124" w:author="Rice, Byron" w:date="2024-05-07T14:01:00Z">
        <w:r w:rsidR="00304578">
          <w:t xml:space="preserve"> (i.e., </w:t>
        </w:r>
      </w:ins>
      <w:ins w:id="125" w:author="Rice, Byron" w:date="2024-05-07T13:46:00Z">
        <w:r w:rsidR="003F5525">
          <w:t xml:space="preserve">the </w:t>
        </w:r>
      </w:ins>
      <w:ins w:id="126" w:author="Rice, Byron" w:date="2024-05-07T13:47:00Z">
        <w:r w:rsidR="003F5525">
          <w:t xml:space="preserve">midwest, </w:t>
        </w:r>
      </w:ins>
      <w:ins w:id="127" w:author="Rice, Byron" w:date="2024-05-07T13:46:00Z">
        <w:r w:rsidR="003F5525">
          <w:t>northe</w:t>
        </w:r>
      </w:ins>
      <w:ins w:id="128" w:author="Rice, Byron" w:date="2024-05-07T13:47:00Z">
        <w:r w:rsidR="003F5525">
          <w:t>ast and southwest</w:t>
        </w:r>
      </w:ins>
      <w:ins w:id="129" w:author="Rice, Byron" w:date="2024-05-07T14:01:00Z">
        <w:r w:rsidR="00304578">
          <w:t>)</w:t>
        </w:r>
      </w:ins>
      <w:ins w:id="130" w:author="Rice, Byron" w:date="2024-05-07T13:48:00Z">
        <w:r w:rsidR="00A103F8">
          <w:t>.</w:t>
        </w:r>
      </w:ins>
      <w:ins w:id="131" w:author="Rice, Byron" w:date="2024-05-07T13:50:00Z">
        <w:r w:rsidR="001E7563">
          <w:t xml:space="preserve"> </w:t>
        </w:r>
      </w:ins>
      <w:ins w:id="132" w:author="Rice, Byron" w:date="2024-05-07T14:29:00Z">
        <w:r w:rsidR="00F6731A">
          <w:t>P</w:t>
        </w:r>
      </w:ins>
      <w:ins w:id="133" w:author="Rice, Byron" w:date="2024-05-07T14:18:00Z">
        <w:r w:rsidR="008233C9">
          <w:t xml:space="preserve">atterns </w:t>
        </w:r>
      </w:ins>
      <w:ins w:id="134" w:author="Rice, Byron" w:date="2024-05-07T14:28:00Z">
        <w:r w:rsidR="006C31FE">
          <w:t>of</w:t>
        </w:r>
      </w:ins>
      <w:ins w:id="135" w:author="Rice, Byron" w:date="2024-05-07T14:18:00Z">
        <w:r w:rsidR="008233C9">
          <w:t xml:space="preserve"> fire PM</w:t>
        </w:r>
        <w:r w:rsidR="008233C9" w:rsidRPr="008233C9">
          <w:rPr>
            <w:vertAlign w:val="subscript"/>
            <w:rPrChange w:id="136" w:author="Rice, Byron" w:date="2024-05-07T14:18:00Z">
              <w:rPr>
                <w:b w:val="0"/>
              </w:rPr>
            </w:rPrChange>
          </w:rPr>
          <w:t>2.5</w:t>
        </w:r>
      </w:ins>
      <w:ins w:id="137" w:author="Rice, Byron" w:date="2024-05-07T14:19:00Z">
        <w:r w:rsidR="008233C9">
          <w:t xml:space="preserve"> </w:t>
        </w:r>
      </w:ins>
      <w:ins w:id="138" w:author="Rice, Byron" w:date="2024-05-07T14:28:00Z">
        <w:r w:rsidR="006C31FE">
          <w:t xml:space="preserve">burden among </w:t>
        </w:r>
      </w:ins>
      <w:ins w:id="139" w:author="Rice, Byron" w:date="2024-05-07T14:29:00Z">
        <w:r w:rsidR="00743D19">
          <w:t>other racial and ethnic</w:t>
        </w:r>
      </w:ins>
      <w:ins w:id="140" w:author="Rice, Byron" w:date="2024-05-07T14:28:00Z">
        <w:r w:rsidR="00B211CE">
          <w:t xml:space="preserve"> groups </w:t>
        </w:r>
      </w:ins>
      <w:ins w:id="141" w:author="Rice, Byron" w:date="2024-05-07T14:32:00Z">
        <w:r w:rsidR="00471E4C">
          <w:t>vary across the regions of the CONUS, with</w:t>
        </w:r>
        <w:r w:rsidR="00E37FAE">
          <w:t xml:space="preserve"> Black people, for example, among the most burdened</w:t>
        </w:r>
      </w:ins>
      <w:ins w:id="142" w:author="Rice, Byron" w:date="2024-05-07T14:33:00Z">
        <w:r w:rsidR="00E37FAE">
          <w:t xml:space="preserve"> in the southeast but among the least burdened in the northwest</w:t>
        </w:r>
      </w:ins>
      <w:ins w:id="143" w:author="Rice, Byron" w:date="2024-05-07T14:17:00Z">
        <w:r w:rsidR="00214510">
          <w:t>.</w:t>
        </w:r>
      </w:ins>
      <w:ins w:id="144" w:author="Rice, Byron" w:date="2024-05-07T14:35:00Z">
        <w:r w:rsidR="00D06956">
          <w:t xml:space="preserve"> </w:t>
        </w:r>
      </w:ins>
      <w:ins w:id="145" w:author="Rice, Byron" w:date="2024-05-08T15:26:00Z">
        <w:r w:rsidR="00430C75">
          <w:t>Black and Asian people are among the groups living in areas with the highest non-fire PM</w:t>
        </w:r>
        <w:r w:rsidR="00430C75" w:rsidRPr="00F76A4D">
          <w:rPr>
            <w:vertAlign w:val="subscript"/>
          </w:rPr>
          <w:t>2.5</w:t>
        </w:r>
        <w:r w:rsidR="00430C75">
          <w:t xml:space="preserve"> </w:t>
        </w:r>
      </w:ins>
      <w:ins w:id="146" w:author="Rice, Byron" w:date="2024-05-08T15:30:00Z">
        <w:r w:rsidR="00177F63">
          <w:t>burden</w:t>
        </w:r>
      </w:ins>
      <w:ins w:id="147" w:author="Rice, Byron" w:date="2024-05-08T15:26:00Z">
        <w:r w:rsidR="00430C75">
          <w:t xml:space="preserve"> across all regions. </w:t>
        </w:r>
      </w:ins>
      <w:ins w:id="148" w:author="Rice, Byron" w:date="2024-05-07T14:36:00Z">
        <w:r w:rsidR="00487204">
          <w:t xml:space="preserve">Relative burden </w:t>
        </w:r>
      </w:ins>
      <w:ins w:id="149" w:author="Rice, Byron" w:date="2024-05-08T15:27:00Z">
        <w:r w:rsidR="00A60C02">
          <w:t>of fire PM</w:t>
        </w:r>
        <w:r w:rsidR="00A60C02" w:rsidRPr="00A60C02">
          <w:rPr>
            <w:vertAlign w:val="subscript"/>
            <w:rPrChange w:id="150" w:author="Rice, Byron" w:date="2024-05-08T15:27:00Z">
              <w:rPr>
                <w:b w:val="0"/>
              </w:rPr>
            </w:rPrChange>
          </w:rPr>
          <w:t>2.5</w:t>
        </w:r>
        <w:r w:rsidR="00A60C02">
          <w:t xml:space="preserve"> </w:t>
        </w:r>
      </w:ins>
      <w:ins w:id="151" w:author="Rice, Byron" w:date="2024-05-07T14:36:00Z">
        <w:r w:rsidR="00487204">
          <w:t xml:space="preserve">by language spoken at home is similarly </w:t>
        </w:r>
        <w:r w:rsidR="00C74C8E">
          <w:t xml:space="preserve">varied </w:t>
        </w:r>
      </w:ins>
      <w:ins w:id="152" w:author="Rice, Byron" w:date="2024-05-08T15:27:00Z">
        <w:r w:rsidR="002A0474">
          <w:t>by</w:t>
        </w:r>
      </w:ins>
      <w:ins w:id="153" w:author="Rice, Byron" w:date="2024-05-07T16:01:00Z">
        <w:r w:rsidR="0081648E">
          <w:t xml:space="preserve"> </w:t>
        </w:r>
      </w:ins>
      <w:ins w:id="154" w:author="Rice, Byron" w:date="2024-05-07T14:36:00Z">
        <w:r w:rsidR="00C74C8E">
          <w:t xml:space="preserve">region. </w:t>
        </w:r>
      </w:ins>
      <w:ins w:id="155" w:author="Rice, Byron" w:date="2024-05-08T15:27:00Z">
        <w:r w:rsidR="00A60C02">
          <w:t>In general, c</w:t>
        </w:r>
      </w:ins>
      <w:ins w:id="156" w:author="Rice, Byron" w:date="2024-05-07T14:35:00Z">
        <w:r w:rsidR="00D06956">
          <w:t xml:space="preserve">haracteristics such as </w:t>
        </w:r>
        <w:r w:rsidR="00487204">
          <w:t xml:space="preserve">urbanicity and </w:t>
        </w:r>
      </w:ins>
      <w:ins w:id="157" w:author="Rice, Byron" w:date="2024-05-07T14:36:00Z">
        <w:r w:rsidR="00487204">
          <w:t xml:space="preserve">income </w:t>
        </w:r>
      </w:ins>
      <w:ins w:id="158" w:author="Rice, Byron" w:date="2024-05-07T14:40:00Z">
        <w:r w:rsidR="00B10A09">
          <w:t xml:space="preserve">vary </w:t>
        </w:r>
      </w:ins>
      <w:ins w:id="159" w:author="Rice, Byron" w:date="2024-05-07T14:43:00Z">
        <w:r w:rsidR="00B01E09">
          <w:t xml:space="preserve">more </w:t>
        </w:r>
        <w:r w:rsidR="00B01E09">
          <w:lastRenderedPageBreak/>
          <w:t>consistently</w:t>
        </w:r>
      </w:ins>
      <w:ins w:id="160" w:author="Rice, Byron" w:date="2024-05-07T14:40:00Z">
        <w:r w:rsidR="00B10A09">
          <w:t xml:space="preserve"> with</w:t>
        </w:r>
      </w:ins>
      <w:ins w:id="161" w:author="Rice, Byron" w:date="2024-05-07T14:37:00Z">
        <w:r w:rsidR="00C74C8E">
          <w:t xml:space="preserve"> </w:t>
        </w:r>
      </w:ins>
      <w:ins w:id="162" w:author="Rice, Byron" w:date="2024-05-07T14:38:00Z">
        <w:r w:rsidR="00711842">
          <w:t>the</w:t>
        </w:r>
      </w:ins>
      <w:ins w:id="163" w:author="Rice, Byron" w:date="2024-05-07T14:44:00Z">
        <w:r w:rsidR="005F6F6B">
          <w:t xml:space="preserve"> relative burden</w:t>
        </w:r>
        <w:r w:rsidR="00456719">
          <w:t xml:space="preserve"> of</w:t>
        </w:r>
      </w:ins>
      <w:ins w:id="164" w:author="Rice, Byron" w:date="2024-05-07T14:38:00Z">
        <w:r w:rsidR="00711842">
          <w:t xml:space="preserve"> </w:t>
        </w:r>
      </w:ins>
      <w:ins w:id="165" w:author="Rice, Byron" w:date="2024-05-07T14:37:00Z">
        <w:r w:rsidR="00C74C8E">
          <w:t>fire PM</w:t>
        </w:r>
        <w:r w:rsidR="00C74C8E" w:rsidRPr="00C74C8E">
          <w:rPr>
            <w:vertAlign w:val="subscript"/>
            <w:rPrChange w:id="166" w:author="Rice, Byron" w:date="2024-05-07T14:37:00Z">
              <w:rPr>
                <w:b w:val="0"/>
              </w:rPr>
            </w:rPrChange>
          </w:rPr>
          <w:t>2.5</w:t>
        </w:r>
        <w:r w:rsidR="00C74C8E">
          <w:t xml:space="preserve"> </w:t>
        </w:r>
      </w:ins>
      <w:ins w:id="167" w:author="Rice, Byron" w:date="2024-05-07T14:38:00Z">
        <w:r w:rsidR="00726AEC">
          <w:t xml:space="preserve">across </w:t>
        </w:r>
      </w:ins>
      <w:ins w:id="168" w:author="Rice, Byron" w:date="2024-05-07T14:43:00Z">
        <w:r w:rsidR="00B01E09">
          <w:t xml:space="preserve">regions of </w:t>
        </w:r>
      </w:ins>
      <w:ins w:id="169" w:author="Rice, Byron" w:date="2024-05-07T14:38:00Z">
        <w:r w:rsidR="00726AEC">
          <w:t xml:space="preserve">the CONUS </w:t>
        </w:r>
      </w:ins>
      <w:ins w:id="170" w:author="Rice, Byron" w:date="2024-05-07T14:43:00Z">
        <w:r w:rsidR="0058031C">
          <w:t>than</w:t>
        </w:r>
      </w:ins>
      <w:ins w:id="171" w:author="Rice, Byron" w:date="2024-05-07T14:39:00Z">
        <w:r w:rsidR="000B11B4">
          <w:t xml:space="preserve"> </w:t>
        </w:r>
      </w:ins>
      <w:ins w:id="172" w:author="Rice, Byron" w:date="2024-05-07T14:41:00Z">
        <w:r w:rsidR="007F78DD">
          <w:t>racial and ethnic groups</w:t>
        </w:r>
      </w:ins>
      <w:ins w:id="173" w:author="Rice, Byron" w:date="2024-05-07T14:47:00Z">
        <w:r w:rsidR="006B1C40">
          <w:t xml:space="preserve"> and </w:t>
        </w:r>
        <w:r w:rsidR="00FD1FC4">
          <w:t>by language spoken at home</w:t>
        </w:r>
      </w:ins>
      <w:ins w:id="174" w:author="Rice, Byron" w:date="2024-05-07T14:41:00Z">
        <w:r w:rsidR="009F1EFA">
          <w:t>.</w:t>
        </w:r>
      </w:ins>
      <w:ins w:id="175" w:author="Rice, Byron" w:date="2024-05-07T14:47:00Z">
        <w:r w:rsidR="00FD1FC4">
          <w:br w:type="page"/>
        </w:r>
      </w:ins>
    </w:p>
    <w:p w14:paraId="6403B02D" w14:textId="77777777" w:rsidR="00842723" w:rsidRDefault="006F4DBB" w:rsidP="00842723">
      <w:pPr>
        <w:rPr>
          <w:ins w:id="176" w:author="Rice, Byron" w:date="2024-05-07T10:03:00Z"/>
        </w:rPr>
      </w:pPr>
      <w:ins w:id="177" w:author="Rice, Byron" w:date="2024-05-07T10:01:00Z">
        <w:r>
          <w:rPr>
            <w:noProof/>
          </w:rPr>
          <w:lastRenderedPageBreak/>
          <w:drawing>
            <wp:inline distT="0" distB="0" distL="0" distR="0" wp14:anchorId="1C310872" wp14:editId="4C4552C5">
              <wp:extent cx="4424045" cy="7390552"/>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95290" cy="7509570"/>
                      </a:xfrm>
                      <a:prstGeom prst="rect">
                        <a:avLst/>
                      </a:prstGeom>
                      <a:noFill/>
                      <a:ln>
                        <a:noFill/>
                      </a:ln>
                    </pic:spPr>
                  </pic:pic>
                </a:graphicData>
              </a:graphic>
            </wp:inline>
          </w:drawing>
        </w:r>
      </w:ins>
    </w:p>
    <w:p w14:paraId="73EE0A27" w14:textId="393A2BAE" w:rsidR="00842723" w:rsidRPr="00842723" w:rsidRDefault="005B4E17">
      <w:pPr>
        <w:spacing w:line="240" w:lineRule="auto"/>
        <w:rPr>
          <w:ins w:id="178" w:author="Rice, Byron" w:date="2024-05-07T09:14:00Z"/>
        </w:rPr>
        <w:pPrChange w:id="179" w:author="Rice, Byron" w:date="2024-05-07T10:03:00Z">
          <w:pPr>
            <w:pStyle w:val="Heading2"/>
          </w:pPr>
        </w:pPrChange>
      </w:pPr>
      <w:ins w:id="180" w:author="Rice, Byron" w:date="2024-05-07T10:02:00Z">
        <w:r w:rsidRPr="00161599">
          <w:rPr>
            <w:rFonts w:cs="Arial"/>
            <w:b/>
            <w:bCs/>
          </w:rPr>
          <w:t xml:space="preserve">Figure </w:t>
        </w:r>
      </w:ins>
      <w:ins w:id="181" w:author="Rice, Byron" w:date="2024-05-07T10:04:00Z">
        <w:r w:rsidR="00CD6027">
          <w:rPr>
            <w:rFonts w:cs="Arial"/>
            <w:b/>
            <w:bCs/>
          </w:rPr>
          <w:t>6</w:t>
        </w:r>
      </w:ins>
      <w:ins w:id="182" w:author="Rice, Byron" w:date="2024-05-07T10:02:00Z">
        <w:r w:rsidRPr="00161599">
          <w:rPr>
            <w:rFonts w:cs="Arial"/>
            <w:b/>
            <w:bCs/>
          </w:rPr>
          <w:t xml:space="preserve">. </w:t>
        </w:r>
        <w:r w:rsidRPr="00161599">
          <w:rPr>
            <w:rFonts w:cs="Arial"/>
          </w:rPr>
          <w:t>Relative burden of total (CMAQ Total), wildland fire (CMAQ Fire), non-fire (CMAQ No Fire) PM</w:t>
        </w:r>
        <w:r w:rsidRPr="00161599">
          <w:rPr>
            <w:rFonts w:cs="Arial"/>
            <w:vertAlign w:val="subscript"/>
          </w:rPr>
          <w:t>2.5</w:t>
        </w:r>
        <w:r w:rsidRPr="00161599">
          <w:rPr>
            <w:rFonts w:cs="Arial"/>
          </w:rPr>
          <w:t xml:space="preserve"> concentrations by Rural-Urban Commuting Area (RUCA) urbanicity classifications, race and ethnicity, language spoken at home, and per-capita income quintile</w:t>
        </w:r>
      </w:ins>
      <w:ins w:id="183" w:author="Rice, Byron" w:date="2024-05-07T10:04:00Z">
        <w:r w:rsidR="00CD6027">
          <w:rPr>
            <w:rFonts w:cs="Arial"/>
          </w:rPr>
          <w:t xml:space="preserve"> </w:t>
        </w:r>
      </w:ins>
      <w:ins w:id="184" w:author="Rice, Byron" w:date="2024-05-07T11:21:00Z">
        <w:r w:rsidR="00084E6D">
          <w:rPr>
            <w:rFonts w:cs="Arial"/>
          </w:rPr>
          <w:t>in</w:t>
        </w:r>
      </w:ins>
      <w:ins w:id="185" w:author="Rice, Byron" w:date="2024-05-07T10:04:00Z">
        <w:r w:rsidR="00CD6027">
          <w:rPr>
            <w:rFonts w:cs="Arial"/>
          </w:rPr>
          <w:t xml:space="preserve"> the southeast (A) and the northwest (B)</w:t>
        </w:r>
      </w:ins>
      <w:ins w:id="186" w:author="Rice, Byron" w:date="2024-05-07T10:02:00Z">
        <w:r w:rsidRPr="00161599">
          <w:rPr>
            <w:rFonts w:cs="Arial"/>
          </w:rPr>
          <w:t>.</w:t>
        </w:r>
      </w:ins>
      <w:ins w:id="187" w:author="Rice, Byron" w:date="2024-05-07T11:14:00Z">
        <w:r w:rsidR="00814EC0">
          <w:rPr>
            <w:rFonts w:cs="Arial"/>
          </w:rPr>
          <w:t xml:space="preserve"> </w:t>
        </w:r>
      </w:ins>
      <w:ins w:id="188" w:author="Rice, Byron" w:date="2024-05-07T11:16:00Z">
        <w:r w:rsidR="007A2B6D">
          <w:rPr>
            <w:rFonts w:cs="Arial"/>
          </w:rPr>
          <w:t>R</w:t>
        </w:r>
      </w:ins>
      <w:ins w:id="189" w:author="Rice, Byron" w:date="2024-05-07T11:18:00Z">
        <w:r w:rsidR="00BC6192">
          <w:rPr>
            <w:rFonts w:cs="Arial"/>
          </w:rPr>
          <w:t xml:space="preserve">egional </w:t>
        </w:r>
      </w:ins>
      <w:ins w:id="190" w:author="Rice, Byron" w:date="2024-05-07T11:16:00Z">
        <w:r w:rsidR="00952BA2">
          <w:rPr>
            <w:rFonts w:cs="Arial"/>
          </w:rPr>
          <w:t>subgroup</w:t>
        </w:r>
      </w:ins>
      <w:ins w:id="191" w:author="Rice, Byron" w:date="2024-05-07T11:14:00Z">
        <w:r w:rsidR="00814EC0">
          <w:rPr>
            <w:rFonts w:cs="Arial"/>
          </w:rPr>
          <w:t xml:space="preserve"> </w:t>
        </w:r>
      </w:ins>
      <w:ins w:id="192" w:author="Rice, Byron" w:date="2024-05-07T11:17:00Z">
        <w:r w:rsidR="00F9472F">
          <w:rPr>
            <w:rFonts w:cs="Arial"/>
          </w:rPr>
          <w:t>concentrations</w:t>
        </w:r>
      </w:ins>
      <w:ins w:id="193" w:author="Rice, Byron" w:date="2024-05-07T11:18:00Z">
        <w:r w:rsidR="007F24BF">
          <w:rPr>
            <w:rFonts w:cs="Arial"/>
          </w:rPr>
          <w:t xml:space="preserve"> are compared</w:t>
        </w:r>
      </w:ins>
      <w:ins w:id="194" w:author="Rice, Byron" w:date="2024-05-07T11:17:00Z">
        <w:r w:rsidR="00F9472F">
          <w:rPr>
            <w:rFonts w:cs="Arial"/>
          </w:rPr>
          <w:t xml:space="preserve"> to </w:t>
        </w:r>
      </w:ins>
      <w:ins w:id="195" w:author="Rice, Byron" w:date="2024-05-07T11:18:00Z">
        <w:r w:rsidR="00BC6192">
          <w:rPr>
            <w:rFonts w:cs="Arial"/>
          </w:rPr>
          <w:t>overall</w:t>
        </w:r>
      </w:ins>
      <w:ins w:id="196" w:author="Rice, Byron" w:date="2024-05-07T11:17:00Z">
        <w:r w:rsidR="00F9472F">
          <w:rPr>
            <w:rFonts w:cs="Arial"/>
          </w:rPr>
          <w:t xml:space="preserve"> </w:t>
        </w:r>
      </w:ins>
      <w:ins w:id="197" w:author="Rice, Byron" w:date="2024-05-07T11:15:00Z">
        <w:r w:rsidR="00B843E5">
          <w:rPr>
            <w:rFonts w:cs="Arial"/>
          </w:rPr>
          <w:t>CONUS</w:t>
        </w:r>
      </w:ins>
      <w:ins w:id="198" w:author="Rice, Byron" w:date="2024-05-07T11:17:00Z">
        <w:r w:rsidR="00F9472F">
          <w:rPr>
            <w:rFonts w:cs="Arial"/>
          </w:rPr>
          <w:t xml:space="preserve"> concentrations.</w:t>
        </w:r>
      </w:ins>
    </w:p>
    <w:p w14:paraId="5861ECC6" w14:textId="6B9B6A56" w:rsidR="00F113EF" w:rsidRPr="00161599" w:rsidRDefault="00097537" w:rsidP="00411A8E">
      <w:pPr>
        <w:pStyle w:val="Heading2"/>
      </w:pPr>
      <w:r w:rsidRPr="00161599">
        <w:lastRenderedPageBreak/>
        <w:t xml:space="preserve">Sensitivity </w:t>
      </w:r>
      <w:r w:rsidR="001B395A" w:rsidRPr="00161599">
        <w:t>a</w:t>
      </w:r>
      <w:r w:rsidRPr="00161599">
        <w:t>nalysis</w:t>
      </w:r>
      <w:bookmarkEnd w:id="46"/>
    </w:p>
    <w:p w14:paraId="6D295104" w14:textId="272E0FB1" w:rsidR="00175FDF" w:rsidRPr="00161599" w:rsidRDefault="00F113EF" w:rsidP="009E2E64">
      <w:pPr>
        <w:ind w:firstLine="720"/>
        <w:rPr>
          <w:rFonts w:cs="Arial"/>
        </w:rPr>
      </w:pPr>
      <w:r w:rsidRPr="00161599">
        <w:rPr>
          <w:rFonts w:cs="Arial"/>
        </w:rPr>
        <w:t xml:space="preserve">Census-tract level annual mean </w:t>
      </w:r>
      <w:r w:rsidR="0002312B" w:rsidRPr="00161599">
        <w:rPr>
          <w:rFonts w:cs="Arial"/>
        </w:rPr>
        <w:t>fire PM</w:t>
      </w:r>
      <w:r w:rsidRPr="00161599">
        <w:rPr>
          <w:rFonts w:cs="Arial"/>
          <w:vertAlign w:val="subscript"/>
        </w:rPr>
        <w:t>2.5</w:t>
      </w:r>
      <w:r w:rsidRPr="00161599">
        <w:rPr>
          <w:rFonts w:cs="Arial"/>
        </w:rPr>
        <w:t xml:space="preserve"> modeled using our CMAQ approach is moderately correlated with predictions from Childs et al. (202</w:t>
      </w:r>
      <w:r w:rsidR="00F05228" w:rsidRPr="00161599">
        <w:rPr>
          <w:rFonts w:cs="Arial"/>
        </w:rPr>
        <w:t>2</w:t>
      </w:r>
      <w:r w:rsidRPr="00161599">
        <w:rPr>
          <w:rFonts w:cs="Arial"/>
        </w:rPr>
        <w:t>)</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Pr="00161599">
        <w:rPr>
          <w:rFonts w:cs="Arial"/>
        </w:rPr>
        <w:t xml:space="preserve"> (Pearson</w:t>
      </w:r>
      <w:r w:rsidR="00CE2353" w:rsidRPr="00161599">
        <w:rPr>
          <w:rFonts w:cs="Arial"/>
        </w:rPr>
        <w:t>’</w:t>
      </w:r>
      <w:r w:rsidRPr="00161599">
        <w:rPr>
          <w:rFonts w:cs="Arial"/>
        </w:rPr>
        <w:t xml:space="preserve">s r: 0.49; </w:t>
      </w:r>
      <w:r w:rsidR="00665A28" w:rsidRPr="00161599">
        <w:rPr>
          <w:rFonts w:cs="Arial"/>
        </w:rPr>
        <w:t>Table S1</w:t>
      </w:r>
      <w:r w:rsidRPr="00161599">
        <w:rPr>
          <w:rFonts w:cs="Arial"/>
        </w:rPr>
        <w:t>)</w:t>
      </w:r>
      <w:r w:rsidR="000B062B">
        <w:rPr>
          <w:rFonts w:cs="Arial"/>
        </w:rPr>
        <w:t>.</w:t>
      </w:r>
      <w:r w:rsidRPr="00161599">
        <w:rPr>
          <w:rFonts w:cs="Arial"/>
        </w:rPr>
        <w:t xml:space="preserve"> </w:t>
      </w:r>
      <w:r w:rsidR="000B062B">
        <w:rPr>
          <w:rFonts w:cs="Arial"/>
        </w:rPr>
        <w:t>T</w:t>
      </w:r>
      <w:r w:rsidRPr="00161599">
        <w:rPr>
          <w:rFonts w:cs="Arial"/>
        </w:rPr>
        <w:t xml:space="preserve">he </w:t>
      </w:r>
      <w:r w:rsidR="001512DE" w:rsidRPr="00161599">
        <w:rPr>
          <w:rFonts w:cs="Arial"/>
        </w:rPr>
        <w:t xml:space="preserve">Childs </w:t>
      </w:r>
      <w:r w:rsidRPr="00161599">
        <w:rPr>
          <w:rFonts w:cs="Arial"/>
        </w:rPr>
        <w:t xml:space="preserve">overall population-weighted mean is 0.38 µg/m³, </w:t>
      </w:r>
      <w:r w:rsidR="006D498D" w:rsidRPr="00161599">
        <w:rPr>
          <w:rFonts w:cs="Arial"/>
        </w:rPr>
        <w:t xml:space="preserve">which is </w:t>
      </w:r>
      <w:r w:rsidRPr="00161599">
        <w:rPr>
          <w:rFonts w:cs="Arial"/>
        </w:rPr>
        <w:t xml:space="preserve">considerably lower than the 0.88 µg/m³ predicted using CMAQ (Table 1). </w:t>
      </w:r>
      <w:r w:rsidR="00235FBE" w:rsidRPr="00161599">
        <w:rPr>
          <w:rFonts w:cs="Arial"/>
        </w:rPr>
        <w:t>C</w:t>
      </w:r>
      <w:r w:rsidR="00FC1E31" w:rsidRPr="00161599">
        <w:rPr>
          <w:rFonts w:cs="Arial"/>
        </w:rPr>
        <w:t xml:space="preserve">omparing the main analysis results with those produced using the Childs et al. </w:t>
      </w:r>
      <w:r w:rsidR="00986E0C">
        <w:rPr>
          <w:rFonts w:cs="Arial"/>
        </w:rPr>
        <w:t>(2022)</w:t>
      </w:r>
      <w:r w:rsidR="00986E0C">
        <w:rPr>
          <w:rFonts w:cs="Arial"/>
        </w:rPr>
        <w:fldChar w:fldCharType="begin"/>
      </w:r>
      <w:r w:rsidR="00986E0C">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986E0C">
        <w:rPr>
          <w:rFonts w:cs="Arial"/>
        </w:rPr>
        <w:fldChar w:fldCharType="separate"/>
      </w:r>
      <w:r w:rsidR="00986E0C" w:rsidRPr="00986E0C">
        <w:rPr>
          <w:rFonts w:cs="Arial"/>
          <w:noProof/>
          <w:vertAlign w:val="superscript"/>
        </w:rPr>
        <w:t>33</w:t>
      </w:r>
      <w:r w:rsidR="00986E0C">
        <w:rPr>
          <w:rFonts w:cs="Arial"/>
        </w:rPr>
        <w:fldChar w:fldCharType="end"/>
      </w:r>
      <w:r w:rsidR="00986E0C">
        <w:rPr>
          <w:rFonts w:cs="Arial"/>
        </w:rPr>
        <w:t xml:space="preserve"> </w:t>
      </w:r>
      <w:r w:rsidR="00FC1E31" w:rsidRPr="00161599">
        <w:rPr>
          <w:rFonts w:cs="Arial"/>
        </w:rPr>
        <w:t>data, s</w:t>
      </w:r>
      <w:r w:rsidRPr="00161599">
        <w:rPr>
          <w:rFonts w:cs="Arial"/>
        </w:rPr>
        <w:t xml:space="preserve">ome results are robust </w:t>
      </w:r>
      <w:r w:rsidR="00FC1E31" w:rsidRPr="00161599">
        <w:rPr>
          <w:rFonts w:cs="Arial"/>
        </w:rPr>
        <w:t>regardless of the</w:t>
      </w:r>
      <w:r w:rsidRPr="00161599">
        <w:rPr>
          <w:rFonts w:cs="Arial"/>
        </w:rPr>
        <w:t xml:space="preserve"> choice of </w:t>
      </w:r>
      <w:r w:rsidR="0002312B" w:rsidRPr="00161599">
        <w:rPr>
          <w:rFonts w:cs="Arial"/>
        </w:rPr>
        <w:t>fire PM</w:t>
      </w:r>
      <w:r w:rsidRPr="00161599">
        <w:rPr>
          <w:rFonts w:cs="Arial"/>
          <w:vertAlign w:val="subscript"/>
        </w:rPr>
        <w:t>2.5</w:t>
      </w:r>
      <w:r w:rsidRPr="00161599">
        <w:rPr>
          <w:rFonts w:cs="Arial"/>
        </w:rPr>
        <w:t xml:space="preserve"> modeling method, including higher fire PM</w:t>
      </w:r>
      <w:r w:rsidRPr="00161599">
        <w:rPr>
          <w:rFonts w:cs="Arial"/>
          <w:vertAlign w:val="subscript"/>
        </w:rPr>
        <w:t>2.5</w:t>
      </w:r>
      <w:r w:rsidRPr="00161599">
        <w:rPr>
          <w:rFonts w:cs="Arial"/>
        </w:rPr>
        <w:t xml:space="preserve"> burden among Native American people </w:t>
      </w:r>
      <w:r w:rsidR="002122E9">
        <w:rPr>
          <w:rFonts w:cs="Arial"/>
        </w:rPr>
        <w:t xml:space="preserve">compared to the overall population </w:t>
      </w:r>
      <w:r w:rsidRPr="00161599">
        <w:rPr>
          <w:rFonts w:cs="Arial"/>
        </w:rPr>
        <w:t>(relative burden of 1.2 and 1.</w:t>
      </w:r>
      <w:r w:rsidR="001540CF" w:rsidRPr="00161599">
        <w:rPr>
          <w:rFonts w:cs="Arial"/>
        </w:rPr>
        <w:t>1</w:t>
      </w:r>
      <w:r w:rsidRPr="00161599">
        <w:rPr>
          <w:rFonts w:cs="Arial"/>
        </w:rPr>
        <w:t xml:space="preserve"> using CMAQ and Childs fire</w:t>
      </w:r>
      <w:r w:rsidR="002122E9">
        <w:rPr>
          <w:rFonts w:cs="Arial"/>
        </w:rPr>
        <w:t xml:space="preserve"> PM</w:t>
      </w:r>
      <w:r w:rsidR="002122E9" w:rsidRPr="00CE7313">
        <w:rPr>
          <w:rFonts w:cs="Arial"/>
          <w:vertAlign w:val="subscript"/>
        </w:rPr>
        <w:t>2.5</w:t>
      </w:r>
      <w:r w:rsidRPr="00161599">
        <w:rPr>
          <w:rFonts w:cs="Arial"/>
        </w:rPr>
        <w:t>, respectively). However, results are less consistent for other groups. Black people are predicted to have less exposure than the overall population using the Childs fire PM</w:t>
      </w:r>
      <w:r w:rsidRPr="00161599">
        <w:rPr>
          <w:rFonts w:cs="Arial"/>
          <w:vertAlign w:val="subscript"/>
        </w:rPr>
        <w:t>2.5</w:t>
      </w:r>
      <w:r w:rsidRPr="00161599">
        <w:rPr>
          <w:rFonts w:cs="Arial"/>
        </w:rPr>
        <w:t xml:space="preserve"> predictions (Childs relative burden: 0.96; CMAQ fire relative burden: 1.1; </w:t>
      </w:r>
      <w:r w:rsidR="000031F4" w:rsidRPr="00161599">
        <w:rPr>
          <w:rFonts w:cs="Arial"/>
        </w:rPr>
        <w:t xml:space="preserve">Figure </w:t>
      </w:r>
      <w:r w:rsidR="00171AC7" w:rsidRPr="00161599">
        <w:rPr>
          <w:rFonts w:cs="Arial"/>
        </w:rPr>
        <w:t>S1</w:t>
      </w:r>
      <w:ins w:id="199" w:author="Rice, Byron" w:date="2024-05-07T12:37:00Z">
        <w:r w:rsidR="00635382">
          <w:rPr>
            <w:rFonts w:cs="Arial"/>
          </w:rPr>
          <w:t>8</w:t>
        </w:r>
      </w:ins>
      <w:del w:id="200" w:author="Rice, Byron" w:date="2024-05-07T12:37:00Z">
        <w:r w:rsidR="00171AC7" w:rsidRPr="00161599" w:rsidDel="00635382">
          <w:rPr>
            <w:rFonts w:cs="Arial"/>
          </w:rPr>
          <w:delText>3</w:delText>
        </w:r>
      </w:del>
      <w:r w:rsidRPr="00161599">
        <w:rPr>
          <w:rFonts w:cs="Arial"/>
        </w:rPr>
        <w:t>). Regionally, Childs fire PM</w:t>
      </w:r>
      <w:r w:rsidRPr="00161599">
        <w:rPr>
          <w:rFonts w:cs="Arial"/>
          <w:vertAlign w:val="subscript"/>
        </w:rPr>
        <w:t xml:space="preserve">2.5 </w:t>
      </w:r>
      <w:r w:rsidRPr="00161599">
        <w:rPr>
          <w:rFonts w:cs="Arial"/>
        </w:rPr>
        <w:t>is highest in the northern great plains (relative burden: 1.9), whereas CMAQ fire PM</w:t>
      </w:r>
      <w:r w:rsidRPr="00161599">
        <w:rPr>
          <w:rFonts w:cs="Arial"/>
          <w:vertAlign w:val="subscript"/>
        </w:rPr>
        <w:t xml:space="preserve">2.5 </w:t>
      </w:r>
      <w:r w:rsidRPr="00161599">
        <w:rPr>
          <w:rFonts w:cs="Arial"/>
        </w:rPr>
        <w:t>is highest in the southeast (relative burden: 1.6). Trends also vary in specific years between the two approaches; Childs fire PM</w:t>
      </w:r>
      <w:r w:rsidRPr="00161599">
        <w:rPr>
          <w:rFonts w:cs="Arial"/>
          <w:vertAlign w:val="subscript"/>
        </w:rPr>
        <w:t xml:space="preserve">2.5 </w:t>
      </w:r>
      <w:r w:rsidRPr="00161599">
        <w:rPr>
          <w:rFonts w:cs="Arial"/>
        </w:rPr>
        <w:t>predicts much higher relative increases in population-weighted mean concentrations across all racial and ethnic groups in 2011 and 2018 in particular (</w:t>
      </w:r>
      <w:r w:rsidR="00E42AEA" w:rsidRPr="00161599">
        <w:rPr>
          <w:rFonts w:cs="Arial"/>
        </w:rPr>
        <w:t>Figure 5</w:t>
      </w:r>
      <w:r w:rsidRPr="00161599">
        <w:rPr>
          <w:rFonts w:cs="Arial"/>
        </w:rPr>
        <w:t>).</w:t>
      </w:r>
      <w:r w:rsidR="00141F95" w:rsidRPr="00161599">
        <w:rPr>
          <w:rFonts w:cs="Arial"/>
        </w:rPr>
        <w:t xml:space="preserve"> </w:t>
      </w:r>
      <w:r w:rsidR="00917B18" w:rsidRPr="00161599">
        <w:rPr>
          <w:rFonts w:cs="Arial"/>
        </w:rPr>
        <w:t>The</w:t>
      </w:r>
      <w:r w:rsidR="009F246E" w:rsidRPr="00161599">
        <w:rPr>
          <w:rFonts w:cs="Arial"/>
        </w:rPr>
        <w:t xml:space="preserve"> results using the two </w:t>
      </w:r>
      <w:r w:rsidR="00917B18" w:rsidRPr="00161599">
        <w:rPr>
          <w:rFonts w:cs="Arial"/>
        </w:rPr>
        <w:t>models</w:t>
      </w:r>
      <w:r w:rsidR="006E729F" w:rsidRPr="00161599">
        <w:rPr>
          <w:rFonts w:cs="Arial"/>
        </w:rPr>
        <w:t xml:space="preserve"> of </w:t>
      </w:r>
      <w:r w:rsidR="00261A02" w:rsidRPr="00161599">
        <w:rPr>
          <w:rFonts w:cs="Arial"/>
        </w:rPr>
        <w:t>fire PM</w:t>
      </w:r>
      <w:r w:rsidR="00261A02" w:rsidRPr="00161599">
        <w:rPr>
          <w:rFonts w:cs="Arial"/>
          <w:vertAlign w:val="subscript"/>
        </w:rPr>
        <w:t>2.5</w:t>
      </w:r>
      <w:r w:rsidR="00917B18" w:rsidRPr="00161599">
        <w:rPr>
          <w:rFonts w:cs="Arial"/>
        </w:rPr>
        <w:t xml:space="preserve"> diverge</w:t>
      </w:r>
      <w:r w:rsidR="00141F95" w:rsidRPr="00161599">
        <w:rPr>
          <w:rFonts w:cs="Arial"/>
        </w:rPr>
        <w:t xml:space="preserve"> in 2018, </w:t>
      </w:r>
      <w:r w:rsidR="00917B18" w:rsidRPr="00161599">
        <w:rPr>
          <w:rFonts w:cs="Arial"/>
        </w:rPr>
        <w:t xml:space="preserve">where </w:t>
      </w:r>
      <w:r w:rsidR="005A11A9" w:rsidRPr="00161599">
        <w:rPr>
          <w:rFonts w:cs="Arial"/>
        </w:rPr>
        <w:t xml:space="preserve">the </w:t>
      </w:r>
      <w:r w:rsidR="00917B18" w:rsidRPr="00161599">
        <w:rPr>
          <w:rFonts w:cs="Arial"/>
        </w:rPr>
        <w:t>Childs</w:t>
      </w:r>
      <w:r w:rsidR="00261A02" w:rsidRPr="00161599">
        <w:rPr>
          <w:rFonts w:cs="Arial"/>
        </w:rPr>
        <w:t xml:space="preserve"> </w:t>
      </w:r>
      <w:r w:rsidR="005A11A9" w:rsidRPr="00161599">
        <w:rPr>
          <w:rFonts w:cs="Arial"/>
        </w:rPr>
        <w:t>fire PM</w:t>
      </w:r>
      <w:r w:rsidR="005A11A9" w:rsidRPr="00161599">
        <w:rPr>
          <w:rFonts w:cs="Arial"/>
          <w:vertAlign w:val="subscript"/>
        </w:rPr>
        <w:t>2.5</w:t>
      </w:r>
      <w:r w:rsidR="00261A02" w:rsidRPr="00161599">
        <w:rPr>
          <w:rFonts w:cs="Arial"/>
        </w:rPr>
        <w:t xml:space="preserve"> increase</w:t>
      </w:r>
      <w:r w:rsidR="005A11A9" w:rsidRPr="00161599">
        <w:rPr>
          <w:rFonts w:cs="Arial"/>
        </w:rPr>
        <w:t>d</w:t>
      </w:r>
      <w:r w:rsidR="00261A02" w:rsidRPr="00161599">
        <w:rPr>
          <w:rFonts w:cs="Arial"/>
        </w:rPr>
        <w:t xml:space="preserve"> for all racial and ethnic groups relative to 2017</w:t>
      </w:r>
      <w:r w:rsidR="00917B18" w:rsidRPr="00161599">
        <w:rPr>
          <w:rFonts w:cs="Arial"/>
        </w:rPr>
        <w:t xml:space="preserve"> </w:t>
      </w:r>
      <w:r w:rsidR="001540CF" w:rsidRPr="00161599">
        <w:rPr>
          <w:rFonts w:cs="Arial"/>
        </w:rPr>
        <w:t xml:space="preserve">and CMAQ fire </w:t>
      </w:r>
      <w:r w:rsidR="005A11A9" w:rsidRPr="00161599">
        <w:rPr>
          <w:rFonts w:cs="Arial"/>
        </w:rPr>
        <w:t>PM</w:t>
      </w:r>
      <w:r w:rsidR="005A11A9" w:rsidRPr="00161599">
        <w:rPr>
          <w:rFonts w:cs="Arial"/>
          <w:vertAlign w:val="subscript"/>
        </w:rPr>
        <w:t>2.5</w:t>
      </w:r>
      <w:r w:rsidR="005A11A9" w:rsidRPr="00161599">
        <w:rPr>
          <w:rFonts w:cs="Arial"/>
        </w:rPr>
        <w:t xml:space="preserve"> decreased</w:t>
      </w:r>
      <w:r w:rsidR="006C2603" w:rsidRPr="00161599">
        <w:rPr>
          <w:rFonts w:cs="Arial"/>
        </w:rPr>
        <w:t>.</w:t>
      </w:r>
      <w:r w:rsidR="00B61DE6" w:rsidRPr="00161599">
        <w:rPr>
          <w:rFonts w:cs="Arial"/>
        </w:rPr>
        <w:t xml:space="preserve"> </w:t>
      </w:r>
      <w:r w:rsidR="00B308DD" w:rsidRPr="00161599">
        <w:rPr>
          <w:rFonts w:cs="Arial"/>
        </w:rPr>
        <w:t>Western US burned area increased between 2017 and 2018</w:t>
      </w:r>
      <w:r w:rsidR="003021E1">
        <w:rPr>
          <w:rFonts w:cs="Arial"/>
        </w:rPr>
        <w:fldChar w:fldCharType="begin"/>
      </w:r>
      <w:r w:rsidR="003021E1">
        <w:rPr>
          <w:rFonts w:cs="Arial"/>
        </w:rPr>
        <w:instrText xml:space="preserve"> ADDIN EN.CITE &lt;EndNote&gt;&lt;Cite&gt;&lt;Author&gt;Abolafia-Rosenzweig&lt;/Author&gt;&lt;Year&gt;2022&lt;/Year&gt;&lt;RecNum&gt;14&lt;/RecNum&gt;&lt;DisplayText&gt;&lt;style face="superscript"&gt;42&lt;/style&gt;&lt;/DisplayText&gt;&lt;record&gt;&lt;rec-number&gt;14&lt;/rec-number&gt;&lt;foreign-keys&gt;&lt;key app="EN" db-id="290frdwv45faxberservzdsk5rv9at2wzpvt" timestamp="1712587830"&gt;14&lt;/key&gt;&lt;/foreign-keys&gt;&lt;ref-type name="Journal Article"&gt;17&lt;/ref-type&gt;&lt;contributors&gt;&lt;authors&gt;&lt;author&gt;Abolafia-Rosenzweig, Ronnie&lt;/author&gt;&lt;author&gt;He, Cenlin&lt;/author&gt;&lt;author&gt;Chen, Fei&lt;/author&gt;&lt;/authors&gt;&lt;/contributors&gt;&lt;titles&gt;&lt;title&gt;Winter and spring climate explains a large portion of interannual variability and trend in western U.S. summer fire burned area&lt;/title&gt;&lt;secondary-title&gt;Environmental Research Letters&lt;/secondary-title&gt;&lt;/titles&gt;&lt;periodical&gt;&lt;full-title&gt;Environmental Research Letters&lt;/full-title&gt;&lt;/periodical&gt;&lt;pages&gt;054030&lt;/pages&gt;&lt;volume&gt;17&lt;/volume&gt;&lt;number&gt;5&lt;/number&gt;&lt;dates&gt;&lt;year&gt;2022&lt;/year&gt;&lt;pub-dates&gt;&lt;date&gt;2022-05-01&lt;/date&gt;&lt;/pub-dates&gt;&lt;/dates&gt;&lt;isbn&gt;1748-9326&lt;/isbn&gt;&lt;urls&gt;&lt;/urls&gt;&lt;electronic-resource-num&gt;10.1088/1748-9326/ac6886&lt;/electronic-resource-num&gt;&lt;remote-database-name&gt;DOI.org (Crossref)&lt;/remote-database-name&gt;&lt;access-date&gt;2024-02-08 15:24:08&lt;/access-date&gt;&lt;/record&gt;&lt;/Cite&gt;&lt;/EndNote&gt;</w:instrText>
      </w:r>
      <w:r w:rsidR="003021E1">
        <w:rPr>
          <w:rFonts w:cs="Arial"/>
        </w:rPr>
        <w:fldChar w:fldCharType="separate"/>
      </w:r>
      <w:r w:rsidR="003021E1" w:rsidRPr="003021E1">
        <w:rPr>
          <w:rFonts w:cs="Arial"/>
          <w:noProof/>
          <w:vertAlign w:val="superscript"/>
        </w:rPr>
        <w:t>42</w:t>
      </w:r>
      <w:r w:rsidR="003021E1">
        <w:rPr>
          <w:rFonts w:cs="Arial"/>
        </w:rPr>
        <w:fldChar w:fldCharType="end"/>
      </w:r>
      <w:r w:rsidR="006C2603" w:rsidRPr="00161599">
        <w:rPr>
          <w:rFonts w:cs="Arial"/>
        </w:rPr>
        <w:t xml:space="preserve"> </w:t>
      </w:r>
      <w:r w:rsidR="00B308DD" w:rsidRPr="00161599">
        <w:rPr>
          <w:rFonts w:cs="Arial"/>
        </w:rPr>
        <w:t>and</w:t>
      </w:r>
      <w:r w:rsidR="001E0AEC" w:rsidRPr="00161599">
        <w:rPr>
          <w:rFonts w:cs="Arial"/>
        </w:rPr>
        <w:t xml:space="preserve"> </w:t>
      </w:r>
      <w:r w:rsidR="00DE2F49" w:rsidRPr="00161599">
        <w:rPr>
          <w:rFonts w:cs="Arial"/>
        </w:rPr>
        <w:t>the two models of fire</w:t>
      </w:r>
      <w:r w:rsidR="00330B14" w:rsidRPr="00161599">
        <w:rPr>
          <w:rFonts w:cs="Arial"/>
        </w:rPr>
        <w:t xml:space="preserve"> </w:t>
      </w:r>
      <w:r w:rsidR="00DE2F49" w:rsidRPr="00161599">
        <w:rPr>
          <w:rFonts w:cs="Arial"/>
        </w:rPr>
        <w:t>PM</w:t>
      </w:r>
      <w:r w:rsidR="00DE2F49" w:rsidRPr="00161599">
        <w:rPr>
          <w:rFonts w:cs="Arial"/>
          <w:vertAlign w:val="subscript"/>
        </w:rPr>
        <w:t>2.5</w:t>
      </w:r>
      <w:r w:rsidR="00DE2F49" w:rsidRPr="00161599">
        <w:rPr>
          <w:rFonts w:cs="Arial"/>
        </w:rPr>
        <w:t xml:space="preserve"> disagree on whether this led to increased </w:t>
      </w:r>
      <w:r w:rsidR="00DE139A" w:rsidRPr="00161599">
        <w:rPr>
          <w:rFonts w:cs="Arial"/>
        </w:rPr>
        <w:t xml:space="preserve">population-weighted </w:t>
      </w:r>
      <w:r w:rsidR="00693822" w:rsidRPr="00161599">
        <w:rPr>
          <w:rFonts w:cs="Arial"/>
        </w:rPr>
        <w:t>fire</w:t>
      </w:r>
      <w:r w:rsidR="00E62D70" w:rsidRPr="00161599">
        <w:rPr>
          <w:rFonts w:cs="Arial"/>
        </w:rPr>
        <w:t xml:space="preserve"> </w:t>
      </w:r>
      <w:r w:rsidR="00693822" w:rsidRPr="00161599">
        <w:rPr>
          <w:rFonts w:cs="Arial"/>
        </w:rPr>
        <w:t>PM</w:t>
      </w:r>
      <w:r w:rsidR="00693822" w:rsidRPr="00161599">
        <w:rPr>
          <w:rFonts w:cs="Arial"/>
          <w:vertAlign w:val="subscript"/>
        </w:rPr>
        <w:t>2.5</w:t>
      </w:r>
      <w:r w:rsidR="00693822" w:rsidRPr="00161599">
        <w:rPr>
          <w:rFonts w:cs="Arial"/>
        </w:rPr>
        <w:t xml:space="preserve"> </w:t>
      </w:r>
      <w:r w:rsidR="00462F7B" w:rsidRPr="00161599">
        <w:rPr>
          <w:rFonts w:cs="Arial"/>
        </w:rPr>
        <w:t>concentrations</w:t>
      </w:r>
      <w:r w:rsidR="00693822" w:rsidRPr="00161599">
        <w:rPr>
          <w:rFonts w:cs="Arial"/>
        </w:rPr>
        <w:t xml:space="preserve">. </w:t>
      </w:r>
      <w:bookmarkEnd w:id="42"/>
    </w:p>
    <w:p w14:paraId="5F860B3B" w14:textId="3906F57F" w:rsidR="00807891" w:rsidRPr="00161599" w:rsidRDefault="00807891" w:rsidP="00411A8E">
      <w:pPr>
        <w:pStyle w:val="Heading1"/>
      </w:pPr>
      <w:bookmarkStart w:id="201" w:name="_Toc164868221"/>
      <w:r w:rsidRPr="00161599">
        <w:t>Discussion</w:t>
      </w:r>
      <w:bookmarkEnd w:id="201"/>
    </w:p>
    <w:p w14:paraId="2DA5ADC5" w14:textId="5D3E839D" w:rsidR="00C33439" w:rsidRPr="00161599" w:rsidRDefault="00C33439" w:rsidP="009E2E64">
      <w:pPr>
        <w:rPr>
          <w:rFonts w:cs="Arial"/>
        </w:rPr>
      </w:pPr>
      <w:r w:rsidRPr="00161599">
        <w:rPr>
          <w:rFonts w:cs="Arial"/>
        </w:rPr>
        <w:tab/>
      </w:r>
      <w:r w:rsidR="00E37AD6" w:rsidRPr="00161599">
        <w:rPr>
          <w:rFonts w:cs="Arial"/>
        </w:rPr>
        <w:t xml:space="preserve">At </w:t>
      </w:r>
      <w:r w:rsidR="00EB73E0" w:rsidRPr="00161599">
        <w:rPr>
          <w:rFonts w:cs="Arial"/>
        </w:rPr>
        <w:t>the</w:t>
      </w:r>
      <w:r w:rsidR="00E37AD6" w:rsidRPr="00161599">
        <w:rPr>
          <w:rFonts w:cs="Arial"/>
        </w:rPr>
        <w:t xml:space="preserve"> national scale</w:t>
      </w:r>
      <w:r w:rsidR="00BA041A" w:rsidRPr="00161599">
        <w:rPr>
          <w:rFonts w:cs="Arial"/>
        </w:rPr>
        <w:t xml:space="preserve">, we </w:t>
      </w:r>
      <w:r w:rsidR="004639FC" w:rsidRPr="00161599">
        <w:rPr>
          <w:rFonts w:cs="Arial"/>
        </w:rPr>
        <w:t xml:space="preserve">found that </w:t>
      </w:r>
      <w:r w:rsidR="00BA041A" w:rsidRPr="00161599">
        <w:rPr>
          <w:rFonts w:cs="Arial"/>
        </w:rPr>
        <w:t>d</w:t>
      </w:r>
      <w:r w:rsidR="009653D8" w:rsidRPr="00161599">
        <w:rPr>
          <w:rFonts w:cs="Arial"/>
        </w:rPr>
        <w:t>i</w:t>
      </w:r>
      <w:r w:rsidR="00252D89" w:rsidRPr="00161599">
        <w:rPr>
          <w:rFonts w:cs="Arial"/>
        </w:rPr>
        <w:t>sproportionate</w:t>
      </w:r>
      <w:r w:rsidR="009653D8" w:rsidRPr="00161599">
        <w:rPr>
          <w:rFonts w:cs="Arial"/>
        </w:rPr>
        <w:t xml:space="preserve"> non-fire PM</w:t>
      </w:r>
      <w:r w:rsidR="009653D8" w:rsidRPr="00161599">
        <w:rPr>
          <w:rFonts w:cs="Arial"/>
          <w:vertAlign w:val="subscript"/>
        </w:rPr>
        <w:t>2.5</w:t>
      </w:r>
      <w:r w:rsidR="009653D8" w:rsidRPr="00161599">
        <w:rPr>
          <w:rFonts w:cs="Arial"/>
        </w:rPr>
        <w:t xml:space="preserve"> </w:t>
      </w:r>
      <w:r w:rsidR="00CA14B6" w:rsidRPr="00161599">
        <w:rPr>
          <w:rFonts w:cs="Arial"/>
        </w:rPr>
        <w:t>concentrations</w:t>
      </w:r>
      <w:r w:rsidR="009653D8" w:rsidRPr="00161599">
        <w:rPr>
          <w:rFonts w:cs="Arial"/>
        </w:rPr>
        <w:t xml:space="preserve"> where Black people live </w:t>
      </w:r>
      <w:r w:rsidR="00CA14B6" w:rsidRPr="00161599">
        <w:rPr>
          <w:rFonts w:cs="Arial"/>
        </w:rPr>
        <w:t>are</w:t>
      </w:r>
      <w:r w:rsidR="009653D8" w:rsidRPr="00161599">
        <w:rPr>
          <w:rFonts w:cs="Arial"/>
        </w:rPr>
        <w:t xml:space="preserve"> compounded by disparities in fire PM</w:t>
      </w:r>
      <w:r w:rsidR="009653D8" w:rsidRPr="00161599">
        <w:rPr>
          <w:rFonts w:cs="Arial"/>
          <w:vertAlign w:val="subscript"/>
        </w:rPr>
        <w:t>2.5</w:t>
      </w:r>
      <w:r w:rsidR="009653D8" w:rsidRPr="00161599">
        <w:rPr>
          <w:rFonts w:cs="Arial"/>
        </w:rPr>
        <w:t>, and more people of color live where both fire PM</w:t>
      </w:r>
      <w:r w:rsidR="009653D8" w:rsidRPr="00161599">
        <w:rPr>
          <w:rFonts w:cs="Arial"/>
          <w:vertAlign w:val="subscript"/>
        </w:rPr>
        <w:t>2.5</w:t>
      </w:r>
      <w:r w:rsidR="009653D8" w:rsidRPr="00161599">
        <w:rPr>
          <w:rFonts w:cs="Arial"/>
        </w:rPr>
        <w:t xml:space="preserve"> and non-fire PM</w:t>
      </w:r>
      <w:r w:rsidR="009653D8" w:rsidRPr="00161599">
        <w:rPr>
          <w:rFonts w:cs="Arial"/>
          <w:vertAlign w:val="subscript"/>
        </w:rPr>
        <w:t>2.5</w:t>
      </w:r>
      <w:r w:rsidR="009653D8" w:rsidRPr="00161599">
        <w:rPr>
          <w:rFonts w:cs="Arial"/>
        </w:rPr>
        <w:t xml:space="preserve"> </w:t>
      </w:r>
      <w:r w:rsidR="002860CD" w:rsidRPr="00161599">
        <w:rPr>
          <w:rFonts w:cs="Arial"/>
        </w:rPr>
        <w:t xml:space="preserve">concentrations </w:t>
      </w:r>
      <w:r w:rsidR="009653D8" w:rsidRPr="00161599">
        <w:rPr>
          <w:rFonts w:cs="Arial"/>
        </w:rPr>
        <w:t>are hig</w:t>
      </w:r>
      <w:r w:rsidR="001054F8" w:rsidRPr="00161599">
        <w:rPr>
          <w:rFonts w:cs="Arial"/>
        </w:rPr>
        <w:t>h</w:t>
      </w:r>
      <w:r w:rsidR="009653D8" w:rsidRPr="00161599">
        <w:rPr>
          <w:rFonts w:cs="Arial"/>
        </w:rPr>
        <w:t xml:space="preserve">. </w:t>
      </w:r>
      <w:r w:rsidR="00F5386E" w:rsidRPr="00161599">
        <w:rPr>
          <w:rFonts w:cs="Arial"/>
        </w:rPr>
        <w:t>Some previous studies</w:t>
      </w:r>
      <w:r w:rsidR="00186539" w:rsidRPr="00161599">
        <w:rPr>
          <w:rFonts w:cs="Arial"/>
        </w:rPr>
        <w:t xml:space="preserve"> have investigated racial and ethnic </w:t>
      </w:r>
      <w:r w:rsidR="00FB52FB" w:rsidRPr="00161599">
        <w:rPr>
          <w:rFonts w:cs="Arial"/>
        </w:rPr>
        <w:t>disparities in wildland fire smoke exposure</w:t>
      </w:r>
      <w:r w:rsidR="00BD7DCE" w:rsidRPr="00161599">
        <w:rPr>
          <w:rFonts w:cs="Arial"/>
        </w:rPr>
        <w:t xml:space="preserve"> at the </w:t>
      </w:r>
      <w:r w:rsidR="006628D7" w:rsidRPr="00161599">
        <w:rPr>
          <w:rFonts w:cs="Arial"/>
        </w:rPr>
        <w:t>national</w:t>
      </w:r>
      <w:r w:rsidR="00BD7DCE" w:rsidRPr="00161599">
        <w:rPr>
          <w:rFonts w:cs="Arial"/>
        </w:rPr>
        <w:t xml:space="preserve"> level</w:t>
      </w:r>
      <w:r w:rsidR="003D0D50" w:rsidRPr="00161599">
        <w:rPr>
          <w:rFonts w:cs="Arial"/>
        </w:rPr>
        <w:t>, although none of them comprehensively included the major racial and ethnic groups classified by the US Census investigated in thi</w:t>
      </w:r>
      <w:r w:rsidR="005342B5" w:rsidRPr="00161599">
        <w:rPr>
          <w:rFonts w:cs="Arial"/>
        </w:rPr>
        <w:t>s work. Fann et al. (2018)</w:t>
      </w:r>
      <w:r w:rsidR="003021E1">
        <w:rPr>
          <w:rFonts w:cs="Arial"/>
        </w:rPr>
        <w:fldChar w:fldCharType="begin"/>
      </w:r>
      <w:r w:rsidR="003021E1">
        <w:rPr>
          <w:rFonts w:cs="Arial"/>
        </w:rPr>
        <w:instrText xml:space="preserve"> ADDIN EN.CITE &lt;EndNote&gt;&lt;Cite&gt;&lt;Author&gt;Fann&lt;/Author&gt;&lt;Year&gt;2018&lt;/Year&gt;&lt;RecNum&gt;41&lt;/RecNum&gt;&lt;DisplayText&gt;&lt;style face="superscript"&gt;14&lt;/style&gt;&lt;/DisplayText&gt;&lt;record&gt;&lt;rec-number&gt;41&lt;/rec-number&gt;&lt;foreign-keys&gt;&lt;key app="EN" db-id="290frdwv45faxberservzdsk5rv9at2wzpvt" timestamp="1712587830"&gt;41&lt;/key&gt;&lt;/foreign-keys&gt;&lt;ref-type name="Journal Article"&gt;17&lt;/ref-type&gt;&lt;contributors&gt;&lt;authors&gt;&lt;author&gt;Fann, Neal&lt;/author&gt;&lt;author&gt;Alman, Breanna&lt;/author&gt;&lt;author&gt;Broome, Richard A.&lt;/author&gt;&lt;author&gt;Morgan, Geoffrey G.&lt;/author&gt;&lt;author&gt;Johnston, Fay H.&lt;/author&gt;&lt;author&gt;Pouliot, George&lt;/author&gt;&lt;author&gt;Rappold, Ana G.&lt;/author&gt;&lt;/authors&gt;&lt;/contributors&gt;&lt;titles&gt;&lt;title&gt;The health impacts and economic value of wildland fire episodes in the U.S.: 2008–2012&lt;/title&gt;&lt;secondary-title&gt;Science of The Total Environment&lt;/secondary-title&gt;&lt;short-title&gt;The health impacts and economic value of wildland fire episodes in the U.S.&lt;/short-title&gt;&lt;/titles&gt;&lt;periodical&gt;&lt;full-title&gt;Science of The Total Environment&lt;/full-title&gt;&lt;/periodical&gt;&lt;pages&gt;802-809&lt;/pages&gt;&lt;volume&gt;610-611&lt;/volume&gt;&lt;dates&gt;&lt;year&gt;2018&lt;/year&gt;&lt;pub-dates&gt;&lt;date&gt;01/2018&lt;/date&gt;&lt;/pub-dates&gt;&lt;/dates&gt;&lt;isbn&gt;00489697&lt;/isbn&gt;&lt;urls&gt;&lt;/urls&gt;&lt;electronic-resource-num&gt;10.1016/j.scitotenv.2017.08.024&lt;/electronic-resource-num&gt;&lt;remote-database-name&gt;DOI.org (Crossref)&lt;/remote-database-name&gt;&lt;language&gt;en&lt;/language&gt;&lt;access-date&gt;2023-09-06 12:36:01&lt;/access-date&gt;&lt;/record&gt;&lt;/Cite&gt;&lt;/EndNote&gt;</w:instrText>
      </w:r>
      <w:r w:rsidR="003021E1">
        <w:rPr>
          <w:rFonts w:cs="Arial"/>
        </w:rPr>
        <w:fldChar w:fldCharType="separate"/>
      </w:r>
      <w:r w:rsidR="003021E1" w:rsidRPr="003021E1">
        <w:rPr>
          <w:rFonts w:cs="Arial"/>
          <w:noProof/>
          <w:vertAlign w:val="superscript"/>
        </w:rPr>
        <w:t>14</w:t>
      </w:r>
      <w:r w:rsidR="003021E1">
        <w:rPr>
          <w:rFonts w:cs="Arial"/>
        </w:rPr>
        <w:fldChar w:fldCharType="end"/>
      </w:r>
      <w:r w:rsidR="005342B5" w:rsidRPr="00161599">
        <w:rPr>
          <w:rFonts w:cs="Arial"/>
        </w:rPr>
        <w:t xml:space="preserve"> reported </w:t>
      </w:r>
      <w:r w:rsidR="00714007" w:rsidRPr="00161599">
        <w:rPr>
          <w:rFonts w:cs="Arial"/>
        </w:rPr>
        <w:t>that Black and Native American people were overrepresented</w:t>
      </w:r>
      <w:r w:rsidR="000A6758" w:rsidRPr="00161599">
        <w:rPr>
          <w:rFonts w:cs="Arial"/>
        </w:rPr>
        <w:t xml:space="preserve"> and that white people were underrepresented</w:t>
      </w:r>
      <w:r w:rsidR="00714007" w:rsidRPr="00161599">
        <w:rPr>
          <w:rFonts w:cs="Arial"/>
        </w:rPr>
        <w:t xml:space="preserve"> in </w:t>
      </w:r>
      <w:r w:rsidR="00C22EFE" w:rsidRPr="00161599">
        <w:rPr>
          <w:rFonts w:cs="Arial"/>
        </w:rPr>
        <w:t>areas with &gt;75</w:t>
      </w:r>
      <w:r w:rsidR="00C22EFE" w:rsidRPr="00161599">
        <w:rPr>
          <w:rFonts w:cs="Arial"/>
          <w:vertAlign w:val="superscript"/>
        </w:rPr>
        <w:t>th</w:t>
      </w:r>
      <w:r w:rsidR="00C22EFE" w:rsidRPr="00161599">
        <w:rPr>
          <w:rFonts w:cs="Arial"/>
        </w:rPr>
        <w:t xml:space="preserve"> percentile </w:t>
      </w:r>
      <w:r w:rsidR="00BE39B4" w:rsidRPr="00161599">
        <w:rPr>
          <w:rFonts w:cs="Arial"/>
        </w:rPr>
        <w:t xml:space="preserve">wildland fire </w:t>
      </w:r>
      <w:r w:rsidR="00714007" w:rsidRPr="00161599">
        <w:rPr>
          <w:rFonts w:cs="Arial"/>
        </w:rPr>
        <w:t>PM</w:t>
      </w:r>
      <w:r w:rsidR="00714007" w:rsidRPr="00161599">
        <w:rPr>
          <w:rFonts w:cs="Arial"/>
          <w:vertAlign w:val="subscript"/>
        </w:rPr>
        <w:t>2.5</w:t>
      </w:r>
      <w:r w:rsidR="00C22EFE" w:rsidRPr="00161599">
        <w:rPr>
          <w:rFonts w:cs="Arial"/>
        </w:rPr>
        <w:t xml:space="preserve"> </w:t>
      </w:r>
      <w:r w:rsidR="001D3556" w:rsidRPr="00161599">
        <w:rPr>
          <w:rFonts w:cs="Arial"/>
        </w:rPr>
        <w:t xml:space="preserve">estimated using CMAQ </w:t>
      </w:r>
      <w:r w:rsidR="00C22EFE" w:rsidRPr="00161599">
        <w:rPr>
          <w:rFonts w:cs="Arial"/>
        </w:rPr>
        <w:t>in the CONUS in 2008</w:t>
      </w:r>
      <w:ins w:id="202" w:author="Rice, Byron" w:date="2024-05-07T10:13:00Z">
        <w:r w:rsidR="0099615F">
          <w:rPr>
            <w:rFonts w:cs="Arial"/>
          </w:rPr>
          <w:t xml:space="preserve"> to </w:t>
        </w:r>
      </w:ins>
      <w:del w:id="203" w:author="Rice, Byron" w:date="2024-05-07T10:13:00Z">
        <w:r w:rsidR="00C22EFE" w:rsidRPr="00161599" w:rsidDel="0099615F">
          <w:rPr>
            <w:rFonts w:cs="Arial"/>
          </w:rPr>
          <w:delText>-</w:delText>
        </w:r>
      </w:del>
      <w:r w:rsidR="00C22EFE" w:rsidRPr="00161599">
        <w:rPr>
          <w:rFonts w:cs="Arial"/>
        </w:rPr>
        <w:t>2012</w:t>
      </w:r>
      <w:r w:rsidR="000A6758" w:rsidRPr="00161599">
        <w:rPr>
          <w:rFonts w:cs="Arial"/>
        </w:rPr>
        <w:t xml:space="preserve">. </w:t>
      </w:r>
      <w:r w:rsidR="0043720F" w:rsidRPr="00161599">
        <w:rPr>
          <w:rFonts w:cs="Arial"/>
        </w:rPr>
        <w:t xml:space="preserve">These </w:t>
      </w:r>
      <w:r w:rsidR="003A3364" w:rsidRPr="00161599">
        <w:rPr>
          <w:rFonts w:cs="Arial"/>
        </w:rPr>
        <w:t xml:space="preserve">results are consistent with </w:t>
      </w:r>
      <w:r w:rsidR="00F5386E" w:rsidRPr="00161599">
        <w:rPr>
          <w:rFonts w:cs="Arial"/>
        </w:rPr>
        <w:t>this study</w:t>
      </w:r>
      <w:r w:rsidR="003A3364" w:rsidRPr="00161599">
        <w:rPr>
          <w:rFonts w:cs="Arial"/>
        </w:rPr>
        <w:t xml:space="preserve">, although </w:t>
      </w:r>
      <w:r w:rsidR="0043720F" w:rsidRPr="00161599">
        <w:rPr>
          <w:rFonts w:cs="Arial"/>
        </w:rPr>
        <w:t>Asian and Hispanic</w:t>
      </w:r>
      <w:r w:rsidR="00C10DCC" w:rsidRPr="00161599">
        <w:rPr>
          <w:rFonts w:cs="Arial"/>
        </w:rPr>
        <w:t xml:space="preserve"> groups were not investigated</w:t>
      </w:r>
      <w:r w:rsidR="00384E34">
        <w:rPr>
          <w:rFonts w:cs="Arial"/>
        </w:rPr>
        <w:t xml:space="preserve"> by Fann et al</w:t>
      </w:r>
      <w:r w:rsidR="002122E9">
        <w:rPr>
          <w:rFonts w:cs="Arial"/>
        </w:rPr>
        <w:t>. (2018).</w:t>
      </w:r>
      <w:r w:rsidR="003021E1">
        <w:rPr>
          <w:rFonts w:cs="Arial"/>
        </w:rPr>
        <w:fldChar w:fldCharType="begin"/>
      </w:r>
      <w:r w:rsidR="003021E1">
        <w:rPr>
          <w:rFonts w:cs="Arial"/>
        </w:rPr>
        <w:instrText xml:space="preserve"> ADDIN EN.CITE &lt;EndNote&gt;&lt;Cite&gt;&lt;Author&gt;Fann&lt;/Author&gt;&lt;Year&gt;2018&lt;/Year&gt;&lt;RecNum&gt;41&lt;/RecNum&gt;&lt;DisplayText&gt;&lt;style face="superscript"&gt;14&lt;/style&gt;&lt;/DisplayText&gt;&lt;record&gt;&lt;rec-number&gt;41&lt;/rec-number&gt;&lt;foreign-keys&gt;&lt;key app="EN" db-id="290frdwv45faxberservzdsk5rv9at2wzpvt" timestamp="1712587830"&gt;41&lt;/key&gt;&lt;/foreign-keys&gt;&lt;ref-type name="Journal Article"&gt;17&lt;/ref-type&gt;&lt;contributors&gt;&lt;authors&gt;&lt;author&gt;Fann, Neal&lt;/author&gt;&lt;author&gt;Alman, Breanna&lt;/author&gt;&lt;author&gt;Broome, Richard A.&lt;/author&gt;&lt;author&gt;Morgan, Geoffrey G.&lt;/author&gt;&lt;author&gt;Johnston, Fay H.&lt;/author&gt;&lt;author&gt;Pouliot, George&lt;/author&gt;&lt;author&gt;Rappold, Ana G.&lt;/author&gt;&lt;/authors&gt;&lt;/contributors&gt;&lt;titles&gt;&lt;title&gt;The health impacts and economic value of wildland fire episodes in the U.S.: 2008–2012&lt;/title&gt;&lt;secondary-title&gt;Science of The Total Environment&lt;/secondary-title&gt;&lt;short-title&gt;The health impacts and economic value of wildland fire episodes in the U.S.&lt;/short-title&gt;&lt;/titles&gt;&lt;periodical&gt;&lt;full-title&gt;Science of The Total Environment&lt;/full-title&gt;&lt;/periodical&gt;&lt;pages&gt;802-809&lt;/pages&gt;&lt;volume&gt;610-611&lt;/volume&gt;&lt;dates&gt;&lt;year&gt;2018&lt;/year&gt;&lt;pub-dates&gt;&lt;date&gt;01/2018&lt;/date&gt;&lt;/pub-dates&gt;&lt;/dates&gt;&lt;isbn&gt;00489697&lt;/isbn&gt;&lt;urls&gt;&lt;/urls&gt;&lt;electronic-resource-num&gt;10.1016/j.scitotenv.2017.08.024&lt;/electronic-resource-num&gt;&lt;remote-database-name&gt;DOI.org (Crossref)&lt;/remote-database-name&gt;&lt;language&gt;en&lt;/language&gt;&lt;access-date&gt;2023-09-06 12:36:01&lt;/access-date&gt;&lt;/record&gt;&lt;/Cite&gt;&lt;/EndNote&gt;</w:instrText>
      </w:r>
      <w:r w:rsidR="003021E1">
        <w:rPr>
          <w:rFonts w:cs="Arial"/>
        </w:rPr>
        <w:fldChar w:fldCharType="separate"/>
      </w:r>
      <w:r w:rsidR="003021E1" w:rsidRPr="003021E1">
        <w:rPr>
          <w:rFonts w:cs="Arial"/>
          <w:noProof/>
          <w:vertAlign w:val="superscript"/>
        </w:rPr>
        <w:t>14</w:t>
      </w:r>
      <w:r w:rsidR="003021E1">
        <w:rPr>
          <w:rFonts w:cs="Arial"/>
        </w:rPr>
        <w:fldChar w:fldCharType="end"/>
      </w:r>
      <w:r w:rsidR="00C10DCC" w:rsidRPr="00161599">
        <w:rPr>
          <w:rFonts w:cs="Arial"/>
        </w:rPr>
        <w:t xml:space="preserve"> Burke et al. (2021)</w:t>
      </w:r>
      <w:r w:rsidR="003021E1">
        <w:rPr>
          <w:rFonts w:cs="Arial"/>
        </w:rPr>
        <w:fldChar w:fldCharType="begin"/>
      </w:r>
      <w:r w:rsidR="003021E1">
        <w:rPr>
          <w:rFonts w:cs="Arial"/>
        </w:rPr>
        <w:instrText xml:space="preserve"> ADDIN EN.CITE &lt;EndNote&gt;&lt;Cite&gt;&lt;Author&gt;Burke&lt;/Author&gt;&lt;Year&gt;2021&lt;/Year&gt;&lt;RecNum&gt;53&lt;/RecNum&gt;&lt;DisplayText&gt;&lt;style face="superscript"&gt;2&lt;/style&gt;&lt;/DisplayText&gt;&lt;record&gt;&lt;rec-number&gt;53&lt;/rec-number&gt;&lt;foreign-keys&gt;&lt;key app="EN" db-id="290frdwv45faxberservzdsk5rv9at2wzpvt" timestamp="1712587830"&gt;53&lt;/key&gt;&lt;/foreign-keys&gt;&lt;ref-type name="Journal Article"&gt;17&lt;/ref-type&gt;&lt;contributors&gt;&lt;authors&gt;&lt;author&gt;Burke, Marshall&lt;/author&gt;&lt;author&gt;Driscoll, Anne&lt;/author&gt;&lt;author&gt;Heft-Neal, Sam&lt;/author&gt;&lt;author&gt;Xue, Jiani&lt;/author&gt;&lt;author&gt;Burney, Jennifer&lt;/author&gt;&lt;author&gt;Wara, Michael&lt;/author&gt;&lt;/authors&gt;&lt;/contributors&gt;&lt;titles&gt;&lt;title&gt;The changing risk and burden of wildfire in the United States&lt;/title&gt;&lt;secondary-title&gt;Proceedings of the National Academy of Sciences&lt;/secondary-title&gt;&lt;/titles&gt;&lt;periodical&gt;&lt;full-title&gt;Proceedings of the National Academy of Sciences&lt;/full-title&gt;&lt;/periodical&gt;&lt;volume&gt;118&lt;/volume&gt;&lt;number&gt;2&lt;/number&gt;&lt;keywords&gt;&lt;keyword&gt;health impacts&lt;/keyword&gt;&lt;/keywords&gt;&lt;dates&gt;&lt;year&gt;2021&lt;/year&gt;&lt;pub-dates&gt;&lt;date&gt;2021/01/12&lt;/date&gt;&lt;/pub-dates&gt;&lt;/dates&gt;&lt;isbn&gt;0027-8424, 1091-6490&lt;/isbn&gt;&lt;urls&gt;&lt;/urls&gt;&lt;electronic-resource-num&gt;10.1073/pnas.2011048118&lt;/electronic-resource-num&gt;&lt;remote-database-name&gt;www.pnas.org&lt;/remote-database-name&gt;&lt;language&gt;en&lt;/language&gt;&lt;access-date&gt;2022-02-15 00:53:33&lt;/access-date&gt;&lt;/record&gt;&lt;/Cite&gt;&lt;/EndNote&gt;</w:instrText>
      </w:r>
      <w:r w:rsidR="003021E1">
        <w:rPr>
          <w:rFonts w:cs="Arial"/>
        </w:rPr>
        <w:fldChar w:fldCharType="separate"/>
      </w:r>
      <w:r w:rsidR="003021E1" w:rsidRPr="003021E1">
        <w:rPr>
          <w:rFonts w:cs="Arial"/>
          <w:noProof/>
          <w:vertAlign w:val="superscript"/>
        </w:rPr>
        <w:t>2</w:t>
      </w:r>
      <w:r w:rsidR="003021E1">
        <w:rPr>
          <w:rFonts w:cs="Arial"/>
        </w:rPr>
        <w:fldChar w:fldCharType="end"/>
      </w:r>
      <w:r w:rsidR="00C10DCC" w:rsidRPr="00161599">
        <w:rPr>
          <w:rFonts w:cs="Arial"/>
        </w:rPr>
        <w:t xml:space="preserve"> only reported </w:t>
      </w:r>
      <w:r w:rsidR="00DC56BE" w:rsidRPr="00161599">
        <w:rPr>
          <w:rFonts w:cs="Arial"/>
        </w:rPr>
        <w:t xml:space="preserve">a </w:t>
      </w:r>
      <w:r w:rsidR="00DC56BE" w:rsidRPr="00161599">
        <w:rPr>
          <w:rFonts w:cs="Arial"/>
        </w:rPr>
        <w:lastRenderedPageBreak/>
        <w:t>positive association between wildfire PM</w:t>
      </w:r>
      <w:r w:rsidR="00DC56BE" w:rsidRPr="00161599">
        <w:rPr>
          <w:rFonts w:cs="Arial"/>
          <w:vertAlign w:val="subscript"/>
        </w:rPr>
        <w:t>2.5</w:t>
      </w:r>
      <w:r w:rsidR="00DC56BE" w:rsidRPr="00161599">
        <w:rPr>
          <w:rFonts w:cs="Arial"/>
        </w:rPr>
        <w:t xml:space="preserve"> </w:t>
      </w:r>
      <w:r w:rsidR="007C203A" w:rsidRPr="00161599">
        <w:rPr>
          <w:rFonts w:cs="Arial"/>
        </w:rPr>
        <w:t xml:space="preserve">and </w:t>
      </w:r>
      <w:r w:rsidR="00C10DCC" w:rsidRPr="00161599">
        <w:rPr>
          <w:rFonts w:cs="Arial"/>
        </w:rPr>
        <w:t>percent white</w:t>
      </w:r>
      <w:r w:rsidR="00DC56BE" w:rsidRPr="00161599">
        <w:rPr>
          <w:rFonts w:cs="Arial"/>
        </w:rPr>
        <w:t xml:space="preserve">, which is directionally </w:t>
      </w:r>
      <w:r w:rsidR="00681F49" w:rsidRPr="00161599">
        <w:rPr>
          <w:rFonts w:cs="Arial"/>
        </w:rPr>
        <w:t>consistent with our results</w:t>
      </w:r>
      <w:r w:rsidR="000668E9" w:rsidRPr="00161599">
        <w:rPr>
          <w:rFonts w:cs="Arial"/>
        </w:rPr>
        <w:t xml:space="preserve">, </w:t>
      </w:r>
      <w:r w:rsidR="00434ACC" w:rsidRPr="00161599">
        <w:rPr>
          <w:rFonts w:cs="Arial"/>
        </w:rPr>
        <w:t xml:space="preserve">but </w:t>
      </w:r>
      <w:r w:rsidR="000668E9" w:rsidRPr="00161599">
        <w:rPr>
          <w:rFonts w:cs="Arial"/>
        </w:rPr>
        <w:t>did not consider any other racial and ethnic groups</w:t>
      </w:r>
      <w:r w:rsidR="006B0704" w:rsidRPr="00161599">
        <w:rPr>
          <w:rFonts w:cs="Arial"/>
        </w:rPr>
        <w:t xml:space="preserve">. </w:t>
      </w:r>
      <w:r w:rsidR="00C141C7" w:rsidRPr="00161599">
        <w:rPr>
          <w:rFonts w:cs="Arial"/>
        </w:rPr>
        <w:t>Vargo et al. (2023)</w:t>
      </w:r>
      <w:r w:rsidR="003021E1">
        <w:rPr>
          <w:rFonts w:cs="Arial"/>
        </w:rPr>
        <w:fldChar w:fldCharType="begin"/>
      </w:r>
      <w:r w:rsidR="003021E1">
        <w:rPr>
          <w:rFonts w:cs="Arial"/>
        </w:rPr>
        <w:instrText xml:space="preserve"> ADDIN EN.CITE &lt;EndNote&gt;&lt;Cite&gt;&lt;Author&gt;Vargo&lt;/Author&gt;&lt;Year&gt;2023&lt;/Year&gt;&lt;RecNum&gt;11&lt;/RecNum&gt;&lt;DisplayText&gt;&lt;style face="superscript"&gt;15&lt;/style&gt;&lt;/DisplayText&gt;&lt;record&gt;&lt;rec-number&gt;11&lt;/rec-number&gt;&lt;foreign-keys&gt;&lt;key app="EN" db-id="290frdwv45faxberservzdsk5rv9at2wzpvt" timestamp="1712587830"&gt;11&lt;/key&gt;&lt;/foreign-keys&gt;&lt;ref-type name="Journal Article"&gt;17&lt;/ref-type&gt;&lt;contributors&gt;&lt;authors&gt;&lt;author&gt;Vargo, Jason&lt;/author&gt;&lt;author&gt;Lappe, Brooke&lt;/author&gt;&lt;author&gt;Mirabelli, Maria C.&lt;/author&gt;&lt;author&gt;Conlon, Kathryn C.&lt;/author&gt;&lt;/authors&gt;&lt;/contributors&gt;&lt;titles&gt;&lt;title&gt;Social Vulnerability in US Communities Affected by Wildfire Smoke, 2011 to 2021&lt;/title&gt;&lt;secondary-title&gt;American Journal of Public Health&lt;/secondary-title&gt;&lt;/titles&gt;&lt;periodical&gt;&lt;full-title&gt;American Journal of Public Health&lt;/full-title&gt;&lt;/periodical&gt;&lt;pages&gt;759-767&lt;/pages&gt;&lt;volume&gt;113&lt;/volume&gt;&lt;number&gt;7&lt;/number&gt;&lt;dates&gt;&lt;year&gt;2023&lt;/year&gt;&lt;pub-dates&gt;&lt;date&gt;07/2023&lt;/date&gt;&lt;/pub-dates&gt;&lt;/dates&gt;&lt;isbn&gt;0090-0036, 1541-0048&lt;/isbn&gt;&lt;urls&gt;&lt;/urls&gt;&lt;electronic-resource-num&gt;10.2105/AJPH.2023.307286&lt;/electronic-resource-num&gt;&lt;remote-database-name&gt;DOI.org (Crossref)&lt;/remote-database-name&gt;&lt;language&gt;en&lt;/language&gt;&lt;access-date&gt;2023-10-12 18:55:33&lt;/access-date&gt;&lt;/record&gt;&lt;/Cite&gt;&lt;/EndNote&gt;</w:instrText>
      </w:r>
      <w:r w:rsidR="003021E1">
        <w:rPr>
          <w:rFonts w:cs="Arial"/>
        </w:rPr>
        <w:fldChar w:fldCharType="separate"/>
      </w:r>
      <w:r w:rsidR="003021E1" w:rsidRPr="003021E1">
        <w:rPr>
          <w:rFonts w:cs="Arial"/>
          <w:noProof/>
          <w:vertAlign w:val="superscript"/>
        </w:rPr>
        <w:t>15</w:t>
      </w:r>
      <w:r w:rsidR="003021E1">
        <w:rPr>
          <w:rFonts w:cs="Arial"/>
        </w:rPr>
        <w:fldChar w:fldCharType="end"/>
      </w:r>
      <w:r w:rsidR="00C141C7" w:rsidRPr="00161599">
        <w:rPr>
          <w:rFonts w:cs="Arial"/>
        </w:rPr>
        <w:t xml:space="preserve"> </w:t>
      </w:r>
      <w:r w:rsidR="00FA056B" w:rsidRPr="00161599">
        <w:rPr>
          <w:rFonts w:cs="Arial"/>
        </w:rPr>
        <w:t xml:space="preserve">identified </w:t>
      </w:r>
      <w:r w:rsidR="00DA5E40" w:rsidRPr="00161599">
        <w:rPr>
          <w:rFonts w:cs="Arial"/>
        </w:rPr>
        <w:t xml:space="preserve">a higher number of days with intense smoke </w:t>
      </w:r>
      <w:r w:rsidR="00981166" w:rsidRPr="00161599">
        <w:rPr>
          <w:rFonts w:cs="Arial"/>
        </w:rPr>
        <w:t>in areas with a higher proportion of minority population</w:t>
      </w:r>
      <w:r w:rsidR="00F5386E" w:rsidRPr="00161599">
        <w:rPr>
          <w:rFonts w:cs="Arial"/>
        </w:rPr>
        <w:t>s</w:t>
      </w:r>
      <w:r w:rsidR="00133EF9" w:rsidRPr="00161599">
        <w:rPr>
          <w:rFonts w:cs="Arial"/>
        </w:rPr>
        <w:t xml:space="preserve"> </w:t>
      </w:r>
      <w:r w:rsidR="00981166" w:rsidRPr="00161599">
        <w:rPr>
          <w:rFonts w:cs="Arial"/>
        </w:rPr>
        <w:t>but did not characterize</w:t>
      </w:r>
      <w:r w:rsidR="00761E19" w:rsidRPr="00161599">
        <w:rPr>
          <w:rFonts w:cs="Arial"/>
        </w:rPr>
        <w:t xml:space="preserve"> exposure</w:t>
      </w:r>
      <w:r w:rsidR="009858E6" w:rsidRPr="00161599">
        <w:rPr>
          <w:rFonts w:cs="Arial"/>
        </w:rPr>
        <w:t xml:space="preserve"> for</w:t>
      </w:r>
      <w:r w:rsidR="00A62B92" w:rsidRPr="00161599">
        <w:rPr>
          <w:rFonts w:cs="Arial"/>
        </w:rPr>
        <w:t xml:space="preserve"> racial and ethnic group</w:t>
      </w:r>
      <w:r w:rsidR="00FD5B2A" w:rsidRPr="00161599">
        <w:rPr>
          <w:rFonts w:cs="Arial"/>
        </w:rPr>
        <w:t>s at a more detailed level</w:t>
      </w:r>
      <w:r w:rsidR="00A62B92" w:rsidRPr="00161599">
        <w:rPr>
          <w:rFonts w:cs="Arial"/>
        </w:rPr>
        <w:t>.</w:t>
      </w:r>
      <w:r w:rsidR="00FD5B2A" w:rsidRPr="00161599">
        <w:rPr>
          <w:rFonts w:cs="Arial"/>
        </w:rPr>
        <w:t xml:space="preserve"> </w:t>
      </w:r>
      <w:del w:id="204" w:author="Rice, Byron" w:date="2024-05-09T14:26:00Z">
        <w:r w:rsidR="006E5B87" w:rsidRPr="00161599" w:rsidDel="007A56B6">
          <w:rPr>
            <w:rFonts w:cs="Arial"/>
          </w:rPr>
          <w:delText>O</w:delText>
        </w:r>
        <w:r w:rsidR="00FE3558" w:rsidRPr="00161599" w:rsidDel="007A56B6">
          <w:rPr>
            <w:rFonts w:cs="Arial"/>
          </w:rPr>
          <w:delText>ne</w:delText>
        </w:r>
        <w:r w:rsidR="006C174B" w:rsidRPr="00161599" w:rsidDel="007A56B6">
          <w:rPr>
            <w:rFonts w:cs="Arial"/>
          </w:rPr>
          <w:delText xml:space="preserve"> </w:delText>
        </w:r>
      </w:del>
      <w:ins w:id="205" w:author="Rice, Byron" w:date="2024-05-09T14:27:00Z">
        <w:r w:rsidR="0072408F">
          <w:rPr>
            <w:rFonts w:cs="Arial"/>
          </w:rPr>
          <w:t>S</w:t>
        </w:r>
      </w:ins>
      <w:del w:id="206" w:author="Rice, Byron" w:date="2024-05-09T14:27:00Z">
        <w:r w:rsidR="006C174B" w:rsidRPr="00161599" w:rsidDel="0072408F">
          <w:rPr>
            <w:rFonts w:cs="Arial"/>
          </w:rPr>
          <w:delText>s</w:delText>
        </w:r>
      </w:del>
      <w:r w:rsidR="006C174B" w:rsidRPr="00161599">
        <w:rPr>
          <w:rFonts w:cs="Arial"/>
        </w:rPr>
        <w:t>tud</w:t>
      </w:r>
      <w:ins w:id="207" w:author="Rice, Byron" w:date="2024-05-09T14:26:00Z">
        <w:r w:rsidR="0072408F">
          <w:rPr>
            <w:rFonts w:cs="Arial"/>
          </w:rPr>
          <w:t>ies</w:t>
        </w:r>
      </w:ins>
      <w:del w:id="208" w:author="Rice, Byron" w:date="2024-05-09T14:26:00Z">
        <w:r w:rsidR="006C174B" w:rsidRPr="00161599" w:rsidDel="0072408F">
          <w:rPr>
            <w:rFonts w:cs="Arial"/>
          </w:rPr>
          <w:delText>y</w:delText>
        </w:r>
      </w:del>
      <w:r w:rsidR="006C174B" w:rsidRPr="00161599">
        <w:rPr>
          <w:rFonts w:cs="Arial"/>
        </w:rPr>
        <w:t xml:space="preserve"> of </w:t>
      </w:r>
      <w:del w:id="209" w:author="Rice, Byron" w:date="2024-05-09T14:27:00Z">
        <w:r w:rsidR="006C174B" w:rsidRPr="00161599" w:rsidDel="0072408F">
          <w:rPr>
            <w:rFonts w:cs="Arial"/>
          </w:rPr>
          <w:delText xml:space="preserve">2006 to 2020 </w:delText>
        </w:r>
      </w:del>
      <w:r w:rsidR="006C174B" w:rsidRPr="00161599">
        <w:rPr>
          <w:rFonts w:cs="Arial"/>
        </w:rPr>
        <w:t>wildfire PM</w:t>
      </w:r>
      <w:r w:rsidR="006C174B" w:rsidRPr="00E95132">
        <w:rPr>
          <w:rFonts w:cs="Arial"/>
          <w:vertAlign w:val="subscript"/>
        </w:rPr>
        <w:t>2.5</w:t>
      </w:r>
      <w:r w:rsidR="006C174B" w:rsidRPr="00161599">
        <w:rPr>
          <w:rFonts w:cs="Arial"/>
        </w:rPr>
        <w:t xml:space="preserve"> </w:t>
      </w:r>
      <w:r w:rsidR="006B21FD" w:rsidRPr="00161599">
        <w:rPr>
          <w:rFonts w:cs="Arial"/>
        </w:rPr>
        <w:t>in California</w:t>
      </w:r>
      <w:ins w:id="210" w:author="Rice, Byron" w:date="2024-05-09T14:27:00Z">
        <w:r w:rsidR="00D4787C">
          <w:rPr>
            <w:rFonts w:cs="Arial"/>
          </w:rPr>
          <w:t xml:space="preserve"> have</w:t>
        </w:r>
      </w:ins>
      <w:r w:rsidR="006B21FD" w:rsidRPr="00161599">
        <w:rPr>
          <w:rFonts w:cs="Arial"/>
        </w:rPr>
        <w:t xml:space="preserve"> identified higher exposure among Native Americans</w:t>
      </w:r>
      <w:r w:rsidR="004301C0" w:rsidRPr="00161599">
        <w:rPr>
          <w:rFonts w:cs="Arial"/>
        </w:rPr>
        <w:t xml:space="preserve"> relative to the overall population</w:t>
      </w:r>
      <w:r w:rsidR="003C16B9" w:rsidRPr="00161599">
        <w:rPr>
          <w:rFonts w:cs="Arial"/>
        </w:rPr>
        <w:t>,</w:t>
      </w:r>
      <w:r w:rsidR="003021E1">
        <w:rPr>
          <w:rFonts w:cs="Arial"/>
        </w:rPr>
        <w:fldChar w:fldCharType="begin">
          <w:fldData xml:space="preserve">PEVuZE5vdGU+PENpdGU+PEF1dGhvcj5DYXNleTwvQXV0aG9yPjxZZWFyPjIwMjQ8L1llYXI+PFJl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</w:fldData>
        </w:fldChar>
      </w:r>
      <w:r w:rsidR="003F7FCB">
        <w:rPr>
          <w:rFonts w:cs="Arial"/>
        </w:rPr>
        <w:instrText xml:space="preserve"> ADDIN EN.CITE </w:instrText>
      </w:r>
      <w:r w:rsidR="003F7FCB">
        <w:rPr>
          <w:rFonts w:cs="Arial"/>
        </w:rPr>
        <w:fldChar w:fldCharType="begin">
          <w:fldData xml:space="preserve">PEVuZE5vdGU+PENpdGU+PEF1dGhvcj5DYXNleTwvQXV0aG9yPjxZZWFyPjIwMjQ8L1llYXI+PFJl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</w:fldData>
        </w:fldChar>
      </w:r>
      <w:r w:rsidR="003F7FCB">
        <w:rPr>
          <w:rFonts w:cs="Arial"/>
        </w:rPr>
        <w:instrText xml:space="preserve"> ADDIN EN.CITE.DATA </w:instrText>
      </w:r>
      <w:r w:rsidR="003F7FCB">
        <w:rPr>
          <w:rFonts w:cs="Arial"/>
        </w:rPr>
      </w:r>
      <w:r w:rsidR="003F7FCB">
        <w:rPr>
          <w:rFonts w:cs="Arial"/>
        </w:rPr>
        <w:fldChar w:fldCharType="end"/>
      </w:r>
      <w:r w:rsidR="003021E1">
        <w:rPr>
          <w:rFonts w:cs="Arial"/>
        </w:rPr>
        <w:fldChar w:fldCharType="separate"/>
      </w:r>
      <w:r w:rsidR="003F7FCB" w:rsidRPr="003F7FCB">
        <w:rPr>
          <w:rFonts w:cs="Arial"/>
          <w:noProof/>
          <w:vertAlign w:val="superscript"/>
        </w:rPr>
        <w:t>43, 44</w:t>
      </w:r>
      <w:r w:rsidR="003021E1">
        <w:rPr>
          <w:rFonts w:cs="Arial"/>
        </w:rPr>
        <w:fldChar w:fldCharType="end"/>
      </w:r>
      <w:r w:rsidR="003C16B9" w:rsidRPr="00161599">
        <w:rPr>
          <w:rFonts w:cs="Arial"/>
        </w:rPr>
        <w:t xml:space="preserve"> and</w:t>
      </w:r>
      <w:r w:rsidR="0057652D" w:rsidRPr="00161599">
        <w:rPr>
          <w:rFonts w:cs="Arial"/>
        </w:rPr>
        <w:t xml:space="preserve"> another </w:t>
      </w:r>
      <w:r w:rsidR="00F47F51" w:rsidRPr="00161599">
        <w:rPr>
          <w:rFonts w:cs="Arial"/>
        </w:rPr>
        <w:t xml:space="preserve">identified </w:t>
      </w:r>
      <w:r w:rsidR="004301C0" w:rsidRPr="00161599">
        <w:rPr>
          <w:rFonts w:cs="Arial"/>
        </w:rPr>
        <w:t>elevated</w:t>
      </w:r>
      <w:r w:rsidR="00F47F51" w:rsidRPr="00161599">
        <w:rPr>
          <w:rFonts w:cs="Arial"/>
        </w:rPr>
        <w:t xml:space="preserve"> Black and Hispanic PM</w:t>
      </w:r>
      <w:r w:rsidR="00F47F51" w:rsidRPr="00E95132">
        <w:rPr>
          <w:rFonts w:cs="Arial"/>
          <w:vertAlign w:val="subscript"/>
        </w:rPr>
        <w:t>2.5</w:t>
      </w:r>
      <w:r w:rsidR="00F47F51" w:rsidRPr="00161599">
        <w:rPr>
          <w:rFonts w:cs="Arial"/>
        </w:rPr>
        <w:t xml:space="preserve"> exposure</w:t>
      </w:r>
      <w:r w:rsidR="003A71E9" w:rsidRPr="00161599">
        <w:rPr>
          <w:rFonts w:cs="Arial"/>
        </w:rPr>
        <w:t xml:space="preserve"> in Los Angeles and San Francisco Bay</w:t>
      </w:r>
      <w:r w:rsidR="00F47F51" w:rsidRPr="00161599">
        <w:rPr>
          <w:rFonts w:cs="Arial"/>
        </w:rPr>
        <w:t xml:space="preserve"> during </w:t>
      </w:r>
      <w:r w:rsidR="003A71E9" w:rsidRPr="00161599">
        <w:rPr>
          <w:rFonts w:cs="Arial"/>
        </w:rPr>
        <w:t>wildfire events in 2020.</w:t>
      </w:r>
      <w:r w:rsidR="003021E1">
        <w:rPr>
          <w:rFonts w:cs="Arial"/>
        </w:rPr>
        <w:fldChar w:fldCharType="begin"/>
      </w:r>
      <w:r w:rsidR="003F7FCB">
        <w:rPr>
          <w:rFonts w:cs="Arial"/>
        </w:rPr>
        <w:instrText xml:space="preserve"> ADDIN EN.CITE &lt;EndNote&gt;&lt;Cite&gt;&lt;Author&gt;Kramer&lt;/Author&gt;&lt;Year&gt;2023&lt;/Year&gt;&lt;RecNum&gt;43&lt;/RecNum&gt;&lt;DisplayText&gt;&lt;style face="superscript"&gt;45&lt;/style&gt;&lt;/DisplayText&gt;&lt;record&gt;&lt;rec-number&gt;43&lt;/rec-number&gt;&lt;foreign-keys&gt;&lt;key app="EN" db-id="290frdwv45faxberservzdsk5rv9at2wzpvt" timestamp="1712587830"&gt;43&lt;/key&gt;&lt;/foreign-keys&gt;&lt;ref-type name="Journal Article"&gt;17&lt;/ref-type&gt;&lt;contributors&gt;&lt;authors&gt;&lt;author&gt;Kramer, Amber L.&lt;/author&gt;&lt;author&gt;Liu, Jonathan&lt;/author&gt;&lt;author&gt;Li, Liqiao&lt;/author&gt;&lt;author&gt;Connolly, Rachel&lt;/author&gt;&lt;author&gt;Barbato, Michele&lt;/author&gt;&lt;author&gt;Zhu, Yifang&lt;/author&gt;&lt;/authors&gt;&lt;/contributors&gt;&lt;titles&gt;&lt;title&gt;Environmental justice analysis of wildfire-related PM2.5 exposure using low-cost sensors in California&lt;/title&gt;&lt;secondary-title&gt;Science of The Total Environment&lt;/secondary-title&gt;&lt;/titles&gt;&lt;periodical&gt;&lt;full-title&gt;Science of The Total Environment&lt;/full-title&gt;&lt;/periodical&gt;&lt;pages&gt;159218&lt;/pages&gt;&lt;volume&gt;856&lt;/volume&gt;&lt;dates&gt;&lt;year&gt;2023&lt;/year&gt;&lt;pub-dates&gt;&lt;date&gt;01/2023&lt;/date&gt;&lt;/pub-dates&gt;&lt;/dates&gt;&lt;isbn&gt;00489697&lt;/isbn&gt;&lt;urls&gt;&lt;/urls&gt;&lt;electronic-resource-num&gt;10.1016/j.scitotenv.2022.159218&lt;/electronic-resource-num&gt;&lt;remote-database-name&gt;DOI.org (Crossref)&lt;/remote-database-name&gt;&lt;language&gt;en&lt;/language&gt;&lt;access-date&gt;2023-06-01 18:19:18&lt;/access-date&gt;&lt;/record&gt;&lt;/Cite&gt;&lt;/EndNote&gt;</w:instrText>
      </w:r>
      <w:r w:rsidR="003021E1">
        <w:rPr>
          <w:rFonts w:cs="Arial"/>
        </w:rPr>
        <w:fldChar w:fldCharType="separate"/>
      </w:r>
      <w:r w:rsidR="003F7FCB" w:rsidRPr="003F7FCB">
        <w:rPr>
          <w:rFonts w:cs="Arial"/>
          <w:noProof/>
          <w:vertAlign w:val="superscript"/>
        </w:rPr>
        <w:t>45</w:t>
      </w:r>
      <w:r w:rsidR="003021E1">
        <w:rPr>
          <w:rFonts w:cs="Arial"/>
        </w:rPr>
        <w:fldChar w:fldCharType="end"/>
      </w:r>
      <w:r w:rsidR="003A71E9" w:rsidRPr="00161599">
        <w:rPr>
          <w:rFonts w:cs="Arial"/>
        </w:rPr>
        <w:t xml:space="preserve"> </w:t>
      </w:r>
      <w:r w:rsidR="001D5BD0" w:rsidRPr="00161599">
        <w:rPr>
          <w:rFonts w:cs="Arial"/>
        </w:rPr>
        <w:t>In summary, a</w:t>
      </w:r>
      <w:r w:rsidR="00FB4331" w:rsidRPr="00161599">
        <w:rPr>
          <w:rFonts w:cs="Arial"/>
        </w:rPr>
        <w:t xml:space="preserve"> higher burden of fire PM</w:t>
      </w:r>
      <w:r w:rsidR="00FB4331" w:rsidRPr="00161599">
        <w:rPr>
          <w:rFonts w:cs="Arial"/>
          <w:vertAlign w:val="subscript"/>
        </w:rPr>
        <w:t>2.5</w:t>
      </w:r>
      <w:r w:rsidR="00FB4331" w:rsidRPr="00161599">
        <w:rPr>
          <w:rFonts w:cs="Arial"/>
        </w:rPr>
        <w:t xml:space="preserve"> was consistently identified</w:t>
      </w:r>
      <w:r w:rsidR="00641311" w:rsidRPr="00161599">
        <w:rPr>
          <w:rFonts w:cs="Arial"/>
        </w:rPr>
        <w:t xml:space="preserve"> </w:t>
      </w:r>
      <w:r w:rsidR="00EA6FC1" w:rsidRPr="00161599">
        <w:rPr>
          <w:rFonts w:cs="Arial"/>
        </w:rPr>
        <w:t xml:space="preserve">where Native American people live </w:t>
      </w:r>
      <w:r w:rsidR="00641311" w:rsidRPr="00161599">
        <w:rPr>
          <w:rFonts w:cs="Arial"/>
        </w:rPr>
        <w:t>in</w:t>
      </w:r>
      <w:r w:rsidR="00297E01" w:rsidRPr="00161599">
        <w:rPr>
          <w:rFonts w:cs="Arial"/>
        </w:rPr>
        <w:t xml:space="preserve"> the limited number of studies</w:t>
      </w:r>
      <w:r w:rsidR="003021E1">
        <w:rPr>
          <w:rFonts w:cs="Arial"/>
        </w:rPr>
        <w:fldChar w:fldCharType="begin">
          <w:fldData xml:space="preserve">PEVuZE5vdGU+PENpdGU+PEF1dGhvcj5GYW5uPC9BdXRob3I+PFllYXI+MjAxODwvWWVhcj48UmVj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</w:fldData>
        </w:fldChar>
      </w:r>
      <w:r w:rsidR="003021E1">
        <w:rPr>
          <w:rFonts w:cs="Arial"/>
        </w:rPr>
        <w:instrText xml:space="preserve"> ADDIN EN.CITE </w:instrText>
      </w:r>
      <w:r w:rsidR="003021E1">
        <w:rPr>
          <w:rFonts w:cs="Arial"/>
        </w:rPr>
        <w:fldChar w:fldCharType="begin">
          <w:fldData xml:space="preserve">PEVuZE5vdGU+PENpdGU+PEF1dGhvcj5GYW5uPC9BdXRob3I+PFllYXI+MjAxODwvWWVhcj48UmVj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14, 43</w:t>
      </w:r>
      <w:r w:rsidR="003021E1">
        <w:rPr>
          <w:rFonts w:cs="Arial"/>
        </w:rPr>
        <w:fldChar w:fldCharType="end"/>
      </w:r>
      <w:r w:rsidR="00297E01" w:rsidRPr="00161599">
        <w:rPr>
          <w:rFonts w:cs="Arial"/>
        </w:rPr>
        <w:t xml:space="preserve"> considering </w:t>
      </w:r>
      <w:r w:rsidR="00DD502B" w:rsidRPr="00161599">
        <w:rPr>
          <w:rFonts w:cs="Arial"/>
        </w:rPr>
        <w:t>their exposure</w:t>
      </w:r>
      <w:r w:rsidR="00C56661" w:rsidRPr="00161599">
        <w:rPr>
          <w:rFonts w:cs="Arial"/>
        </w:rPr>
        <w:t>,</w:t>
      </w:r>
      <w:r w:rsidR="00641311" w:rsidRPr="00161599">
        <w:rPr>
          <w:rFonts w:cs="Arial"/>
        </w:rPr>
        <w:t xml:space="preserve"> but results for other groups were </w:t>
      </w:r>
      <w:r w:rsidR="005F0C06" w:rsidRPr="00161599">
        <w:rPr>
          <w:rFonts w:cs="Arial"/>
        </w:rPr>
        <w:t>not</w:t>
      </w:r>
      <w:r w:rsidR="00BB3241" w:rsidRPr="00161599">
        <w:rPr>
          <w:rFonts w:cs="Arial"/>
        </w:rPr>
        <w:t xml:space="preserve"> consistent</w:t>
      </w:r>
      <w:r w:rsidR="00641311" w:rsidRPr="00161599">
        <w:rPr>
          <w:rFonts w:cs="Arial"/>
        </w:rPr>
        <w:t>.</w:t>
      </w:r>
      <w:r w:rsidR="00C56661" w:rsidRPr="00161599">
        <w:rPr>
          <w:rFonts w:cs="Arial"/>
        </w:rPr>
        <w:t xml:space="preserve"> </w:t>
      </w:r>
      <w:r w:rsidR="008509DD" w:rsidRPr="00161599">
        <w:rPr>
          <w:rFonts w:cs="Arial"/>
        </w:rPr>
        <w:t>We identified higher</w:t>
      </w:r>
      <w:ins w:id="211" w:author="Rice, Byron" w:date="2024-05-09T14:32:00Z">
        <w:r w:rsidR="0074003D">
          <w:rPr>
            <w:rFonts w:cs="Arial"/>
          </w:rPr>
          <w:t xml:space="preserve"> fire</w:t>
        </w:r>
      </w:ins>
      <w:r w:rsidR="008509DD" w:rsidRPr="00161599">
        <w:rPr>
          <w:rFonts w:cs="Arial"/>
        </w:rPr>
        <w:t xml:space="preserve"> PM</w:t>
      </w:r>
      <w:r w:rsidR="008509DD" w:rsidRPr="00161599">
        <w:rPr>
          <w:rFonts w:cs="Arial"/>
          <w:vertAlign w:val="subscript"/>
        </w:rPr>
        <w:t>2.5</w:t>
      </w:r>
      <w:r w:rsidR="008509DD" w:rsidRPr="00161599">
        <w:rPr>
          <w:rFonts w:cs="Arial"/>
        </w:rPr>
        <w:t xml:space="preserve"> concentrations where </w:t>
      </w:r>
      <w:r w:rsidR="006041D3" w:rsidRPr="00161599">
        <w:rPr>
          <w:rFonts w:cs="Arial"/>
        </w:rPr>
        <w:t>B</w:t>
      </w:r>
      <w:r w:rsidR="008509DD" w:rsidRPr="00161599">
        <w:rPr>
          <w:rFonts w:cs="Arial"/>
        </w:rPr>
        <w:t>lack people live, consistent with Fann et al. (2018)</w:t>
      </w:r>
      <w:del w:id="212" w:author="Rice, Byron" w:date="2024-05-09T14:31:00Z">
        <w:r w:rsidR="008509DD" w:rsidRPr="00161599" w:rsidDel="004A0147">
          <w:rPr>
            <w:rFonts w:cs="Arial"/>
          </w:rPr>
          <w:delText>,</w:delText>
        </w:r>
      </w:del>
      <w:r w:rsidR="003021E1">
        <w:rPr>
          <w:rFonts w:cs="Arial"/>
        </w:rPr>
        <w:fldChar w:fldCharType="begin"/>
      </w:r>
      <w:r w:rsidR="003021E1">
        <w:rPr>
          <w:rFonts w:cs="Arial"/>
        </w:rPr>
        <w:instrText xml:space="preserve"> ADDIN EN.CITE &lt;EndNote&gt;&lt;Cite&gt;&lt;Author&gt;Fann&lt;/Author&gt;&lt;Year&gt;2018&lt;/Year&gt;&lt;RecNum&gt;41&lt;/RecNum&gt;&lt;DisplayText&gt;&lt;style face="superscript"&gt;14&lt;/style&gt;&lt;/DisplayText&gt;&lt;record&gt;&lt;rec-number&gt;41&lt;/rec-number&gt;&lt;foreign-keys&gt;&lt;key app="EN" db-id="290frdwv45faxberservzdsk5rv9at2wzpvt" timestamp="1712587830"&gt;41&lt;/key&gt;&lt;/foreign-keys&gt;&lt;ref-type name="Journal Article"&gt;17&lt;/ref-type&gt;&lt;contributors&gt;&lt;authors&gt;&lt;author&gt;Fann, Neal&lt;/author&gt;&lt;author&gt;Alman, Breanna&lt;/author&gt;&lt;author&gt;Broome, Richard A.&lt;/author&gt;&lt;author&gt;Morgan, Geoffrey G.&lt;/author&gt;&lt;author&gt;Johnston, Fay H.&lt;/author&gt;&lt;author&gt;Pouliot, George&lt;/author&gt;&lt;author&gt;Rappold, Ana G.&lt;/author&gt;&lt;/authors&gt;&lt;/contributors&gt;&lt;titles&gt;&lt;title&gt;The health impacts and economic value of wildland fire episodes in the U.S.: 2008–2012&lt;/title&gt;&lt;secondary-title&gt;Science of The Total Environment&lt;/secondary-title&gt;&lt;short-title&gt;The health impacts and economic value of wildland fire episodes in the U.S.&lt;/short-title&gt;&lt;/titles&gt;&lt;periodical&gt;&lt;full-title&gt;Science of The Total Environment&lt;/full-title&gt;&lt;/periodical&gt;&lt;pages&gt;802-809&lt;/pages&gt;&lt;volume&gt;610-611&lt;/volume&gt;&lt;dates&gt;&lt;year&gt;2018&lt;/year&gt;&lt;pub-dates&gt;&lt;date&gt;01/2018&lt;/date&gt;&lt;/pub-dates&gt;&lt;/dates&gt;&lt;isbn&gt;00489697&lt;/isbn&gt;&lt;urls&gt;&lt;/urls&gt;&lt;electronic-resource-num&gt;10.1016/j.scitotenv.2017.08.024&lt;/electronic-resource-num&gt;&lt;remote-database-name&gt;DOI.org (Crossref)&lt;/remote-database-name&gt;&lt;language&gt;en&lt;/language&gt;&lt;access-date&gt;2023-09-06 12:36:01&lt;/access-date&gt;&lt;/record&gt;&lt;/Cite&gt;&lt;/EndNote&gt;</w:instrText>
      </w:r>
      <w:r w:rsidR="003021E1">
        <w:rPr>
          <w:rFonts w:cs="Arial"/>
        </w:rPr>
        <w:fldChar w:fldCharType="separate"/>
      </w:r>
      <w:r w:rsidR="003021E1" w:rsidRPr="003021E1">
        <w:rPr>
          <w:rFonts w:cs="Arial"/>
          <w:noProof/>
          <w:vertAlign w:val="superscript"/>
        </w:rPr>
        <w:t>14</w:t>
      </w:r>
      <w:r w:rsidR="003021E1">
        <w:rPr>
          <w:rFonts w:cs="Arial"/>
        </w:rPr>
        <w:fldChar w:fldCharType="end"/>
      </w:r>
      <w:ins w:id="213" w:author="Rice, Byron" w:date="2024-05-09T14:31:00Z">
        <w:r w:rsidR="004A0147">
          <w:rPr>
            <w:rFonts w:cs="Arial"/>
          </w:rPr>
          <w:t xml:space="preserve"> </w:t>
        </w:r>
        <w:r w:rsidR="00D952AF">
          <w:rPr>
            <w:rFonts w:cs="Arial"/>
          </w:rPr>
          <w:t xml:space="preserve">for the CONUS and </w:t>
        </w:r>
      </w:ins>
      <w:ins w:id="214" w:author="Rice, Byron" w:date="2024-05-09T14:32:00Z">
        <w:r w:rsidR="00D952AF">
          <w:rPr>
            <w:rFonts w:cs="Arial"/>
          </w:rPr>
          <w:t>Johnson</w:t>
        </w:r>
      </w:ins>
      <w:ins w:id="215" w:author="Rice, Byron" w:date="2024-05-09T15:32:00Z">
        <w:r w:rsidR="00640342">
          <w:rPr>
            <w:rFonts w:cs="Arial"/>
          </w:rPr>
          <w:t xml:space="preserve"> </w:t>
        </w:r>
      </w:ins>
      <w:ins w:id="216" w:author="Rice, Byron" w:date="2024-05-09T14:32:00Z">
        <w:r w:rsidR="00D952AF">
          <w:rPr>
            <w:rFonts w:cs="Arial"/>
          </w:rPr>
          <w:t>Gaither et al. (</w:t>
        </w:r>
        <w:r w:rsidR="0074003D">
          <w:rPr>
            <w:rFonts w:cs="Arial"/>
          </w:rPr>
          <w:t>2019</w:t>
        </w:r>
        <w:r w:rsidR="00D952AF">
          <w:rPr>
            <w:rFonts w:cs="Arial"/>
          </w:rPr>
          <w:t>)</w:t>
        </w:r>
      </w:ins>
      <w:r w:rsidR="003F7FCB">
        <w:rPr>
          <w:rFonts w:cs="Arial"/>
        </w:rPr>
        <w:fldChar w:fldCharType="begin"/>
      </w:r>
      <w:r w:rsidR="003F7FCB">
        <w:rPr>
          <w:rFonts w:cs="Arial"/>
        </w:rPr>
        <w:instrText xml:space="preserve"> ADDIN EN.CITE &lt;EndNote&gt;&lt;Cite&gt;&lt;Author&gt;Johnson Gaither&lt;/Author&gt;&lt;Year&gt;2019&lt;/Year&gt;&lt;RecNum&gt;6&lt;/RecNum&gt;&lt;DisplayText&gt;&lt;style face="superscript"&gt;46&lt;/style&gt;&lt;/DisplayText&gt;&lt;record&gt;&lt;rec-number&gt;6&lt;/rec-number&gt;&lt;foreign-keys&gt;&lt;key app="EN" db-id="290frdwv45faxberservzdsk5rv9at2wzpvt" timestamp="1712587830"&gt;6&lt;/key&gt;&lt;/foreign-keys&gt;&lt;ref-type name="Journal Article"&gt;17&lt;/ref-type&gt;&lt;contributors&gt;&lt;authors&gt;&lt;author&gt;Johnson Gaither, Cassandra&lt;/author&gt;&lt;author&gt;Afrin, Sadia&lt;/author&gt;&lt;author&gt;Garcia-Menendez, Fernando&lt;/author&gt;&lt;author&gt;Odman, M. Talat&lt;/author&gt;&lt;author&gt;Huang, Ran&lt;/author&gt;&lt;author&gt;Goodrick, Scott&lt;/author&gt;&lt;author&gt;Ricardo Da Silva, Alan&lt;/author&gt;&lt;/authors&gt;&lt;/contributors&gt;&lt;titles&gt;&lt;title&gt;African American Exposure to Prescribed Fire Smoke in Georgia, USA&lt;/title&gt;&lt;secondary-title&gt;International Journal of Environmental Research and Public Health&lt;/secondary-title&gt;&lt;/titles&gt;&lt;periodical&gt;&lt;full-title&gt;International Journal of Environmental Research and Public Health&lt;/full-title&gt;&lt;/periodical&gt;&lt;pages&gt;3079&lt;/pages&gt;&lt;volume&gt;16&lt;/volume&gt;&lt;number&gt;17&lt;/number&gt;&lt;dates&gt;&lt;year&gt;2019&lt;/year&gt;&lt;pub-dates&gt;&lt;date&gt;2019-08-24&lt;/date&gt;&lt;/pub-dates&gt;&lt;/dates&gt;&lt;isbn&gt;1660-4601&lt;/isbn&gt;&lt;urls&gt;&lt;/urls&gt;&lt;electronic-resource-num&gt;10.3390/ijerph16173079&lt;/electronic-resource-num&gt;&lt;remote-database-name&gt;DOI.org (Crossref)&lt;/remote-database-name&gt;&lt;language&gt;en&lt;/language&gt;&lt;access-date&gt;2024-03-04 14:19:45&lt;/access-date&gt;&lt;/record&gt;&lt;/Cite&gt;&lt;/EndNote&gt;</w:instrText>
      </w:r>
      <w:r w:rsidR="003F7FCB">
        <w:rPr>
          <w:rFonts w:cs="Arial"/>
        </w:rPr>
        <w:fldChar w:fldCharType="separate"/>
      </w:r>
      <w:r w:rsidR="003F7FCB" w:rsidRPr="003F7FCB">
        <w:rPr>
          <w:rFonts w:cs="Arial"/>
          <w:noProof/>
          <w:vertAlign w:val="superscript"/>
        </w:rPr>
        <w:t>46</w:t>
      </w:r>
      <w:r w:rsidR="003F7FCB">
        <w:rPr>
          <w:rFonts w:cs="Arial"/>
        </w:rPr>
        <w:fldChar w:fldCharType="end"/>
      </w:r>
      <w:ins w:id="217" w:author="Rice, Byron" w:date="2024-05-09T14:32:00Z">
        <w:r w:rsidR="0074003D">
          <w:rPr>
            <w:rFonts w:cs="Arial"/>
          </w:rPr>
          <w:t xml:space="preserve"> </w:t>
        </w:r>
      </w:ins>
      <w:ins w:id="218" w:author="Rice, Byron" w:date="2024-05-09T14:33:00Z">
        <w:r w:rsidR="0051728A">
          <w:rPr>
            <w:rFonts w:cs="Arial"/>
          </w:rPr>
          <w:t>in Georgia,</w:t>
        </w:r>
      </w:ins>
      <w:r w:rsidR="008509DD" w:rsidRPr="00161599">
        <w:rPr>
          <w:rFonts w:cs="Arial"/>
        </w:rPr>
        <w:t xml:space="preserve"> but these results were not </w:t>
      </w:r>
      <w:r w:rsidR="00B004BF" w:rsidRPr="00161599">
        <w:rPr>
          <w:rFonts w:cs="Arial"/>
        </w:rPr>
        <w:t xml:space="preserve">reproduced </w:t>
      </w:r>
      <w:r w:rsidR="002E125F" w:rsidRPr="00161599">
        <w:rPr>
          <w:rFonts w:cs="Arial"/>
        </w:rPr>
        <w:t xml:space="preserve">in the sensitivity analysis </w:t>
      </w:r>
      <w:r w:rsidR="00B004BF" w:rsidRPr="00161599">
        <w:rPr>
          <w:rFonts w:cs="Arial"/>
        </w:rPr>
        <w:t xml:space="preserve">using </w:t>
      </w:r>
      <w:r w:rsidR="006041D3" w:rsidRPr="00161599">
        <w:rPr>
          <w:rFonts w:cs="Arial"/>
        </w:rPr>
        <w:t>the Childs fire PM</w:t>
      </w:r>
      <w:r w:rsidR="006041D3" w:rsidRPr="00161599">
        <w:rPr>
          <w:rFonts w:cs="Arial"/>
          <w:vertAlign w:val="subscript"/>
        </w:rPr>
        <w:t>2.5</w:t>
      </w:r>
      <w:r w:rsidR="002E125F" w:rsidRPr="00161599">
        <w:rPr>
          <w:rFonts w:cs="Arial"/>
        </w:rPr>
        <w:t>.</w:t>
      </w:r>
      <w:r w:rsidR="009A56A5" w:rsidRPr="00161599">
        <w:rPr>
          <w:rFonts w:cs="Arial"/>
        </w:rPr>
        <w:t xml:space="preserve"> </w:t>
      </w:r>
      <w:r w:rsidR="00373D92" w:rsidRPr="00161599">
        <w:rPr>
          <w:rFonts w:cs="Arial"/>
        </w:rPr>
        <w:t>This may be in part attributable to the</w:t>
      </w:r>
      <w:r w:rsidR="005F7FAB" w:rsidRPr="00161599">
        <w:rPr>
          <w:rFonts w:cs="Arial"/>
        </w:rPr>
        <w:t xml:space="preserve"> lack of focus on </w:t>
      </w:r>
      <w:r w:rsidR="00373D92" w:rsidRPr="00161599">
        <w:rPr>
          <w:rFonts w:cs="Arial"/>
        </w:rPr>
        <w:t>prescribed fire in Childs</w:t>
      </w:r>
      <w:r w:rsidR="000E2661" w:rsidRPr="00161599">
        <w:rPr>
          <w:rFonts w:cs="Arial"/>
        </w:rPr>
        <w:t xml:space="preserve"> (2022)</w:t>
      </w:r>
      <w:r w:rsidR="00677157">
        <w:rPr>
          <w:rFonts w:cs="Arial"/>
        </w:rPr>
        <w:t>.</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373D92" w:rsidRPr="00161599">
        <w:rPr>
          <w:rFonts w:cs="Arial"/>
        </w:rPr>
        <w:t xml:space="preserve"> </w:t>
      </w:r>
      <w:r w:rsidR="000E2661" w:rsidRPr="00161599">
        <w:rPr>
          <w:rFonts w:cs="Arial"/>
        </w:rPr>
        <w:t>I</w:t>
      </w:r>
      <w:r w:rsidR="00373D92" w:rsidRPr="00161599">
        <w:rPr>
          <w:rFonts w:cs="Arial"/>
        </w:rPr>
        <w:t>n the CMAQ approach, wildland fire PM</w:t>
      </w:r>
      <w:r w:rsidR="00373D92" w:rsidRPr="00161599">
        <w:rPr>
          <w:rFonts w:cs="Arial"/>
          <w:vertAlign w:val="subscript"/>
        </w:rPr>
        <w:t>2.5</w:t>
      </w:r>
      <w:r w:rsidR="00373D92" w:rsidRPr="00161599">
        <w:rPr>
          <w:rFonts w:cs="Arial"/>
        </w:rPr>
        <w:t xml:space="preserve"> is modeled, including wildfire and prescribed fire. Childs fire PM</w:t>
      </w:r>
      <w:r w:rsidR="00373D92" w:rsidRPr="00161599">
        <w:rPr>
          <w:rFonts w:cs="Arial"/>
          <w:vertAlign w:val="subscript"/>
        </w:rPr>
        <w:t>2.5</w:t>
      </w:r>
      <w:r w:rsidR="00373D92" w:rsidRPr="00161599">
        <w:rPr>
          <w:rFonts w:cs="Arial"/>
        </w:rPr>
        <w:t xml:space="preserve"> </w:t>
      </w:r>
      <w:r w:rsidR="00CA4EFC">
        <w:rPr>
          <w:rFonts w:cs="Arial"/>
        </w:rPr>
        <w:t xml:space="preserve">focuses on </w:t>
      </w:r>
      <w:r w:rsidR="00373D92" w:rsidRPr="00161599">
        <w:rPr>
          <w:rFonts w:cs="Arial"/>
        </w:rPr>
        <w:t>predict</w:t>
      </w:r>
      <w:r w:rsidR="00CA4EFC">
        <w:rPr>
          <w:rFonts w:cs="Arial"/>
        </w:rPr>
        <w:t>ing</w:t>
      </w:r>
      <w:r w:rsidR="00373D92" w:rsidRPr="00161599">
        <w:rPr>
          <w:rFonts w:cs="Arial"/>
        </w:rPr>
        <w:t xml:space="preserve"> wildfire PM</w:t>
      </w:r>
      <w:r w:rsidR="00373D92" w:rsidRPr="00161599">
        <w:rPr>
          <w:rFonts w:cs="Arial"/>
          <w:vertAlign w:val="subscript"/>
        </w:rPr>
        <w:t>2.5</w:t>
      </w:r>
      <w:r w:rsidR="00373D92" w:rsidRPr="00161599">
        <w:rPr>
          <w:rFonts w:cs="Arial"/>
        </w:rPr>
        <w:t xml:space="preserve">, although it’s unclear </w:t>
      </w:r>
      <w:r w:rsidR="00CA4EFC">
        <w:rPr>
          <w:rFonts w:cs="Arial"/>
        </w:rPr>
        <w:t>how much</w:t>
      </w:r>
      <w:r w:rsidR="00FD1A25">
        <w:rPr>
          <w:rFonts w:cs="Arial"/>
        </w:rPr>
        <w:t xml:space="preserve"> prescribed fire is captured by</w:t>
      </w:r>
      <w:r w:rsidR="00373D92" w:rsidRPr="00161599">
        <w:rPr>
          <w:rFonts w:cs="Arial"/>
        </w:rPr>
        <w:t xml:space="preserve"> the remotely sensed </w:t>
      </w:r>
      <w:r w:rsidR="00061CA1" w:rsidRPr="00161599">
        <w:rPr>
          <w:rFonts w:cs="Arial"/>
        </w:rPr>
        <w:t xml:space="preserve">model </w:t>
      </w:r>
      <w:r w:rsidR="00373D92" w:rsidRPr="00161599">
        <w:rPr>
          <w:rFonts w:cs="Arial"/>
        </w:rPr>
        <w:t xml:space="preserve">inputs. </w:t>
      </w:r>
      <w:r w:rsidR="00916145" w:rsidRPr="00161599">
        <w:rPr>
          <w:rFonts w:cs="Arial"/>
        </w:rPr>
        <w:t>Historically, t</w:t>
      </w:r>
      <w:r w:rsidR="00647701" w:rsidRPr="00161599">
        <w:rPr>
          <w:rFonts w:cs="Arial"/>
        </w:rPr>
        <w:t xml:space="preserve">he </w:t>
      </w:r>
      <w:r w:rsidR="00916145" w:rsidRPr="00161599">
        <w:rPr>
          <w:rFonts w:cs="Arial"/>
        </w:rPr>
        <w:t xml:space="preserve">western US has had more wildfires and the </w:t>
      </w:r>
      <w:r w:rsidR="00B04196" w:rsidRPr="00161599">
        <w:rPr>
          <w:rFonts w:cs="Arial"/>
        </w:rPr>
        <w:t>south</w:t>
      </w:r>
      <w:r w:rsidR="00916145" w:rsidRPr="00161599">
        <w:rPr>
          <w:rFonts w:cs="Arial"/>
        </w:rPr>
        <w:t xml:space="preserve">eastern US has had </w:t>
      </w:r>
      <w:r w:rsidR="009F5A61" w:rsidRPr="00161599">
        <w:rPr>
          <w:rFonts w:cs="Arial"/>
        </w:rPr>
        <w:t xml:space="preserve">relatively </w:t>
      </w:r>
      <w:r w:rsidR="00916145" w:rsidRPr="00161599">
        <w:rPr>
          <w:rFonts w:cs="Arial"/>
        </w:rPr>
        <w:t xml:space="preserve">more </w:t>
      </w:r>
      <w:r w:rsidR="009F5A61" w:rsidRPr="00161599">
        <w:rPr>
          <w:rFonts w:cs="Arial"/>
        </w:rPr>
        <w:t>prescribed fire</w:t>
      </w:r>
      <w:r w:rsidR="0087370C" w:rsidRPr="00161599">
        <w:rPr>
          <w:rFonts w:cs="Arial"/>
        </w:rPr>
        <w:t>;</w:t>
      </w:r>
      <w:r w:rsidR="003021E1">
        <w:rPr>
          <w:rFonts w:cs="Arial"/>
        </w:rPr>
        <w:fldChar w:fldCharType="begin"/>
      </w:r>
      <w:r w:rsidR="003F7FCB">
        <w:rPr>
          <w:rFonts w:cs="Arial"/>
        </w:rPr>
        <w:instrText xml:space="preserve"> ADDIN EN.CITE &lt;EndNote&gt;&lt;Cite&gt;&lt;Author&gt;Baker&lt;/Author&gt;&lt;Year&gt;2020&lt;/Year&gt;&lt;RecNum&gt;2&lt;/RecNum&gt;&lt;DisplayText&gt;&lt;style face="superscript"&gt;47&lt;/style&gt;&lt;/DisplayText&gt;&lt;record&gt;&lt;rec-number&gt;2&lt;/rec-number&gt;&lt;foreign-keys&gt;&lt;key app="EN" db-id="290frdwv45faxberservzdsk5rv9at2wzpvt" timestamp="1712587830"&gt;2&lt;/key&gt;&lt;/foreign-keys&gt;&lt;ref-type name="Magazine Article"&gt;19&lt;/ref-type&gt;&lt;contributors&gt;&lt;authors&gt;&lt;author&gt;Baker, K&lt;/author&gt;&lt;author&gt;Rao, V&lt;/author&gt;&lt;author&gt;Beidler, J&lt;/author&gt;&lt;author&gt;Vukovich, J&lt;/author&gt;&lt;author&gt;Koplitz, S&lt;/author&gt;&lt;author&gt;Avey, L&lt;/author&gt;&lt;/authors&gt;&lt;/contributors&gt;&lt;titles&gt;&lt;title&gt;Illustrating wildland fire air quality impacts using an EPA emission inventory&lt;/title&gt;&lt;secondary-title&gt;Environmental Manager&lt;/secondary-title&gt;&lt;/titles&gt;&lt;pages&gt;26-31&lt;/pages&gt;&lt;volume&gt;24&lt;/volume&gt;&lt;dates&gt;&lt;year&gt;2020&lt;/year&gt;&lt;pub-dates&gt;&lt;date&gt;6/2020&lt;/date&gt;&lt;/pub-dates&gt;&lt;/dates&gt;&lt;isbn&gt;1088-9981&lt;/isbn&gt;&lt;urls&gt;&lt;/urls&gt;&lt;access-date&gt;2024-03-20&lt;/access-date&gt;&lt;/record&gt;&lt;/Cite&gt;&lt;/EndNote&gt;</w:instrText>
      </w:r>
      <w:r w:rsidR="003021E1">
        <w:rPr>
          <w:rFonts w:cs="Arial"/>
        </w:rPr>
        <w:fldChar w:fldCharType="separate"/>
      </w:r>
      <w:r w:rsidR="003F7FCB" w:rsidRPr="003F7FCB">
        <w:rPr>
          <w:rFonts w:cs="Arial"/>
          <w:noProof/>
          <w:vertAlign w:val="superscript"/>
        </w:rPr>
        <w:t>47</w:t>
      </w:r>
      <w:r w:rsidR="003021E1">
        <w:rPr>
          <w:rFonts w:cs="Arial"/>
        </w:rPr>
        <w:fldChar w:fldCharType="end"/>
      </w:r>
      <w:r w:rsidR="0087370C" w:rsidRPr="00161599">
        <w:rPr>
          <w:rFonts w:cs="Arial"/>
        </w:rPr>
        <w:t xml:space="preserve"> </w:t>
      </w:r>
      <w:r w:rsidR="00AA6B88" w:rsidRPr="00161599">
        <w:rPr>
          <w:rFonts w:cs="Arial"/>
        </w:rPr>
        <w:t xml:space="preserve">and different sociodemographic patterns of exposure </w:t>
      </w:r>
      <w:r w:rsidR="0006030C" w:rsidRPr="00161599">
        <w:rPr>
          <w:rFonts w:cs="Arial"/>
        </w:rPr>
        <w:t>because of</w:t>
      </w:r>
      <w:r w:rsidR="00445B73" w:rsidRPr="00161599">
        <w:rPr>
          <w:rFonts w:cs="Arial"/>
        </w:rPr>
        <w:t xml:space="preserve"> this </w:t>
      </w:r>
      <w:r w:rsidR="0006030C" w:rsidRPr="00161599">
        <w:rPr>
          <w:rFonts w:cs="Arial"/>
        </w:rPr>
        <w:t>regional PM</w:t>
      </w:r>
      <w:r w:rsidR="0006030C" w:rsidRPr="00161599">
        <w:rPr>
          <w:rFonts w:cs="Arial"/>
          <w:vertAlign w:val="subscript"/>
        </w:rPr>
        <w:t>2.5</w:t>
      </w:r>
      <w:r w:rsidR="0006030C" w:rsidRPr="00161599">
        <w:rPr>
          <w:rFonts w:cs="Arial"/>
        </w:rPr>
        <w:t xml:space="preserve"> difference </w:t>
      </w:r>
      <w:r w:rsidR="00AA6B88" w:rsidRPr="00161599">
        <w:rPr>
          <w:rFonts w:cs="Arial"/>
        </w:rPr>
        <w:t>are expected.</w:t>
      </w:r>
      <w:r w:rsidR="00416959" w:rsidRPr="00161599">
        <w:rPr>
          <w:rFonts w:cs="Arial"/>
        </w:rPr>
        <w:t xml:space="preserve"> </w:t>
      </w:r>
      <w:r w:rsidR="00BA7842" w:rsidRPr="00161599">
        <w:rPr>
          <w:rFonts w:cs="Arial"/>
        </w:rPr>
        <w:t xml:space="preserve">Our results </w:t>
      </w:r>
      <w:r w:rsidR="00436744" w:rsidRPr="00161599">
        <w:rPr>
          <w:rFonts w:cs="Arial"/>
        </w:rPr>
        <w:t>indicating</w:t>
      </w:r>
      <w:r w:rsidR="00BA7842" w:rsidRPr="00161599">
        <w:rPr>
          <w:rFonts w:cs="Arial"/>
        </w:rPr>
        <w:t xml:space="preserve"> </w:t>
      </w:r>
      <w:r w:rsidR="00436744" w:rsidRPr="00161599">
        <w:rPr>
          <w:rFonts w:cs="Arial"/>
        </w:rPr>
        <w:t>higher</w:t>
      </w:r>
      <w:r w:rsidR="00BA7842" w:rsidRPr="00161599">
        <w:rPr>
          <w:rFonts w:cs="Arial"/>
        </w:rPr>
        <w:t xml:space="preserve"> relative burden of non-fire PM</w:t>
      </w:r>
      <w:r w:rsidR="00BA7842" w:rsidRPr="00161599">
        <w:rPr>
          <w:rFonts w:cs="Arial"/>
          <w:vertAlign w:val="subscript"/>
        </w:rPr>
        <w:t>2.5</w:t>
      </w:r>
      <w:r w:rsidR="00BA7842" w:rsidRPr="00161599">
        <w:rPr>
          <w:rFonts w:cs="Arial"/>
        </w:rPr>
        <w:t xml:space="preserve"> </w:t>
      </w:r>
      <w:r w:rsidR="00FB13FB" w:rsidRPr="00161599">
        <w:rPr>
          <w:rFonts w:cs="Arial"/>
        </w:rPr>
        <w:t xml:space="preserve">among people of color </w:t>
      </w:r>
      <w:r w:rsidR="00BA7842" w:rsidRPr="00161599">
        <w:rPr>
          <w:rFonts w:cs="Arial"/>
        </w:rPr>
        <w:t xml:space="preserve">are generally consistent with </w:t>
      </w:r>
      <w:r w:rsidR="000A32E6" w:rsidRPr="00161599">
        <w:rPr>
          <w:rFonts w:cs="Arial"/>
        </w:rPr>
        <w:t>those previously reported</w:t>
      </w:r>
      <w:r w:rsidR="005B7DEC" w:rsidRPr="00161599">
        <w:rPr>
          <w:rFonts w:cs="Arial"/>
        </w:rPr>
        <w:t xml:space="preserve"> for </w:t>
      </w:r>
      <w:r w:rsidR="00FB13FB" w:rsidRPr="00161599">
        <w:rPr>
          <w:rFonts w:cs="Arial"/>
        </w:rPr>
        <w:t>w</w:t>
      </w:r>
      <w:r w:rsidR="005B7DEC" w:rsidRPr="00161599">
        <w:rPr>
          <w:rFonts w:cs="Arial"/>
        </w:rPr>
        <w:t xml:space="preserve">hite, Black, </w:t>
      </w:r>
      <w:r w:rsidR="00FB13FB" w:rsidRPr="00161599">
        <w:rPr>
          <w:rFonts w:cs="Arial"/>
        </w:rPr>
        <w:t>Hispanic</w:t>
      </w:r>
      <w:r w:rsidR="00EE2F94">
        <w:rPr>
          <w:rFonts w:cs="Arial"/>
        </w:rPr>
        <w:t>,</w:t>
      </w:r>
      <w:r w:rsidR="00FB13FB" w:rsidRPr="00161599">
        <w:rPr>
          <w:rFonts w:cs="Arial"/>
        </w:rPr>
        <w:t xml:space="preserve"> and Asian</w:t>
      </w:r>
      <w:r w:rsidR="00436744" w:rsidRPr="00161599">
        <w:rPr>
          <w:rFonts w:cs="Arial"/>
        </w:rPr>
        <w:t xml:space="preserve"> people</w:t>
      </w:r>
      <w:r w:rsidR="000076CD" w:rsidRPr="00161599">
        <w:rPr>
          <w:rFonts w:cs="Arial"/>
        </w:rPr>
        <w:t>.</w:t>
      </w:r>
      <w:r w:rsidR="003021E1">
        <w:rPr>
          <w:rFonts w:cs="Arial"/>
        </w:rPr>
        <w:fldChar w:fldCharType="begin">
          <w:fldData xml:space="preserve">PEVuZE5vdGU+PENpdGU+PEF1dGhvcj5UZXNzdW08L0F1dGhvcj48WWVhcj4yMDIxPC9ZZWFyPjxS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</w:fldData>
        </w:fldChar>
      </w:r>
      <w:r w:rsidR="003021E1">
        <w:rPr>
          <w:rFonts w:cs="Arial"/>
        </w:rPr>
        <w:instrText xml:space="preserve"> ADDIN EN.CITE </w:instrText>
      </w:r>
      <w:r w:rsidR="003021E1">
        <w:rPr>
          <w:rFonts w:cs="Arial"/>
        </w:rPr>
        <w:fldChar w:fldCharType="begin">
          <w:fldData xml:space="preserve">PEVuZE5vdGU+PENpdGU+PEF1dGhvcj5UZXNzdW08L0F1dGhvcj48WWVhcj4yMDIxPC9ZZWFyPjxS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11-13</w:t>
      </w:r>
      <w:r w:rsidR="003021E1">
        <w:rPr>
          <w:rFonts w:cs="Arial"/>
        </w:rPr>
        <w:fldChar w:fldCharType="end"/>
      </w:r>
    </w:p>
    <w:p w14:paraId="20403C6C" w14:textId="549B26F7" w:rsidR="00AF40FD" w:rsidRPr="00161599" w:rsidRDefault="00E44004" w:rsidP="009E2E64">
      <w:pPr>
        <w:ind w:firstLine="720"/>
        <w:rPr>
          <w:rFonts w:cs="Arial"/>
        </w:rPr>
      </w:pPr>
      <w:r w:rsidRPr="00161599">
        <w:rPr>
          <w:rFonts w:cs="Arial"/>
        </w:rPr>
        <w:t xml:space="preserve">Because </w:t>
      </w:r>
      <w:r w:rsidR="00D20226" w:rsidRPr="00161599">
        <w:rPr>
          <w:rFonts w:cs="Arial"/>
        </w:rPr>
        <w:t xml:space="preserve">wildfire smoke cannot be controlled </w:t>
      </w:r>
      <w:r w:rsidR="00D20226" w:rsidRPr="00E95132">
        <w:rPr>
          <w:rFonts w:cs="Arial"/>
        </w:rPr>
        <w:t>through emission control technologies</w:t>
      </w:r>
      <w:r w:rsidR="00D20226" w:rsidRPr="00161599">
        <w:rPr>
          <w:rFonts w:cs="Arial"/>
        </w:rPr>
        <w:t xml:space="preserve"> like stationary or mobile sources of air pollution</w:t>
      </w:r>
      <w:r w:rsidRPr="00161599">
        <w:rPr>
          <w:rFonts w:cs="Arial"/>
        </w:rPr>
        <w:t>, and the one approach used to curtail the risk of catastrophic wildfire, prescribed fire, also emits smoke, public health actions focus on interventions</w:t>
      </w:r>
      <w:r w:rsidR="00BA292B">
        <w:rPr>
          <w:rFonts w:cs="Arial"/>
        </w:rPr>
        <w:t xml:space="preserve"> that</w:t>
      </w:r>
      <w:r w:rsidRPr="00161599">
        <w:rPr>
          <w:rFonts w:cs="Arial"/>
        </w:rPr>
        <w:t xml:space="preserve"> individuals and communities </w:t>
      </w:r>
      <w:r w:rsidR="00D20226" w:rsidRPr="00161599">
        <w:rPr>
          <w:rFonts w:cs="Arial"/>
        </w:rPr>
        <w:t xml:space="preserve">can employ </w:t>
      </w:r>
      <w:r w:rsidRPr="00161599">
        <w:rPr>
          <w:rFonts w:cs="Arial"/>
        </w:rPr>
        <w:t>to reduce smoke exposure.</w:t>
      </w:r>
      <w:r w:rsidR="003021E1">
        <w:rPr>
          <w:rFonts w:cs="Arial"/>
        </w:rPr>
        <w:fldChar w:fldCharType="begin"/>
      </w:r>
      <w:r w:rsidR="003021E1">
        <w:rPr>
          <w:rFonts w:cs="Arial"/>
        </w:rPr>
        <w:instrText xml:space="preserve"> ADDIN EN.CITE &lt;EndNote&gt;&lt;Cite&gt;&lt;Author&gt;U.S. Environmental Protection Agency&lt;/Author&gt;&lt;Year&gt;2021&lt;/Year&gt;&lt;RecNum&gt;47&lt;/RecNum&gt;&lt;DisplayText&gt;&lt;style face="superscript"&gt;18&lt;/style&gt;&lt;/DisplayText&gt;&lt;record&gt;&lt;rec-number&gt;47&lt;/rec-number&gt;&lt;foreign-keys&gt;&lt;key app="EN" db-id="290frdwv45faxberservzdsk5rv9at2wzpvt" timestamp="1712587830"&gt;47&lt;/key&gt;&lt;/foreign-keys&gt;&lt;ref-type name="Report"&gt;27&lt;/ref-type&gt;&lt;contributors&gt;&lt;authors&gt;&lt;author&gt;U.S. Environmental Protection Agency,&lt;/author&gt;&lt;/authors&gt;&lt;/contributors&gt;&lt;titles&gt;&lt;title&gt;Comparative Assessment of the Impacts of Prescribed Fire Versus Wildfire (CAIF): A Case Study in the Western U.S.&lt;/title&gt;&lt;short-title&gt;Comparative Assessment of the Impacts of Prescribed Fire Versus Wildfire (CAIF)&lt;/short-title&gt;&lt;/titles&gt;&lt;dates&gt;&lt;year&gt;2021&lt;/year&gt;&lt;pub-dates&gt;&lt;date&gt;2021&lt;/date&gt;&lt;/pub-dates&gt;&lt;/dates&gt;&lt;pub-location&gt;Washington, DC&lt;/pub-location&gt;&lt;isbn&gt;EPA/600/R-21/197&lt;/isbn&gt;&lt;work-type&gt;Reports &amp;amp; Assessments&lt;/work-type&gt;&lt;urls&gt;&lt;/urls&gt;&lt;language&gt;en&lt;/language&gt;&lt;access-date&gt;2023-03-13&lt;/access-date&gt;&lt;/record&gt;&lt;/Cite&gt;&lt;/EndNote&gt;</w:instrText>
      </w:r>
      <w:r w:rsidR="003021E1">
        <w:rPr>
          <w:rFonts w:cs="Arial"/>
        </w:rPr>
        <w:fldChar w:fldCharType="separate"/>
      </w:r>
      <w:r w:rsidR="003021E1" w:rsidRPr="003021E1">
        <w:rPr>
          <w:rFonts w:cs="Arial"/>
          <w:noProof/>
          <w:vertAlign w:val="superscript"/>
        </w:rPr>
        <w:t>18</w:t>
      </w:r>
      <w:r w:rsidR="003021E1">
        <w:rPr>
          <w:rFonts w:cs="Arial"/>
        </w:rPr>
        <w:fldChar w:fldCharType="end"/>
      </w:r>
      <w:r w:rsidRPr="00161599">
        <w:rPr>
          <w:rFonts w:cs="Arial"/>
        </w:rPr>
        <w:t xml:space="preserve"> Examples of these measures include clean air </w:t>
      </w:r>
      <w:r w:rsidR="00D20226" w:rsidRPr="00161599">
        <w:rPr>
          <w:rFonts w:cs="Arial"/>
        </w:rPr>
        <w:t>shelters</w:t>
      </w:r>
      <w:r w:rsidRPr="00161599">
        <w:rPr>
          <w:rFonts w:cs="Arial"/>
        </w:rPr>
        <w:t xml:space="preserve">, </w:t>
      </w:r>
      <w:r w:rsidR="00D20226" w:rsidRPr="00161599">
        <w:rPr>
          <w:rFonts w:cs="Arial"/>
        </w:rPr>
        <w:t xml:space="preserve">which are </w:t>
      </w:r>
      <w:r w:rsidRPr="00161599">
        <w:rPr>
          <w:rFonts w:cs="Arial"/>
        </w:rPr>
        <w:t xml:space="preserve">buildings </w:t>
      </w:r>
      <w:r w:rsidR="00D20226" w:rsidRPr="00161599">
        <w:rPr>
          <w:rFonts w:cs="Arial"/>
        </w:rPr>
        <w:t xml:space="preserve">with adequate heating, ventilation, and air conditioning systems </w:t>
      </w:r>
      <w:r w:rsidRPr="00161599">
        <w:rPr>
          <w:rFonts w:cs="Arial"/>
        </w:rPr>
        <w:t xml:space="preserve">where those without access to filtered air can shelter during extreme smoke events; personal protection equipment such as </w:t>
      </w:r>
      <w:r w:rsidR="00DA6011" w:rsidRPr="00161599">
        <w:rPr>
          <w:rFonts w:cs="Arial"/>
        </w:rPr>
        <w:t xml:space="preserve">high-efficiency </w:t>
      </w:r>
      <w:r w:rsidRPr="00161599">
        <w:rPr>
          <w:rFonts w:cs="Arial"/>
        </w:rPr>
        <w:t xml:space="preserve">respirators </w:t>
      </w:r>
      <w:r w:rsidR="00DA6011" w:rsidRPr="00161599">
        <w:rPr>
          <w:rFonts w:cs="Arial"/>
        </w:rPr>
        <w:t>(e.g., N95 masks)</w:t>
      </w:r>
      <w:r w:rsidRPr="00161599">
        <w:rPr>
          <w:rFonts w:cs="Arial"/>
        </w:rPr>
        <w:t xml:space="preserve"> that can be used outdoors during smoke events; and low-cost air </w:t>
      </w:r>
      <w:r w:rsidR="00D20226" w:rsidRPr="00161599">
        <w:rPr>
          <w:rFonts w:cs="Arial"/>
        </w:rPr>
        <w:t xml:space="preserve">cleaning </w:t>
      </w:r>
      <w:r w:rsidRPr="00161599">
        <w:rPr>
          <w:rFonts w:cs="Arial"/>
        </w:rPr>
        <w:t>methods that can be implemented to improve indoor air quality during smoke events.</w:t>
      </w:r>
      <w:r w:rsidR="003021E1">
        <w:rPr>
          <w:rFonts w:cs="Arial"/>
        </w:rPr>
        <w:fldChar w:fldCharType="begin"/>
      </w:r>
      <w:r w:rsidR="003F7FCB">
        <w:rPr>
          <w:rFonts w:cs="Arial"/>
        </w:rPr>
        <w:instrText xml:space="preserve"> ADDIN EN.CITE &lt;EndNote&gt;&lt;Cite&gt;&lt;Author&gt;U.S. Environmental Protection Agency&lt;/Author&gt;&lt;Year&gt;2021&lt;/Year&gt;&lt;RecNum&gt;36&lt;/RecNum&gt;&lt;DisplayText&gt;&lt;style face="superscript"&gt;48&lt;/style&gt;&lt;/DisplayText&gt;&lt;record&gt;&lt;rec-number&gt;36&lt;/rec-number&gt;&lt;foreign-keys&gt;&lt;key app="EN" db-id="290frdwv45faxberservzdsk5rv9at2wzpvt" timestamp="1712587830"&gt;36&lt;/key&gt;&lt;/foreign-keys&gt;&lt;ref-type name="Report"&gt;27&lt;/ref-type&gt;&lt;contributors&gt;&lt;authors&gt;&lt;author&gt;U.S. Environmental Protection Agency,&lt;/author&gt;&lt;/authors&gt;&lt;/contributors&gt;&lt;titles&gt;&lt;title&gt;Wildfire Smoke: A Guide for Public Health Officials&lt;/title&gt;&lt;/titles&gt;&lt;dates&gt;&lt;year&gt;2021&lt;/year&gt;&lt;pub-dates&gt;&lt;date&gt;September 2021&lt;/date&gt;&lt;/pub-dates&gt;&lt;/dates&gt;&lt;publisher&gt;US Environmental Protection Agency, Office of Air Quality Planning and Standards&lt;/publisher&gt;&lt;isbn&gt;EPA-452/R-21-901&lt;/isbn&gt;&lt;urls&gt;&lt;/urls&gt;&lt;access-date&gt;04/08/2024&lt;/access-date&gt;&lt;/record&gt;&lt;/Cite&gt;&lt;/EndNote&gt;</w:instrText>
      </w:r>
      <w:r w:rsidR="003021E1">
        <w:rPr>
          <w:rFonts w:cs="Arial"/>
        </w:rPr>
        <w:fldChar w:fldCharType="separate"/>
      </w:r>
      <w:r w:rsidR="003F7FCB" w:rsidRPr="003F7FCB">
        <w:rPr>
          <w:rFonts w:cs="Arial"/>
          <w:noProof/>
          <w:vertAlign w:val="superscript"/>
        </w:rPr>
        <w:t>48</w:t>
      </w:r>
      <w:r w:rsidR="003021E1">
        <w:rPr>
          <w:rFonts w:cs="Arial"/>
        </w:rPr>
        <w:fldChar w:fldCharType="end"/>
      </w:r>
      <w:r w:rsidRPr="00161599">
        <w:rPr>
          <w:rFonts w:cs="Arial"/>
        </w:rPr>
        <w:t xml:space="preserve"> </w:t>
      </w:r>
      <w:r w:rsidR="00346764" w:rsidRPr="00161599">
        <w:rPr>
          <w:rFonts w:cs="Arial"/>
        </w:rPr>
        <w:t>It’s likely</w:t>
      </w:r>
      <w:r w:rsidRPr="00161599">
        <w:rPr>
          <w:rFonts w:cs="Arial"/>
        </w:rPr>
        <w:t xml:space="preserve"> that the use of these interventions varies among sociodemographic groups, due to </w:t>
      </w:r>
      <w:r w:rsidRPr="00161599">
        <w:rPr>
          <w:rFonts w:cs="Arial"/>
        </w:rPr>
        <w:lastRenderedPageBreak/>
        <w:t xml:space="preserve">inequality in understanding of the health risks of smoke </w:t>
      </w:r>
      <w:r w:rsidR="0091560E" w:rsidRPr="00161599">
        <w:rPr>
          <w:rFonts w:cs="Arial"/>
        </w:rPr>
        <w:t xml:space="preserve">and </w:t>
      </w:r>
      <w:r w:rsidR="00457A79" w:rsidRPr="00161599">
        <w:rPr>
          <w:rFonts w:cs="Arial"/>
        </w:rPr>
        <w:t xml:space="preserve">a variety of factors </w:t>
      </w:r>
      <w:r w:rsidR="00346764" w:rsidRPr="00161599">
        <w:rPr>
          <w:rFonts w:cs="Arial"/>
        </w:rPr>
        <w:t>that may affect individuals’ ability to take action to reduce</w:t>
      </w:r>
      <w:r w:rsidR="0091560E" w:rsidRPr="00161599">
        <w:rPr>
          <w:rFonts w:cs="Arial"/>
        </w:rPr>
        <w:t xml:space="preserve"> their exposure</w:t>
      </w:r>
      <w:r w:rsidR="00D20226" w:rsidRPr="00161599">
        <w:rPr>
          <w:rFonts w:cs="Arial"/>
        </w:rPr>
        <w:t>, such as access to resources and occupation</w:t>
      </w:r>
      <w:r w:rsidR="0091560E" w:rsidRPr="00161599">
        <w:rPr>
          <w:rFonts w:cs="Arial"/>
        </w:rPr>
        <w:t>.</w:t>
      </w:r>
      <w:r w:rsidR="003021E1">
        <w:rPr>
          <w:rFonts w:cs="Arial"/>
        </w:rPr>
        <w:fldChar w:fldCharType="begin"/>
      </w:r>
      <w:r w:rsidR="003F7FCB">
        <w:rPr>
          <w:rFonts w:cs="Arial"/>
        </w:rPr>
        <w:instrText xml:space="preserve"> ADDIN EN.CITE &lt;EndNote&gt;&lt;Cite&gt;&lt;Author&gt;U.S. Environmental Protection Agency&lt;/Author&gt;&lt;Year&gt;2021&lt;/Year&gt;&lt;RecNum&gt;36&lt;/RecNum&gt;&lt;DisplayText&gt;&lt;style face="superscript"&gt;48&lt;/style&gt;&lt;/DisplayText&gt;&lt;record&gt;&lt;rec-number&gt;36&lt;/rec-number&gt;&lt;foreign-keys&gt;&lt;key app="EN" db-id="290frdwv45faxberservzdsk5rv9at2wzpvt" timestamp="1712587830"&gt;36&lt;/key&gt;&lt;/foreign-keys&gt;&lt;ref-type name="Report"&gt;27&lt;/ref-type&gt;&lt;contributors&gt;&lt;authors&gt;&lt;author&gt;U.S. Environmental Protection Agency,&lt;/author&gt;&lt;/authors&gt;&lt;/contributors&gt;&lt;titles&gt;&lt;title&gt;Wildfire Smoke: A Guide for Public Health Officials&lt;/title&gt;&lt;/titles&gt;&lt;dates&gt;&lt;year&gt;2021&lt;/year&gt;&lt;pub-dates&gt;&lt;date&gt;September 2021&lt;/date&gt;&lt;/pub-dates&gt;&lt;/dates&gt;&lt;publisher&gt;US Environmental Protection Agency, Office of Air Quality Planning and Standards&lt;/publisher&gt;&lt;isbn&gt;EPA-452/R-21-901&lt;/isbn&gt;&lt;urls&gt;&lt;/urls&gt;&lt;access-date&gt;04/08/2024&lt;/access-date&gt;&lt;/record&gt;&lt;/Cite&gt;&lt;/EndNote&gt;</w:instrText>
      </w:r>
      <w:r w:rsidR="003021E1">
        <w:rPr>
          <w:rFonts w:cs="Arial"/>
        </w:rPr>
        <w:fldChar w:fldCharType="separate"/>
      </w:r>
      <w:r w:rsidR="003F7FCB" w:rsidRPr="003F7FCB">
        <w:rPr>
          <w:rFonts w:cs="Arial"/>
          <w:noProof/>
          <w:vertAlign w:val="superscript"/>
        </w:rPr>
        <w:t>48</w:t>
      </w:r>
      <w:r w:rsidR="003021E1">
        <w:rPr>
          <w:rFonts w:cs="Arial"/>
        </w:rPr>
        <w:fldChar w:fldCharType="end"/>
      </w:r>
      <w:r w:rsidR="00346764" w:rsidRPr="00161599">
        <w:rPr>
          <w:rFonts w:cs="Arial"/>
        </w:rPr>
        <w:t xml:space="preserve"> </w:t>
      </w:r>
      <w:r w:rsidR="00D20226" w:rsidRPr="00161599">
        <w:rPr>
          <w:rFonts w:cs="Arial"/>
        </w:rPr>
        <w:t>For</w:t>
      </w:r>
      <w:r w:rsidR="00DC4733" w:rsidRPr="00161599">
        <w:rPr>
          <w:rFonts w:cs="Arial"/>
        </w:rPr>
        <w:t xml:space="preserve"> </w:t>
      </w:r>
      <w:r w:rsidR="00956B74" w:rsidRPr="00161599">
        <w:rPr>
          <w:rFonts w:cs="Arial"/>
        </w:rPr>
        <w:t>example</w:t>
      </w:r>
      <w:r w:rsidR="00AA5FE6" w:rsidRPr="00161599">
        <w:rPr>
          <w:rFonts w:cs="Arial"/>
        </w:rPr>
        <w:t>,</w:t>
      </w:r>
      <w:r w:rsidR="00DD3D63" w:rsidRPr="00161599">
        <w:rPr>
          <w:rFonts w:cs="Arial"/>
        </w:rPr>
        <w:t xml:space="preserve"> </w:t>
      </w:r>
      <w:r w:rsidR="005A44B5" w:rsidRPr="00161599">
        <w:rPr>
          <w:rFonts w:cs="Arial"/>
        </w:rPr>
        <w:t xml:space="preserve">those living </w:t>
      </w:r>
      <w:r w:rsidR="00B35D3F" w:rsidRPr="00161599">
        <w:rPr>
          <w:rFonts w:cs="Arial"/>
        </w:rPr>
        <w:t xml:space="preserve">in the </w:t>
      </w:r>
      <w:r w:rsidR="0040008A" w:rsidRPr="00161599">
        <w:rPr>
          <w:rFonts w:cs="Arial"/>
        </w:rPr>
        <w:t>central valley of California</w:t>
      </w:r>
      <w:r w:rsidR="00DB7246" w:rsidRPr="00161599">
        <w:rPr>
          <w:rFonts w:cs="Arial"/>
        </w:rPr>
        <w:t xml:space="preserve"> </w:t>
      </w:r>
      <w:r w:rsidR="00D20226" w:rsidRPr="00161599">
        <w:rPr>
          <w:rFonts w:cs="Arial"/>
        </w:rPr>
        <w:t>experience high concentrations of fire PM</w:t>
      </w:r>
      <w:r w:rsidR="00D20226" w:rsidRPr="00E95132">
        <w:rPr>
          <w:rFonts w:cs="Arial"/>
          <w:vertAlign w:val="subscript"/>
        </w:rPr>
        <w:t>2.5</w:t>
      </w:r>
      <w:r w:rsidR="00D20226" w:rsidRPr="00161599">
        <w:rPr>
          <w:rFonts w:cs="Arial"/>
        </w:rPr>
        <w:t xml:space="preserve"> </w:t>
      </w:r>
      <w:r w:rsidR="00DB7246" w:rsidRPr="00161599">
        <w:rPr>
          <w:rFonts w:cs="Arial"/>
        </w:rPr>
        <w:t>(Figure 4)</w:t>
      </w:r>
      <w:r w:rsidR="00D244A5" w:rsidRPr="00161599">
        <w:rPr>
          <w:rFonts w:cs="Arial"/>
        </w:rPr>
        <w:t>. M</w:t>
      </w:r>
      <w:r w:rsidR="00EA22F2" w:rsidRPr="00161599">
        <w:rPr>
          <w:rFonts w:cs="Arial"/>
        </w:rPr>
        <w:t xml:space="preserve">any of </w:t>
      </w:r>
      <w:r w:rsidR="00D244A5" w:rsidRPr="00161599">
        <w:rPr>
          <w:rFonts w:cs="Arial"/>
        </w:rPr>
        <w:t xml:space="preserve">the people residing in this location </w:t>
      </w:r>
      <w:r w:rsidR="00EA22F2" w:rsidRPr="00161599">
        <w:rPr>
          <w:rFonts w:cs="Arial"/>
        </w:rPr>
        <w:t xml:space="preserve">are </w:t>
      </w:r>
      <w:r w:rsidR="00D244A5" w:rsidRPr="00161599">
        <w:rPr>
          <w:rFonts w:cs="Arial"/>
        </w:rPr>
        <w:t>H</w:t>
      </w:r>
      <w:r w:rsidR="00EA22F2" w:rsidRPr="00161599">
        <w:rPr>
          <w:rFonts w:cs="Arial"/>
        </w:rPr>
        <w:t>ispanic and employed as outdoor workers</w:t>
      </w:r>
      <w:r w:rsidR="00523A1F">
        <w:rPr>
          <w:rFonts w:cs="Arial"/>
        </w:rPr>
        <w:t>,</w:t>
      </w:r>
      <w:r w:rsidR="003021E1">
        <w:rPr>
          <w:rFonts w:cs="Arial"/>
        </w:rPr>
        <w:fldChar w:fldCharType="begin">
          <w:fldData xml:space="preserve">PEVuZE5vdGU+PENpdGU+PEF1dGhvcj5NYXJsaWVyPC9BdXRob3I+PFllYXI+MjAyMjwvWWVhcj48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</w:fldData>
        </w:fldChar>
      </w:r>
      <w:r w:rsidR="003F7FCB">
        <w:rPr>
          <w:rFonts w:cs="Arial"/>
        </w:rPr>
        <w:instrText xml:space="preserve"> ADDIN EN.CITE </w:instrText>
      </w:r>
      <w:r w:rsidR="003F7FCB">
        <w:rPr>
          <w:rFonts w:cs="Arial"/>
        </w:rPr>
        <w:fldChar w:fldCharType="begin">
          <w:fldData xml:space="preserve">PEVuZE5vdGU+PENpdGU+PEF1dGhvcj5NYXJsaWVyPC9BdXRob3I+PFllYXI+MjAyMjwvWWVhcj48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</w:fldData>
        </w:fldChar>
      </w:r>
      <w:r w:rsidR="003F7FCB">
        <w:rPr>
          <w:rFonts w:cs="Arial"/>
        </w:rPr>
        <w:instrText xml:space="preserve"> ADDIN EN.CITE.DATA </w:instrText>
      </w:r>
      <w:r w:rsidR="003F7FCB">
        <w:rPr>
          <w:rFonts w:cs="Arial"/>
        </w:rPr>
      </w:r>
      <w:r w:rsidR="003F7FCB">
        <w:rPr>
          <w:rFonts w:cs="Arial"/>
        </w:rPr>
        <w:fldChar w:fldCharType="end"/>
      </w:r>
      <w:r w:rsidR="003021E1">
        <w:rPr>
          <w:rFonts w:cs="Arial"/>
        </w:rPr>
        <w:fldChar w:fldCharType="separate"/>
      </w:r>
      <w:r w:rsidR="003F7FCB" w:rsidRPr="003F7FCB">
        <w:rPr>
          <w:rFonts w:cs="Arial"/>
          <w:noProof/>
          <w:vertAlign w:val="superscript"/>
        </w:rPr>
        <w:t>49, 50</w:t>
      </w:r>
      <w:r w:rsidR="003021E1">
        <w:rPr>
          <w:rFonts w:cs="Arial"/>
        </w:rPr>
        <w:fldChar w:fldCharType="end"/>
      </w:r>
      <w:r w:rsidR="00D244A5" w:rsidRPr="00161599">
        <w:rPr>
          <w:rFonts w:cs="Arial"/>
        </w:rPr>
        <w:t xml:space="preserve"> which could contribute to challenges around communicating the health risks of smoke and actions to reduce exposure if bilingual materials are not presented, </w:t>
      </w:r>
      <w:r w:rsidR="001D6D42">
        <w:rPr>
          <w:rFonts w:cs="Arial"/>
        </w:rPr>
        <w:t>and</w:t>
      </w:r>
      <w:r w:rsidR="00D244A5" w:rsidRPr="00161599">
        <w:rPr>
          <w:rFonts w:cs="Arial"/>
        </w:rPr>
        <w:t xml:space="preserve"> they may also have challenges in reducing exposure due to their occupation. Therefore, while</w:t>
      </w:r>
      <w:r w:rsidR="00251351" w:rsidRPr="00161599">
        <w:rPr>
          <w:rFonts w:cs="Arial"/>
        </w:rPr>
        <w:t xml:space="preserve"> </w:t>
      </w:r>
      <w:r w:rsidR="009B49C8" w:rsidRPr="00E95132">
        <w:rPr>
          <w:rFonts w:cs="Arial"/>
        </w:rPr>
        <w:t xml:space="preserve">the </w:t>
      </w:r>
      <w:r w:rsidR="003C3913" w:rsidRPr="00161599">
        <w:rPr>
          <w:rFonts w:cs="Arial"/>
        </w:rPr>
        <w:t>regional and national</w:t>
      </w:r>
      <w:r w:rsidR="009F3B82" w:rsidRPr="00161599">
        <w:rPr>
          <w:rFonts w:cs="Arial"/>
        </w:rPr>
        <w:t xml:space="preserve"> </w:t>
      </w:r>
      <w:r w:rsidR="003C3913" w:rsidRPr="00161599">
        <w:rPr>
          <w:rFonts w:cs="Arial"/>
        </w:rPr>
        <w:t>scale results</w:t>
      </w:r>
      <w:r w:rsidR="009B49C8" w:rsidRPr="00E95132">
        <w:rPr>
          <w:rFonts w:cs="Arial"/>
        </w:rPr>
        <w:t xml:space="preserve"> of this study</w:t>
      </w:r>
      <w:r w:rsidR="00D244A5" w:rsidRPr="00161599">
        <w:rPr>
          <w:rFonts w:cs="Arial"/>
        </w:rPr>
        <w:t xml:space="preserve"> can help inform where disparities in exposure to both fire and non-fire PM</w:t>
      </w:r>
      <w:r w:rsidR="00D244A5" w:rsidRPr="00E95132">
        <w:rPr>
          <w:rFonts w:cs="Arial"/>
          <w:vertAlign w:val="subscript"/>
        </w:rPr>
        <w:t>2.5</w:t>
      </w:r>
      <w:r w:rsidR="00D244A5" w:rsidRPr="00161599">
        <w:rPr>
          <w:rFonts w:cs="Arial"/>
        </w:rPr>
        <w:t xml:space="preserve"> occur, more detailed analyses may be necessary at individual locations to help support local and more targeted interventions as the vulnerable populations in each location may comprise different characteristics. </w:t>
      </w:r>
      <w:r w:rsidR="009B49C8" w:rsidRPr="00161599">
        <w:rPr>
          <w:rFonts w:cs="Arial"/>
        </w:rPr>
        <w:t>The results of this study may inform public health officials</w:t>
      </w:r>
      <w:r w:rsidR="00C126AB" w:rsidRPr="00161599">
        <w:rPr>
          <w:rFonts w:cs="Arial"/>
        </w:rPr>
        <w:t xml:space="preserve"> and</w:t>
      </w:r>
      <w:r w:rsidR="008E69BE" w:rsidRPr="00161599">
        <w:rPr>
          <w:rFonts w:cs="Arial"/>
        </w:rPr>
        <w:t xml:space="preserve"> </w:t>
      </w:r>
      <w:r w:rsidR="009B49C8" w:rsidRPr="00161599">
        <w:rPr>
          <w:rFonts w:cs="Arial"/>
        </w:rPr>
        <w:t>air quality managers</w:t>
      </w:r>
      <w:r w:rsidR="008E69BE" w:rsidRPr="00161599">
        <w:rPr>
          <w:rFonts w:cs="Arial"/>
        </w:rPr>
        <w:t xml:space="preserve"> </w:t>
      </w:r>
      <w:r w:rsidR="009B49C8" w:rsidRPr="00161599">
        <w:rPr>
          <w:rFonts w:cs="Arial"/>
        </w:rPr>
        <w:t xml:space="preserve">of </w:t>
      </w:r>
      <w:r w:rsidR="008E69BE" w:rsidRPr="00161599">
        <w:rPr>
          <w:rFonts w:cs="Arial"/>
        </w:rPr>
        <w:t>areas and groups</w:t>
      </w:r>
      <w:r w:rsidR="00F6699F" w:rsidRPr="00161599">
        <w:rPr>
          <w:rFonts w:cs="Arial"/>
        </w:rPr>
        <w:t xml:space="preserve"> that may benefit most from </w:t>
      </w:r>
      <w:r w:rsidR="00C93D69" w:rsidRPr="00161599">
        <w:rPr>
          <w:rFonts w:cs="Arial"/>
        </w:rPr>
        <w:t xml:space="preserve">those </w:t>
      </w:r>
      <w:r w:rsidR="00F6699F" w:rsidRPr="00161599">
        <w:rPr>
          <w:rFonts w:cs="Arial"/>
        </w:rPr>
        <w:t>interventions</w:t>
      </w:r>
      <w:r w:rsidR="008E69BE" w:rsidRPr="00161599">
        <w:rPr>
          <w:rFonts w:cs="Arial"/>
        </w:rPr>
        <w:t>.</w:t>
      </w:r>
    </w:p>
    <w:p w14:paraId="2B312460" w14:textId="0C26E9E6" w:rsidR="00795296" w:rsidRDefault="00E44004" w:rsidP="00795296">
      <w:pPr>
        <w:ind w:firstLine="720"/>
        <w:rPr>
          <w:rFonts w:cs="Arial"/>
        </w:rPr>
      </w:pPr>
      <w:r w:rsidRPr="00161599">
        <w:rPr>
          <w:rFonts w:cs="Arial"/>
        </w:rPr>
        <w:t>Using available PM</w:t>
      </w:r>
      <w:r w:rsidRPr="00161599">
        <w:rPr>
          <w:rFonts w:cs="Arial"/>
          <w:vertAlign w:val="subscript"/>
        </w:rPr>
        <w:t>2.5</w:t>
      </w:r>
      <w:r w:rsidRPr="00161599">
        <w:rPr>
          <w:rFonts w:cs="Arial"/>
        </w:rPr>
        <w:t xml:space="preserve"> monitoring and modeling methods presents challenges for understanding the spatiotemporal distribution of </w:t>
      </w:r>
      <w:r w:rsidR="0062194B" w:rsidRPr="00161599">
        <w:rPr>
          <w:rFonts w:cs="Arial"/>
        </w:rPr>
        <w:t xml:space="preserve">fire </w:t>
      </w:r>
      <w:r w:rsidRPr="00161599">
        <w:rPr>
          <w:rFonts w:cs="Arial"/>
        </w:rPr>
        <w:t>PM</w:t>
      </w:r>
      <w:r w:rsidRPr="00161599">
        <w:rPr>
          <w:rFonts w:cs="Arial"/>
          <w:vertAlign w:val="subscript"/>
        </w:rPr>
        <w:t>2.5</w:t>
      </w:r>
      <w:r w:rsidRPr="00161599">
        <w:rPr>
          <w:rFonts w:cs="Arial"/>
        </w:rPr>
        <w:t xml:space="preserve">. </w:t>
      </w:r>
      <w:r w:rsidR="00737BBA" w:rsidRPr="00161599">
        <w:rPr>
          <w:rFonts w:cs="Arial"/>
        </w:rPr>
        <w:t>B</w:t>
      </w:r>
      <w:r w:rsidRPr="00161599">
        <w:rPr>
          <w:rFonts w:cs="Arial"/>
        </w:rPr>
        <w:t xml:space="preserve">ecause the </w:t>
      </w:r>
      <w:r w:rsidR="00D244A5" w:rsidRPr="00161599">
        <w:rPr>
          <w:rFonts w:cs="Arial"/>
        </w:rPr>
        <w:t xml:space="preserve">current </w:t>
      </w:r>
      <w:r w:rsidRPr="00161599">
        <w:rPr>
          <w:rFonts w:cs="Arial"/>
        </w:rPr>
        <w:t>regulatory air quality monitoring network focus</w:t>
      </w:r>
      <w:r w:rsidR="00E07048" w:rsidRPr="00161599">
        <w:rPr>
          <w:rFonts w:cs="Arial"/>
        </w:rPr>
        <w:t>e</w:t>
      </w:r>
      <w:r w:rsidR="00D244A5" w:rsidRPr="00161599">
        <w:rPr>
          <w:rFonts w:cs="Arial"/>
        </w:rPr>
        <w:t>s primarily on large population centers</w:t>
      </w:r>
      <w:r w:rsidR="00AA5FE6" w:rsidRPr="00161599">
        <w:rPr>
          <w:rFonts w:cs="Arial"/>
        </w:rPr>
        <w:t xml:space="preserve"> and was not designed with wildland fire smoke in mind</w:t>
      </w:r>
      <w:r w:rsidRPr="00161599">
        <w:rPr>
          <w:rFonts w:cs="Arial"/>
        </w:rPr>
        <w:t>,</w:t>
      </w:r>
      <w:r w:rsidR="00AA5FE6" w:rsidRPr="00161599">
        <w:rPr>
          <w:rFonts w:cs="Arial"/>
        </w:rPr>
        <w:t xml:space="preserve"> </w:t>
      </w:r>
      <w:r w:rsidRPr="00161599">
        <w:rPr>
          <w:rFonts w:cs="Arial"/>
        </w:rPr>
        <w:t>exposure</w:t>
      </w:r>
      <w:r w:rsidR="00D244A5" w:rsidRPr="00161599">
        <w:rPr>
          <w:rFonts w:cs="Arial"/>
        </w:rPr>
        <w:t xml:space="preserve">s to </w:t>
      </w:r>
      <w:r w:rsidR="00AA5FE6" w:rsidRPr="00161599">
        <w:rPr>
          <w:rFonts w:cs="Arial"/>
        </w:rPr>
        <w:t>both non-fire</w:t>
      </w:r>
      <w:r w:rsidR="00D244A5" w:rsidRPr="00161599">
        <w:rPr>
          <w:rFonts w:cs="Arial"/>
        </w:rPr>
        <w:t xml:space="preserve"> PM</w:t>
      </w:r>
      <w:r w:rsidR="00D244A5" w:rsidRPr="00E95132">
        <w:rPr>
          <w:rFonts w:cs="Arial"/>
          <w:vertAlign w:val="subscript"/>
        </w:rPr>
        <w:t>2.5</w:t>
      </w:r>
      <w:r w:rsidR="00D244A5" w:rsidRPr="00161599">
        <w:rPr>
          <w:rFonts w:cs="Arial"/>
        </w:rPr>
        <w:t xml:space="preserve"> a</w:t>
      </w:r>
      <w:r w:rsidR="00AA5FE6" w:rsidRPr="00161599">
        <w:rPr>
          <w:rFonts w:cs="Arial"/>
        </w:rPr>
        <w:t>nd fire PM</w:t>
      </w:r>
      <w:r w:rsidR="00AA5FE6" w:rsidRPr="00E95132">
        <w:rPr>
          <w:rFonts w:cs="Arial"/>
          <w:vertAlign w:val="subscript"/>
        </w:rPr>
        <w:t>2.5</w:t>
      </w:r>
      <w:r w:rsidRPr="00161599">
        <w:rPr>
          <w:rFonts w:cs="Arial"/>
        </w:rPr>
        <w:t xml:space="preserve"> </w:t>
      </w:r>
      <w:r w:rsidR="00AA5FE6" w:rsidRPr="00161599">
        <w:rPr>
          <w:rFonts w:cs="Arial"/>
        </w:rPr>
        <w:t>are</w:t>
      </w:r>
      <w:r w:rsidRPr="00161599">
        <w:rPr>
          <w:rFonts w:cs="Arial"/>
        </w:rPr>
        <w:t xml:space="preserve"> less understood in rural areas</w:t>
      </w:r>
      <w:r w:rsidR="00903106" w:rsidRPr="00161599">
        <w:rPr>
          <w:rFonts w:cs="Arial"/>
        </w:rPr>
        <w:t>.</w:t>
      </w:r>
      <w:r w:rsidR="003021E1">
        <w:rPr>
          <w:rFonts w:cs="Arial"/>
        </w:rPr>
        <w:fldChar w:fldCharType="begin">
          <w:fldData xml:space="preserve">PEVuZE5vdGU+PENpdGU+PEF1dGhvcj5NaXJhbmRhPC9BdXRob3I+PFllYXI+MjAxMTwvWWVhcj48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</w:fldData>
        </w:fldChar>
      </w:r>
      <w:r w:rsidR="003F7FCB">
        <w:rPr>
          <w:rFonts w:cs="Arial"/>
        </w:rPr>
        <w:instrText xml:space="preserve"> ADDIN EN.CITE </w:instrText>
      </w:r>
      <w:r w:rsidR="003F7FCB">
        <w:rPr>
          <w:rFonts w:cs="Arial"/>
        </w:rPr>
        <w:fldChar w:fldCharType="begin">
          <w:fldData xml:space="preserve">PEVuZE5vdGU+PENpdGU+PEF1dGhvcj5NaXJhbmRhPC9BdXRob3I+PFllYXI+MjAxMTwvWWVhcj48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</w:fldData>
        </w:fldChar>
      </w:r>
      <w:r w:rsidR="003F7FCB">
        <w:rPr>
          <w:rFonts w:cs="Arial"/>
        </w:rPr>
        <w:instrText xml:space="preserve"> ADDIN EN.CITE.DATA </w:instrText>
      </w:r>
      <w:r w:rsidR="003F7FCB">
        <w:rPr>
          <w:rFonts w:cs="Arial"/>
        </w:rPr>
      </w:r>
      <w:r w:rsidR="003F7FCB">
        <w:rPr>
          <w:rFonts w:cs="Arial"/>
        </w:rPr>
        <w:fldChar w:fldCharType="end"/>
      </w:r>
      <w:r w:rsidR="003021E1">
        <w:rPr>
          <w:rFonts w:cs="Arial"/>
        </w:rPr>
        <w:fldChar w:fldCharType="separate"/>
      </w:r>
      <w:r w:rsidR="003F7FCB" w:rsidRPr="003F7FCB">
        <w:rPr>
          <w:rFonts w:cs="Arial"/>
          <w:noProof/>
          <w:vertAlign w:val="superscript"/>
        </w:rPr>
        <w:t>18, 51</w:t>
      </w:r>
      <w:r w:rsidR="003021E1">
        <w:rPr>
          <w:rFonts w:cs="Arial"/>
        </w:rPr>
        <w:fldChar w:fldCharType="end"/>
      </w:r>
      <w:r w:rsidR="00862F88" w:rsidRPr="00161599">
        <w:rPr>
          <w:rFonts w:cs="Arial"/>
        </w:rPr>
        <w:t xml:space="preserve"> Although we </w:t>
      </w:r>
      <w:r w:rsidR="0080543A" w:rsidRPr="00161599">
        <w:rPr>
          <w:rFonts w:cs="Arial"/>
        </w:rPr>
        <w:t>rely on</w:t>
      </w:r>
      <w:r w:rsidR="00862F88" w:rsidRPr="00161599">
        <w:rPr>
          <w:rFonts w:cs="Arial"/>
        </w:rPr>
        <w:t xml:space="preserve"> </w:t>
      </w:r>
      <w:r w:rsidR="002E14B7" w:rsidRPr="00161599">
        <w:rPr>
          <w:rFonts w:cs="Arial"/>
        </w:rPr>
        <w:t>models to predict PM</w:t>
      </w:r>
      <w:r w:rsidR="002E14B7" w:rsidRPr="00161599">
        <w:rPr>
          <w:rFonts w:cs="Arial"/>
          <w:vertAlign w:val="subscript"/>
        </w:rPr>
        <w:t>2.5</w:t>
      </w:r>
      <w:r w:rsidR="002E14B7" w:rsidRPr="00161599">
        <w:rPr>
          <w:rFonts w:cs="Arial"/>
        </w:rPr>
        <w:t xml:space="preserve"> concentrations </w:t>
      </w:r>
      <w:r w:rsidR="0080543A" w:rsidRPr="00161599">
        <w:rPr>
          <w:rFonts w:cs="Arial"/>
        </w:rPr>
        <w:t xml:space="preserve">continuously throughout US Census tracts, those </w:t>
      </w:r>
      <w:r w:rsidR="00814BE5" w:rsidRPr="00161599">
        <w:rPr>
          <w:rFonts w:cs="Arial"/>
        </w:rPr>
        <w:t>located farther from monitoring sites have larger uncertainties associated with the</w:t>
      </w:r>
      <w:r w:rsidR="00E87B22" w:rsidRPr="00161599">
        <w:rPr>
          <w:rFonts w:cs="Arial"/>
        </w:rPr>
        <w:t xml:space="preserve"> predictions.</w:t>
      </w:r>
      <w:r w:rsidR="003021E1">
        <w:rPr>
          <w:rFonts w:cs="Arial"/>
        </w:rPr>
        <w:fldChar w:fldCharType="begin">
          <w:fldData xml:space="preserve">PEVuZE5vdGU+PENpdGU+PEF1dGhvcj5VLlMuIEVudmlyb25tZW50YWwgUHJvdGVjdGlvbiBBZ2Vu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</w:fldData>
        </w:fldChar>
      </w:r>
      <w:r w:rsidR="003021E1">
        <w:rPr>
          <w:rFonts w:cs="Arial"/>
        </w:rPr>
        <w:instrText xml:space="preserve"> ADDIN EN.CITE </w:instrText>
      </w:r>
      <w:r w:rsidR="003021E1">
        <w:rPr>
          <w:rFonts w:cs="Arial"/>
        </w:rPr>
        <w:fldChar w:fldCharType="begin">
          <w:fldData xml:space="preserve">PEVuZE5vdGU+PENpdGU+PEF1dGhvcj5VLlMuIEVudmlyb25tZW50YWwgUHJvdGVjdGlvbiBBZ2Vu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21-24</w:t>
      </w:r>
      <w:r w:rsidR="003021E1">
        <w:rPr>
          <w:rFonts w:cs="Arial"/>
        </w:rPr>
        <w:fldChar w:fldCharType="end"/>
      </w:r>
      <w:r w:rsidR="00CE45DB" w:rsidRPr="00161599">
        <w:rPr>
          <w:rFonts w:cs="Arial"/>
        </w:rPr>
        <w:t xml:space="preserve"> </w:t>
      </w:r>
      <w:r w:rsidR="00E14849" w:rsidRPr="00161599">
        <w:rPr>
          <w:rFonts w:cs="Arial"/>
        </w:rPr>
        <w:t>Additionally, b</w:t>
      </w:r>
      <w:r w:rsidR="00CE45DB" w:rsidRPr="00161599">
        <w:rPr>
          <w:rFonts w:cs="Arial"/>
        </w:rPr>
        <w:t>ecause the fraction of PM</w:t>
      </w:r>
      <w:r w:rsidR="00CE45DB" w:rsidRPr="00161599">
        <w:rPr>
          <w:rFonts w:cs="Arial"/>
          <w:vertAlign w:val="subscript"/>
        </w:rPr>
        <w:t>2.5</w:t>
      </w:r>
      <w:r w:rsidR="00CE45DB" w:rsidRPr="00161599">
        <w:rPr>
          <w:rFonts w:cs="Arial"/>
        </w:rPr>
        <w:t xml:space="preserve"> attributed to fires is modeled and cannot be validated with measurements, it is unclear if the estimates of fire PM</w:t>
      </w:r>
      <w:r w:rsidR="00CE45DB" w:rsidRPr="00161599">
        <w:rPr>
          <w:rFonts w:cs="Arial"/>
          <w:vertAlign w:val="subscript"/>
        </w:rPr>
        <w:t>2.5</w:t>
      </w:r>
      <w:r w:rsidR="00CE45DB" w:rsidRPr="00161599">
        <w:rPr>
          <w:rFonts w:cs="Arial"/>
        </w:rPr>
        <w:t xml:space="preserve"> analyzed in this study may underestimate or overestimate true fire PM</w:t>
      </w:r>
      <w:r w:rsidR="00CE45DB" w:rsidRPr="00161599">
        <w:rPr>
          <w:rFonts w:cs="Arial"/>
          <w:vertAlign w:val="subscript"/>
        </w:rPr>
        <w:t>2.5</w:t>
      </w:r>
      <w:r w:rsidR="00CE45DB" w:rsidRPr="00161599">
        <w:rPr>
          <w:rFonts w:cs="Arial"/>
        </w:rPr>
        <w:t xml:space="preserve"> concentrations. Model predictions of PM</w:t>
      </w:r>
      <w:r w:rsidR="00CE45DB" w:rsidRPr="00161599">
        <w:rPr>
          <w:rFonts w:cs="Arial"/>
          <w:vertAlign w:val="subscript"/>
        </w:rPr>
        <w:t>2.5</w:t>
      </w:r>
      <w:r w:rsidR="00CE45DB" w:rsidRPr="00161599">
        <w:rPr>
          <w:rFonts w:cs="Arial"/>
        </w:rPr>
        <w:t xml:space="preserve"> have been shown to be less reliable during intense wildfire smoke events.</w:t>
      </w:r>
      <w:r w:rsidR="003021E1">
        <w:rPr>
          <w:rFonts w:cs="Arial"/>
        </w:rPr>
        <w:fldChar w:fldCharType="begin"/>
      </w:r>
      <w:r w:rsidR="003021E1">
        <w:rPr>
          <w:rFonts w:cs="Arial"/>
        </w:rPr>
        <w:instrText xml:space="preserve"> ADDIN EN.CITE &lt;EndNote&gt;&lt;Cite&gt;&lt;Author&gt;Considine&lt;/Author&gt;&lt;Year&gt;2023&lt;/Year&gt;&lt;RecNum&gt;12&lt;/RecNum&gt;&lt;DisplayText&gt;&lt;style face="superscript"&gt;32&lt;/style&gt;&lt;/DisplayText&gt;&lt;record&gt;&lt;rec-number&gt;12&lt;/rec-number&gt;&lt;foreign-keys&gt;&lt;key app="EN" db-id="290frdwv45faxberservzdsk5rv9at2wzpvt" timestamp="1712587830"&gt;12&lt;/key&gt;&lt;/foreign-keys&gt;&lt;ref-type name="Journal Article"&gt;17&lt;/ref-type&gt;&lt;contributors&gt;&lt;authors&gt;&lt;author&gt;Considine, Ellen M.&lt;/author&gt;&lt;author&gt;Hao, Jiayuan&lt;/author&gt;&lt;author&gt;deSouza, Priyanka&lt;/author&gt;&lt;author&gt;Braun, Danielle&lt;/author&gt;&lt;author&gt;Reid, Colleen E.&lt;/author&gt;&lt;author&gt;Nethery, Rachel C.&lt;/author&gt;&lt;/authors&gt;&lt;/contributors&gt;&lt;titles&gt;&lt;title&gt;&lt;style face="normal" font="default" size="100%"&gt;Evaluation of Model-Based PM &lt;/style&gt;&lt;style face="subscript" font="default" size="100%"&gt;2.5&lt;/style&gt;&lt;style face="normal" font="default" size="100%"&gt; Estimates for Exposure Assessment during Wildfire Smoke Episodes in the Western U.S.&lt;/style&gt;&lt;/title&gt;&lt;secondary-title&gt;Environmental Science &amp;amp; Technology&lt;/secondary-title&gt;&lt;/titles&gt;&lt;periodical&gt;&lt;full-title&gt;Environmental Science &amp;amp; Technology&lt;/full-title&gt;&lt;/periodical&gt;&lt;pages&gt;2031-2041&lt;/pages&gt;&lt;volume&gt;57&lt;/volume&gt;&lt;number&gt;5&lt;/number&gt;&lt;dates&gt;&lt;year&gt;2023&lt;/year&gt;&lt;pub-dates&gt;&lt;date&gt;2023-02-07&lt;/date&gt;&lt;/pub-dates&gt;&lt;/dates&gt;&lt;isbn&gt;0013-936X, 1520-5851&lt;/isbn&gt;&lt;urls&gt;&lt;/urls&gt;&lt;electronic-resource-num&gt;10.1021/acs.est.2c06288&lt;/electronic-resource-num&gt;&lt;remote-database-name&gt;DOI.org (Crossref)&lt;/remote-database-name&gt;&lt;language&gt;en&lt;/language&gt;&lt;access-date&gt;2024-02-22 20:56:42&lt;/access-date&gt;&lt;/record&gt;&lt;/Cite&gt;&lt;/EndNote&gt;</w:instrText>
      </w:r>
      <w:r w:rsidR="003021E1">
        <w:rPr>
          <w:rFonts w:cs="Arial"/>
        </w:rPr>
        <w:fldChar w:fldCharType="separate"/>
      </w:r>
      <w:r w:rsidR="003021E1" w:rsidRPr="003021E1">
        <w:rPr>
          <w:rFonts w:cs="Arial"/>
          <w:noProof/>
          <w:vertAlign w:val="superscript"/>
        </w:rPr>
        <w:t>32</w:t>
      </w:r>
      <w:r w:rsidR="003021E1">
        <w:rPr>
          <w:rFonts w:cs="Arial"/>
        </w:rPr>
        <w:fldChar w:fldCharType="end"/>
      </w:r>
      <w:r w:rsidR="00CE45DB" w:rsidRPr="00161599">
        <w:rPr>
          <w:rFonts w:cs="Arial"/>
        </w:rPr>
        <w:t xml:space="preserve"> A study using CMAQ to investigate fire PM</w:t>
      </w:r>
      <w:r w:rsidR="00CE45DB" w:rsidRPr="00161599">
        <w:rPr>
          <w:rFonts w:cs="Arial"/>
          <w:vertAlign w:val="subscript"/>
        </w:rPr>
        <w:t xml:space="preserve">2.5 </w:t>
      </w:r>
      <w:r w:rsidR="00CE45DB" w:rsidRPr="00161599">
        <w:rPr>
          <w:rFonts w:cs="Arial"/>
        </w:rPr>
        <w:t>showed that the model underpredicts concentrations when monitors observe high concentrations and overpredicts concentrations when monitors observe low concentrations during wildland fire smoke events.</w:t>
      </w:r>
      <w:r w:rsidR="003021E1">
        <w:rPr>
          <w:rFonts w:cs="Arial"/>
        </w:rPr>
        <w:fldChar w:fldCharType="begin"/>
      </w:r>
      <w:r w:rsidR="003F7FCB">
        <w:rPr>
          <w:rFonts w:cs="Arial"/>
        </w:rPr>
        <w:instrText xml:space="preserve"> ADDIN EN.CITE &lt;EndNote&gt;&lt;Cite&gt;&lt;Author&gt;Wilkins&lt;/Author&gt;&lt;Year&gt;2018&lt;/Year&gt;&lt;RecNum&gt;17&lt;/RecNum&gt;&lt;DisplayText&gt;&lt;style face="superscript"&gt;52&lt;/style&gt;&lt;/DisplayText&gt;&lt;record&gt;&lt;rec-number&gt;17&lt;/rec-number&gt;&lt;foreign-keys&gt;&lt;key app="EN" db-id="290frdwv45faxberservzdsk5rv9at2wzpvt" timestamp="1712587830"&gt;17&lt;/key&gt;&lt;/foreign-keys&gt;&lt;ref-type name="Journal Article"&gt;17&lt;/ref-type&gt;&lt;contributors&gt;&lt;authors&gt;&lt;author&gt;Wilkins, Joseph L.&lt;/author&gt;&lt;author&gt;Pouliot, George&lt;/author&gt;&lt;author&gt;Foley, Kristen&lt;/author&gt;&lt;author&gt;Appel, Wyat&lt;/author&gt;&lt;author&gt;Pierce, Thomas&lt;/author&gt;&lt;/authors&gt;&lt;/contributors&gt;&lt;titles&gt;&lt;title&gt;The impact of US wildland fires on ozone and particulate matter: a comparison of measurements and CMAQ model predictions from 2008 to 2012&lt;/title&gt;&lt;secondary-title&gt;International Journal of Wildland Fire&lt;/secondary-title&gt;&lt;short-title&gt;The impact of US wildland fires on ozone and particulate matter&lt;/short-title&gt;&lt;/titles&gt;&lt;periodical&gt;&lt;full-title&gt;International Journal of Wildland Fire&lt;/full-title&gt;&lt;/periodical&gt;&lt;pages&gt;684&lt;/pages&gt;&lt;volume&gt;27&lt;/volume&gt;&lt;number&gt;10&lt;/number&gt;&lt;dates&gt;&lt;year&gt;2018&lt;/year&gt;&lt;pub-dates&gt;&lt;date&gt;2018&lt;/date&gt;&lt;/pub-dates&gt;&lt;/dates&gt;&lt;isbn&gt;1049-8001&lt;/isbn&gt;&lt;urls&gt;&lt;/urls&gt;&lt;electronic-resource-num&gt;10.1071/WF18053&lt;/electronic-resource-num&gt;&lt;remote-database-name&gt;DOI.org (Crossref)&lt;/remote-database-name&gt;&lt;language&gt;en&lt;/language&gt;&lt;access-date&gt;2024-02-02 16:43:36&lt;/access-date&gt;&lt;/record&gt;&lt;/Cite&gt;&lt;/EndNote&gt;</w:instrText>
      </w:r>
      <w:r w:rsidR="003021E1">
        <w:rPr>
          <w:rFonts w:cs="Arial"/>
        </w:rPr>
        <w:fldChar w:fldCharType="separate"/>
      </w:r>
      <w:r w:rsidR="003F7FCB" w:rsidRPr="003F7FCB">
        <w:rPr>
          <w:rFonts w:cs="Arial"/>
          <w:noProof/>
          <w:vertAlign w:val="superscript"/>
        </w:rPr>
        <w:t>52</w:t>
      </w:r>
      <w:r w:rsidR="003021E1">
        <w:rPr>
          <w:rFonts w:cs="Arial"/>
        </w:rPr>
        <w:fldChar w:fldCharType="end"/>
      </w:r>
      <w:r w:rsidR="00CE45DB" w:rsidRPr="00161599">
        <w:rPr>
          <w:rFonts w:cs="Arial"/>
        </w:rPr>
        <w:t xml:space="preserve"> </w:t>
      </w:r>
      <w:r w:rsidR="00EE1E1A">
        <w:rPr>
          <w:rFonts w:cs="Arial"/>
        </w:rPr>
        <w:t>I</w:t>
      </w:r>
      <w:r w:rsidR="003736A3" w:rsidRPr="00161599">
        <w:rPr>
          <w:rFonts w:cs="Arial"/>
        </w:rPr>
        <w:t>n a sensitivity analysis, w</w:t>
      </w:r>
      <w:r w:rsidR="00CE45DB" w:rsidRPr="00161599">
        <w:rPr>
          <w:rFonts w:cs="Arial"/>
        </w:rPr>
        <w:t>e compare the results obtained using the CMAQ approach with those obtained using a recently published daily fire PM</w:t>
      </w:r>
      <w:r w:rsidR="00CE45DB" w:rsidRPr="00161599">
        <w:rPr>
          <w:rFonts w:cs="Arial"/>
          <w:vertAlign w:val="subscript"/>
        </w:rPr>
        <w:t>2.5</w:t>
      </w:r>
      <w:r w:rsidR="00CE45DB" w:rsidRPr="00161599">
        <w:rPr>
          <w:rFonts w:cs="Arial"/>
        </w:rPr>
        <w:t xml:space="preserve"> dataset,</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CE45DB" w:rsidRPr="00161599">
        <w:rPr>
          <w:rFonts w:cs="Arial"/>
        </w:rPr>
        <w:t xml:space="preserve"> although their approach is </w:t>
      </w:r>
      <w:r w:rsidR="00A934DA" w:rsidRPr="00161599">
        <w:rPr>
          <w:rFonts w:cs="Arial"/>
        </w:rPr>
        <w:t xml:space="preserve">also </w:t>
      </w:r>
      <w:r w:rsidR="00CE45DB" w:rsidRPr="00161599">
        <w:rPr>
          <w:rFonts w:cs="Arial"/>
        </w:rPr>
        <w:t>subject to limitations.</w:t>
      </w:r>
      <w:r w:rsidR="006A59CB" w:rsidRPr="00161599">
        <w:rPr>
          <w:rFonts w:cs="Arial"/>
        </w:rPr>
        <w:t xml:space="preserve"> </w:t>
      </w:r>
      <w:r w:rsidR="00CE45DB" w:rsidRPr="00161599">
        <w:rPr>
          <w:rFonts w:cs="Arial"/>
        </w:rPr>
        <w:t>Childs et al. (2022)</w:t>
      </w:r>
      <w:r w:rsidR="003021E1">
        <w:rPr>
          <w:rFonts w:cs="Arial"/>
        </w:rPr>
        <w:fldChar w:fldCharType="begin"/>
      </w:r>
      <w:r w:rsidR="003021E1">
        <w:rPr>
          <w:rFonts w:cs="Arial"/>
        </w:rPr>
        <w:instrText xml:space="preserve"> ADDIN EN.CITE &lt;EndNote&gt;&lt;Cite&gt;&lt;Author&gt;Childs&lt;/Author&gt;&lt;Year&gt;2022&lt;/Year&gt;&lt;RecNum&gt;16&lt;/RecNum&gt;&lt;DisplayText&gt;&lt;style face="superscript"&gt;33&lt;/style&gt;&lt;/DisplayText&gt;&lt;record&gt;&lt;rec-number&gt;16&lt;/rec-number&gt;&lt;foreign-keys&gt;&lt;key app="EN" db-id="290frdwv45faxberservzdsk5rv9at2wzpvt" timestamp="1712587830"&gt;16&lt;/key&gt;&lt;/foreign-keys&gt;&lt;ref-type name="Journal Article"&gt;17&lt;/ref-type&gt;&lt;contributors&gt;&lt;authors&gt;&lt;author&gt;Childs, Marissa L.&lt;/author&gt;&lt;author&gt;Li, Jessica&lt;/author&gt;&lt;author&gt;Wen, Jeffrey&lt;/author&gt;&lt;author&gt;Heft-Neal, Sam&lt;/author&gt;&lt;author&gt;Driscoll, Anne&lt;/author&gt;&lt;author&gt;Wang, Sherrie&lt;/author&gt;&lt;author&gt;Gould, Carlos F.&lt;/author&gt;&lt;author&gt;Qiu, Minghao&lt;/author&gt;&lt;author&gt;Burney, Jennifer&lt;/author&gt;&lt;author&gt;Burke, Marshall&lt;/author&gt;&lt;/authors&gt;&lt;/contributors&gt;&lt;titles&gt;&lt;title&gt;&lt;style face="normal" font="default" size="100%"&gt;Daily Local-Level Estimates of Ambient Wildfire Smoke PM &lt;/style&gt;&lt;style face="subscript" font="default" size="100%"&gt;2.5&lt;/style&gt;&lt;style face="normal" font="default" size="100%"&gt; for the Contiguous US&lt;/style&gt;&lt;/title&gt;&lt;secondary-title&gt;Environmental Science &amp;amp; Technology&lt;/secondary-title&gt;&lt;/titles&gt;&lt;periodical&gt;&lt;full-title&gt;Environmental Science &amp;amp; Technology&lt;/full-title&gt;&lt;/periodical&gt;&lt;pages&gt;13607-13621&lt;/pages&gt;&lt;volume&gt;56&lt;/volume&gt;&lt;number&gt;19&lt;/number&gt;&lt;dates&gt;&lt;year&gt;2022&lt;/year&gt;&lt;pub-dates&gt;&lt;date&gt;2022-10-04&lt;/date&gt;&lt;/pub-dates&gt;&lt;/dates&gt;&lt;isbn&gt;0013-936X, 1520-5851&lt;/isbn&gt;&lt;urls&gt;&lt;/urls&gt;&lt;electronic-resource-num&gt;10.1021/acs.est.2c02934&lt;/electronic-resource-num&gt;&lt;remote-database-name&gt;DOI.org (Crossref)&lt;/remote-database-name&gt;&lt;language&gt;en&lt;/language&gt;&lt;access-date&gt;2024-02-02 17:01:31&lt;/access-date&gt;&lt;/record&gt;&lt;/Cite&gt;&lt;/EndNote&gt;</w:instrText>
      </w:r>
      <w:r w:rsidR="003021E1">
        <w:rPr>
          <w:rFonts w:cs="Arial"/>
        </w:rPr>
        <w:fldChar w:fldCharType="separate"/>
      </w:r>
      <w:r w:rsidR="003021E1" w:rsidRPr="003021E1">
        <w:rPr>
          <w:rFonts w:cs="Arial"/>
          <w:noProof/>
          <w:vertAlign w:val="superscript"/>
        </w:rPr>
        <w:t>33</w:t>
      </w:r>
      <w:r w:rsidR="003021E1">
        <w:rPr>
          <w:rFonts w:cs="Arial"/>
        </w:rPr>
        <w:fldChar w:fldCharType="end"/>
      </w:r>
      <w:r w:rsidR="00CE45DB" w:rsidRPr="00161599">
        <w:rPr>
          <w:rFonts w:cs="Arial"/>
        </w:rPr>
        <w:t xml:space="preserve"> relies heavily on the NOAA Hazard Mapping System to predict wild</w:t>
      </w:r>
      <w:r w:rsidR="0002312B" w:rsidRPr="00161599">
        <w:rPr>
          <w:rFonts w:cs="Arial"/>
        </w:rPr>
        <w:t>fire PM</w:t>
      </w:r>
      <w:r w:rsidR="00CE45DB" w:rsidRPr="00161599">
        <w:rPr>
          <w:rFonts w:cs="Arial"/>
          <w:vertAlign w:val="subscript"/>
        </w:rPr>
        <w:t>2.5</w:t>
      </w:r>
      <w:r w:rsidR="00CE45DB" w:rsidRPr="00161599">
        <w:rPr>
          <w:rFonts w:cs="Arial"/>
        </w:rPr>
        <w:t>, which tends to miss small fires and best characterizes smoke events with regional impact on air quality.</w:t>
      </w:r>
      <w:r w:rsidR="003021E1">
        <w:rPr>
          <w:rFonts w:cs="Arial"/>
        </w:rPr>
        <w:fldChar w:fldCharType="begin"/>
      </w:r>
      <w:r w:rsidR="003F7FCB">
        <w:rPr>
          <w:rFonts w:cs="Arial"/>
        </w:rPr>
        <w:instrText xml:space="preserve"> ADDIN EN.CITE &lt;EndNote&gt;&lt;Cite&gt;&lt;Author&gt;Larsen&lt;/Author&gt;&lt;Year&gt;2018&lt;/Year&gt;&lt;RecNum&gt;54&lt;/RecNum&gt;&lt;DisplayText&gt;&lt;style face="superscript"&gt;53&lt;/style&gt;&lt;/DisplayText&gt;&lt;record&gt;&lt;rec-number&gt;54&lt;/rec-number&gt;&lt;foreign-keys&gt;&lt;key app="EN" db-id="290frdwv45faxberservzdsk5rv9at2wzpvt" timestamp="1712587830"&gt;54&lt;/key&gt;&lt;/foreign-keys&gt;&lt;ref-type name="Journal Article"&gt;17&lt;/ref-type&gt;&lt;contributors&gt;&lt;authors&gt;&lt;author&gt;Larsen, Alexandra E.&lt;/author&gt;&lt;author&gt;Reich, Brian J.&lt;/author&gt;&lt;author&gt;Ruminski, Mark&lt;/author&gt;&lt;author&gt;Rappold, Ana G.&lt;/author&gt;&lt;/authors&gt;&lt;/contributors&gt;&lt;titles&gt;&lt;title&gt;Impacts of fire smoke plumes on regional air quality, 2006–2013&lt;/title&gt;&lt;secondary-title&gt;Journal of Exposure Science &amp;amp; Environmental Epidemiology&lt;/secondary-title&gt;&lt;/titles&gt;&lt;periodical&gt;&lt;full-title&gt;Journal of Exposure Science &amp;amp; Environmental Epidemiology&lt;/full-title&gt;&lt;/periodical&gt;&lt;pages&gt;319-327&lt;/pages&gt;&lt;volume&gt;28&lt;/volume&gt;&lt;number&gt;4&lt;/number&gt;&lt;keywords&gt;&lt;keyword&gt;Epidemiology&lt;/keyword&gt;&lt;keyword&gt;Medicine/Public Health&lt;/keyword&gt;&lt;keyword&gt;general&lt;/keyword&gt;&lt;/keywords&gt;&lt;dates&gt;&lt;year&gt;2018&lt;/year&gt;&lt;pub-dates&gt;&lt;date&gt;2018-06&lt;/date&gt;&lt;/pub-dates&gt;&lt;/dates&gt;&lt;isbn&gt;1559-064X&lt;/isbn&gt;&lt;urls&gt;&lt;/urls&gt;&lt;electronic-resource-num&gt;10.1038/s41370-017-0013-x&lt;/electronic-resource-num&gt;&lt;remote-database-name&gt;www.nature.com&lt;/remote-database-name&gt;&lt;language&gt;en&lt;/language&gt;&lt;access-date&gt;2022-01-26 12:16:54&lt;/access-date&gt;&lt;/record&gt;&lt;/Cite&gt;&lt;/EndNote&gt;</w:instrText>
      </w:r>
      <w:r w:rsidR="003021E1">
        <w:rPr>
          <w:rFonts w:cs="Arial"/>
        </w:rPr>
        <w:fldChar w:fldCharType="separate"/>
      </w:r>
      <w:r w:rsidR="003F7FCB" w:rsidRPr="003F7FCB">
        <w:rPr>
          <w:rFonts w:cs="Arial"/>
          <w:noProof/>
          <w:vertAlign w:val="superscript"/>
        </w:rPr>
        <w:t>53</w:t>
      </w:r>
      <w:r w:rsidR="003021E1">
        <w:rPr>
          <w:rFonts w:cs="Arial"/>
        </w:rPr>
        <w:fldChar w:fldCharType="end"/>
      </w:r>
      <w:r w:rsidR="00CE45DB" w:rsidRPr="00161599">
        <w:rPr>
          <w:rFonts w:cs="Arial"/>
        </w:rPr>
        <w:t xml:space="preserve"> </w:t>
      </w:r>
      <w:r w:rsidR="00CE45DB" w:rsidRPr="00161599">
        <w:rPr>
          <w:rFonts w:cs="Arial"/>
        </w:rPr>
        <w:lastRenderedPageBreak/>
        <w:t>Further evaluation and improvement of models of fire PM</w:t>
      </w:r>
      <w:r w:rsidR="00CE45DB" w:rsidRPr="00161599">
        <w:rPr>
          <w:rFonts w:cs="Arial"/>
          <w:vertAlign w:val="subscript"/>
        </w:rPr>
        <w:t>2.5</w:t>
      </w:r>
      <w:r w:rsidR="00CE45DB" w:rsidRPr="00161599">
        <w:rPr>
          <w:rFonts w:cs="Arial"/>
        </w:rPr>
        <w:t xml:space="preserve"> may increase understanding of patterns of exposure and improve research of the short and long-term health effects of smoke exposure.</w:t>
      </w:r>
      <w:r w:rsidR="00840182" w:rsidRPr="00161599">
        <w:rPr>
          <w:rFonts w:cs="Arial"/>
        </w:rPr>
        <w:t xml:space="preserve"> </w:t>
      </w:r>
      <w:r w:rsidR="00201D92" w:rsidRPr="00161599">
        <w:rPr>
          <w:rFonts w:cs="Arial"/>
        </w:rPr>
        <w:t>Regarding</w:t>
      </w:r>
      <w:r w:rsidR="007E466E" w:rsidRPr="00161599">
        <w:rPr>
          <w:rFonts w:cs="Arial"/>
        </w:rPr>
        <w:t xml:space="preserve"> limitations of the population data studied, w</w:t>
      </w:r>
      <w:r w:rsidR="00840182" w:rsidRPr="00161599">
        <w:rPr>
          <w:rFonts w:cs="Arial"/>
        </w:rPr>
        <w:t>e do</w:t>
      </w:r>
      <w:r w:rsidR="007E690A" w:rsidRPr="00161599">
        <w:rPr>
          <w:rFonts w:cs="Arial"/>
        </w:rPr>
        <w:t xml:space="preserve"> not consider demographic estimates for years other than 2010</w:t>
      </w:r>
      <w:r w:rsidR="001A5C7C" w:rsidRPr="00161599">
        <w:rPr>
          <w:rFonts w:cs="Arial"/>
        </w:rPr>
        <w:t>. I</w:t>
      </w:r>
      <w:r w:rsidR="007E690A" w:rsidRPr="00161599">
        <w:rPr>
          <w:rFonts w:cs="Arial"/>
        </w:rPr>
        <w:t>t</w:t>
      </w:r>
      <w:r w:rsidR="00407AAF" w:rsidRPr="00161599">
        <w:rPr>
          <w:rFonts w:cs="Arial"/>
        </w:rPr>
        <w:t xml:space="preserve"> is</w:t>
      </w:r>
      <w:r w:rsidR="007E690A" w:rsidRPr="00161599">
        <w:rPr>
          <w:rFonts w:cs="Arial"/>
        </w:rPr>
        <w:t xml:space="preserve"> possible that demographic changes</w:t>
      </w:r>
      <w:r w:rsidR="00CF5088" w:rsidRPr="00161599">
        <w:rPr>
          <w:rFonts w:cs="Arial"/>
        </w:rPr>
        <w:t xml:space="preserve"> within </w:t>
      </w:r>
      <w:r w:rsidR="00840182" w:rsidRPr="00161599">
        <w:rPr>
          <w:rFonts w:cs="Arial"/>
        </w:rPr>
        <w:t>the study period</w:t>
      </w:r>
      <w:r w:rsidR="00FC36F3" w:rsidRPr="00161599">
        <w:rPr>
          <w:rFonts w:cs="Arial"/>
        </w:rPr>
        <w:t xml:space="preserve"> may cause the reported </w:t>
      </w:r>
      <w:r w:rsidR="009A60C0" w:rsidRPr="00161599">
        <w:rPr>
          <w:rFonts w:cs="Arial"/>
        </w:rPr>
        <w:t>PM</w:t>
      </w:r>
      <w:r w:rsidR="009A60C0" w:rsidRPr="00161599">
        <w:rPr>
          <w:rFonts w:cs="Arial"/>
          <w:vertAlign w:val="subscript"/>
        </w:rPr>
        <w:t>2.5</w:t>
      </w:r>
      <w:r w:rsidR="005F3D9B" w:rsidRPr="00161599">
        <w:rPr>
          <w:rFonts w:cs="Arial"/>
        </w:rPr>
        <w:t xml:space="preserve"> </w:t>
      </w:r>
      <w:r w:rsidR="009E0939" w:rsidRPr="00161599">
        <w:rPr>
          <w:rFonts w:cs="Arial"/>
        </w:rPr>
        <w:t>concentration</w:t>
      </w:r>
      <w:r w:rsidR="005F3D9B" w:rsidRPr="00161599">
        <w:rPr>
          <w:rFonts w:cs="Arial"/>
        </w:rPr>
        <w:t xml:space="preserve"> estimates</w:t>
      </w:r>
      <w:r w:rsidR="009A60C0" w:rsidRPr="00161599">
        <w:rPr>
          <w:rFonts w:cs="Arial"/>
        </w:rPr>
        <w:t xml:space="preserve"> for subgroups </w:t>
      </w:r>
      <w:r w:rsidR="00FC36F3" w:rsidRPr="00161599">
        <w:rPr>
          <w:rFonts w:cs="Arial"/>
        </w:rPr>
        <w:t>to</w:t>
      </w:r>
      <w:r w:rsidR="009A60C0" w:rsidRPr="00161599">
        <w:rPr>
          <w:rFonts w:cs="Arial"/>
        </w:rPr>
        <w:t xml:space="preserve"> </w:t>
      </w:r>
      <w:r w:rsidR="005F3D9B" w:rsidRPr="00161599">
        <w:rPr>
          <w:rFonts w:cs="Arial"/>
        </w:rPr>
        <w:t>either underestimate or overestimate true</w:t>
      </w:r>
      <w:r w:rsidR="009E0939" w:rsidRPr="00161599">
        <w:rPr>
          <w:rFonts w:cs="Arial"/>
        </w:rPr>
        <w:t xml:space="preserve"> concentrations.</w:t>
      </w:r>
      <w:r w:rsidR="00480838" w:rsidRPr="00161599">
        <w:rPr>
          <w:rFonts w:cs="Arial"/>
        </w:rPr>
        <w:t xml:space="preserve"> </w:t>
      </w:r>
      <w:r w:rsidR="0013796B" w:rsidRPr="00161599">
        <w:rPr>
          <w:rFonts w:cs="Arial"/>
        </w:rPr>
        <w:t xml:space="preserve">Furthermore, the race and ethnicity categories </w:t>
      </w:r>
      <w:r w:rsidR="00094FA4" w:rsidRPr="00161599">
        <w:rPr>
          <w:rFonts w:cs="Arial"/>
        </w:rPr>
        <w:t>tracked by the Census are coarse, and some people</w:t>
      </w:r>
      <w:r w:rsidR="00604330" w:rsidRPr="00161599">
        <w:rPr>
          <w:rFonts w:cs="Arial"/>
        </w:rPr>
        <w:t xml:space="preserve"> (e.g., </w:t>
      </w:r>
      <w:r w:rsidR="00FE2CDC" w:rsidRPr="00161599">
        <w:rPr>
          <w:rFonts w:cs="Arial"/>
        </w:rPr>
        <w:t>people</w:t>
      </w:r>
      <w:r w:rsidR="00432A9F" w:rsidRPr="00161599">
        <w:rPr>
          <w:rFonts w:cs="Arial"/>
        </w:rPr>
        <w:t xml:space="preserve"> of Middle Eastern or North African</w:t>
      </w:r>
      <w:r w:rsidR="000B7E83" w:rsidRPr="00161599">
        <w:rPr>
          <w:rFonts w:cs="Arial"/>
        </w:rPr>
        <w:t xml:space="preserve"> descent) may not identify </w:t>
      </w:r>
      <w:r w:rsidR="00942160" w:rsidRPr="00161599">
        <w:rPr>
          <w:rFonts w:cs="Arial"/>
        </w:rPr>
        <w:t xml:space="preserve">as part of any of the </w:t>
      </w:r>
      <w:r w:rsidR="000C0C12" w:rsidRPr="00161599">
        <w:rPr>
          <w:rFonts w:cs="Arial"/>
        </w:rPr>
        <w:t>officially listed groups</w:t>
      </w:r>
      <w:r w:rsidR="00942160" w:rsidRPr="00161599">
        <w:rPr>
          <w:rFonts w:cs="Arial"/>
        </w:rPr>
        <w:t>.</w:t>
      </w:r>
      <w:r w:rsidR="003021E1">
        <w:rPr>
          <w:rFonts w:cs="Arial"/>
        </w:rPr>
        <w:fldChar w:fldCharType="begin"/>
      </w:r>
      <w:r w:rsidR="003F7FCB">
        <w:rPr>
          <w:rFonts w:cs="Arial"/>
        </w:rPr>
        <w:instrText xml:space="preserve"> ADDIN EN.CITE &lt;EndNote&gt;&lt;Cite ExcludeYear="1"&gt;&lt;Author&gt;Zraick&lt;/Author&gt;&lt;RecNum&gt;3&lt;/RecNum&gt;&lt;DisplayText&gt;&lt;style face="superscript"&gt;54&lt;/style&gt;&lt;/DisplayText&gt;&lt;record&gt;&lt;rec-number&gt;3&lt;/rec-number&gt;&lt;foreign-keys&gt;&lt;key app="EN" db-id="290frdwv45faxberservzdsk5rv9at2wzpvt" timestamp="1712587830"&gt;3&lt;/key&gt;&lt;/foreign-keys&gt;&lt;ref-type name="Newspaper Article"&gt;23&lt;/ref-type&gt;&lt;contributors&gt;&lt;authors&gt;&lt;author&gt;Zraick, Karen&lt;/author&gt;&lt;author&gt;McCann, Allison&lt;/author&gt;&lt;author&gt;Almukhtar, Sarah&lt;/author&gt;&lt;author&gt;Parshina-Kottas, Yuliya&lt;/author&gt;&lt;author&gt;Gebeloff, Robert&lt;/author&gt;&lt;author&gt;Lu, Denise&lt;/author&gt;&lt;/authors&gt;&lt;/contributors&gt;&lt;titles&gt;&lt;title&gt;No Box to Check: When the Census Doesn’t Reflect You&lt;/title&gt;&lt;secondary-title&gt;The New York Times&lt;/secondary-title&gt;&lt;short-title&gt;No Box to Check&lt;/short-title&gt;&lt;/titles&gt;&lt;section&gt;U.S.&lt;/section&gt;&lt;keywords&gt;&lt;keyword&gt;Census&lt;/keyword&gt;&lt;keyword&gt;Census Bureau&lt;/keyword&gt;&lt;keyword&gt;Middle East&lt;/keyword&gt;&lt;keyword&gt;North Africa&lt;/keyword&gt;&lt;keyword&gt;Presidential Election of 2024&lt;/keyword&gt;&lt;keyword&gt;Race and Ethnicity&lt;/keyword&gt;&lt;keyword&gt;United States&lt;/keyword&gt;&lt;keyword&gt;src-reader-callout&lt;/keyword&gt;&lt;/keywords&gt;&lt;dates&gt;&lt;pub-dates&gt;&lt;date&gt;2024-02-26&lt;/date&gt;&lt;/pub-dates&gt;&lt;/dates&gt;&lt;isbn&gt;0362-4331&lt;/isbn&gt;&lt;urls&gt;&lt;/urls&gt;&lt;language&gt;en-US&lt;/language&gt;&lt;access-date&gt;2024-03-15&lt;/access-date&gt;&lt;/record&gt;&lt;/Cite&gt;&lt;/EndNote&gt;</w:instrText>
      </w:r>
      <w:r w:rsidR="003021E1">
        <w:rPr>
          <w:rFonts w:cs="Arial"/>
        </w:rPr>
        <w:fldChar w:fldCharType="separate"/>
      </w:r>
      <w:r w:rsidR="003F7FCB" w:rsidRPr="003F7FCB">
        <w:rPr>
          <w:rFonts w:cs="Arial"/>
          <w:noProof/>
          <w:vertAlign w:val="superscript"/>
        </w:rPr>
        <w:t>54</w:t>
      </w:r>
      <w:r w:rsidR="003021E1">
        <w:rPr>
          <w:rFonts w:cs="Arial"/>
        </w:rPr>
        <w:fldChar w:fldCharType="end"/>
      </w:r>
      <w:r w:rsidR="00942160" w:rsidRPr="00161599">
        <w:rPr>
          <w:rFonts w:cs="Arial"/>
        </w:rPr>
        <w:t xml:space="preserve"> </w:t>
      </w:r>
      <w:r w:rsidR="00480838" w:rsidRPr="00161599">
        <w:rPr>
          <w:rFonts w:cs="Arial"/>
        </w:rPr>
        <w:t xml:space="preserve">Our approach using residential Census tract concentrations as a surrogate for exposure does not </w:t>
      </w:r>
      <w:r w:rsidR="00DC405E" w:rsidRPr="00161599">
        <w:rPr>
          <w:rFonts w:cs="Arial"/>
        </w:rPr>
        <w:t>consider</w:t>
      </w:r>
      <w:r w:rsidR="00480838" w:rsidRPr="00161599">
        <w:rPr>
          <w:rFonts w:cs="Arial"/>
        </w:rPr>
        <w:t xml:space="preserve"> how behavioral patterns may vary by sociodemographic group and affect exposure to PM</w:t>
      </w:r>
      <w:r w:rsidR="00480838" w:rsidRPr="00161599">
        <w:rPr>
          <w:rFonts w:cs="Arial"/>
          <w:vertAlign w:val="subscript"/>
        </w:rPr>
        <w:t>2.5</w:t>
      </w:r>
      <w:r w:rsidR="00480838" w:rsidRPr="00161599">
        <w:rPr>
          <w:rFonts w:cs="Arial"/>
        </w:rPr>
        <w:t xml:space="preserve"> from fires and other sources.</w:t>
      </w:r>
    </w:p>
    <w:p w14:paraId="026B67AE" w14:textId="27C578A9" w:rsidR="00BE11A9" w:rsidRDefault="00D96847" w:rsidP="004425EC">
      <w:pPr>
        <w:ind w:firstLine="720"/>
        <w:rPr>
          <w:ins w:id="219" w:author="Rice, Byron" w:date="2024-05-09T15:55:00Z"/>
          <w:rFonts w:cs="Arial"/>
        </w:rPr>
        <w:pPrChange w:id="220" w:author="Rice, Byron" w:date="2024-05-09T16:03:00Z">
          <w:pPr>
            <w:spacing w:line="259" w:lineRule="auto"/>
          </w:pPr>
        </w:pPrChange>
      </w:pPr>
      <w:r w:rsidRPr="00161599">
        <w:rPr>
          <w:rFonts w:cs="Arial"/>
        </w:rPr>
        <w:t>We found that fires comprise 9.2% of total annual average PM</w:t>
      </w:r>
      <w:r w:rsidRPr="00161599">
        <w:rPr>
          <w:rFonts w:cs="Arial"/>
          <w:vertAlign w:val="subscript"/>
        </w:rPr>
        <w:t>2.5</w:t>
      </w:r>
      <w:r w:rsidRPr="00161599">
        <w:rPr>
          <w:rFonts w:cs="Arial"/>
        </w:rPr>
        <w:t xml:space="preserve"> concentrations in the United States from 2007 to 2018, and fire PM</w:t>
      </w:r>
      <w:r w:rsidRPr="00161599">
        <w:rPr>
          <w:rFonts w:cs="Arial"/>
          <w:vertAlign w:val="subscript"/>
        </w:rPr>
        <w:t>2.5</w:t>
      </w:r>
      <w:r w:rsidRPr="00161599">
        <w:rPr>
          <w:rFonts w:cs="Arial"/>
        </w:rPr>
        <w:t xml:space="preserve"> is distributed among the population differently than non-fire PM</w:t>
      </w:r>
      <w:r w:rsidRPr="00161599">
        <w:rPr>
          <w:rFonts w:cs="Arial"/>
          <w:vertAlign w:val="subscript"/>
        </w:rPr>
        <w:t>2.5</w:t>
      </w:r>
      <w:r w:rsidRPr="00161599">
        <w:rPr>
          <w:rFonts w:cs="Arial"/>
        </w:rPr>
        <w:t>. Among racial and ethnic groups, disparities in non-fire PM</w:t>
      </w:r>
      <w:r w:rsidRPr="00161599">
        <w:rPr>
          <w:rFonts w:cs="Arial"/>
          <w:vertAlign w:val="subscript"/>
        </w:rPr>
        <w:t>2.5</w:t>
      </w:r>
      <w:r w:rsidRPr="00161599">
        <w:rPr>
          <w:rFonts w:cs="Arial"/>
        </w:rPr>
        <w:t xml:space="preserve"> concentrations where Black people live are exacerbated by the contributions of fires. Native American people live in areas with the lowest non-fire PM</w:t>
      </w:r>
      <w:r w:rsidRPr="00161599">
        <w:rPr>
          <w:rFonts w:cs="Arial"/>
          <w:vertAlign w:val="subscript"/>
        </w:rPr>
        <w:t>2.5</w:t>
      </w:r>
      <w:r w:rsidRPr="00161599">
        <w:rPr>
          <w:rFonts w:cs="Arial"/>
        </w:rPr>
        <w:t xml:space="preserve"> but the highest fire PM</w:t>
      </w:r>
      <w:r w:rsidRPr="00161599">
        <w:rPr>
          <w:rFonts w:cs="Arial"/>
          <w:vertAlign w:val="subscript"/>
        </w:rPr>
        <w:t>2.5</w:t>
      </w:r>
      <w:r w:rsidRPr="00161599">
        <w:rPr>
          <w:rFonts w:cs="Arial"/>
        </w:rPr>
        <w:t>, and Asian people live in areas with the highest non-fire PM</w:t>
      </w:r>
      <w:r w:rsidRPr="00161599">
        <w:rPr>
          <w:rFonts w:cs="Arial"/>
          <w:vertAlign w:val="subscript"/>
        </w:rPr>
        <w:t>2.5</w:t>
      </w:r>
      <w:r w:rsidRPr="00161599">
        <w:rPr>
          <w:rFonts w:cs="Arial"/>
        </w:rPr>
        <w:t xml:space="preserve"> but lowest fire PM</w:t>
      </w:r>
      <w:r w:rsidRPr="00161599">
        <w:rPr>
          <w:rFonts w:cs="Arial"/>
          <w:vertAlign w:val="subscript"/>
        </w:rPr>
        <w:t>2.5</w:t>
      </w:r>
      <w:r w:rsidRPr="00161599">
        <w:rPr>
          <w:rFonts w:cs="Arial"/>
        </w:rPr>
        <w:t>.</w:t>
      </w:r>
      <w:r w:rsidR="004B6FED" w:rsidRPr="00161599">
        <w:rPr>
          <w:rFonts w:cs="Arial"/>
        </w:rPr>
        <w:t xml:space="preserve"> </w:t>
      </w:r>
      <w:r w:rsidRPr="00161599">
        <w:rPr>
          <w:rFonts w:cs="Arial"/>
        </w:rPr>
        <w:t>Those living outside of urban areas experience a higher proportion of their total PM</w:t>
      </w:r>
      <w:r w:rsidRPr="00161599">
        <w:rPr>
          <w:rFonts w:cs="Arial"/>
          <w:vertAlign w:val="subscript"/>
        </w:rPr>
        <w:t>2.5</w:t>
      </w:r>
      <w:r w:rsidRPr="00161599">
        <w:rPr>
          <w:rFonts w:cs="Arial"/>
        </w:rPr>
        <w:t xml:space="preserve"> burden from wildfire than those living in urban areas. Furthermore, there is no apparent relationship between income and non-fire PM</w:t>
      </w:r>
      <w:r w:rsidRPr="00161599">
        <w:rPr>
          <w:rFonts w:cs="Arial"/>
          <w:vertAlign w:val="subscript"/>
        </w:rPr>
        <w:t>2.5</w:t>
      </w:r>
      <w:r w:rsidRPr="00161599">
        <w:rPr>
          <w:rFonts w:cs="Arial"/>
        </w:rPr>
        <w:t>, but people living in lower-income areas experience higher fire PM</w:t>
      </w:r>
      <w:r w:rsidRPr="00161599">
        <w:rPr>
          <w:rFonts w:cs="Arial"/>
          <w:vertAlign w:val="subscript"/>
        </w:rPr>
        <w:t>2.5</w:t>
      </w:r>
      <w:r w:rsidRPr="00161599">
        <w:rPr>
          <w:rFonts w:cs="Arial"/>
        </w:rPr>
        <w:t xml:space="preserve"> concentrations than those living in higher income areas. As concentrations of non-fire PM</w:t>
      </w:r>
      <w:r w:rsidRPr="00161599">
        <w:rPr>
          <w:rFonts w:cs="Arial"/>
          <w:vertAlign w:val="subscript"/>
        </w:rPr>
        <w:t xml:space="preserve">2.5 </w:t>
      </w:r>
      <w:r w:rsidRPr="00161599">
        <w:rPr>
          <w:rFonts w:cs="Arial"/>
        </w:rPr>
        <w:t>are reduced through the successful implementation of the Clean Air Act</w:t>
      </w:r>
      <w:r w:rsidR="003021E1">
        <w:rPr>
          <w:rFonts w:cs="Arial"/>
        </w:rPr>
        <w:fldChar w:fldCharType="begin"/>
      </w:r>
      <w:r w:rsidR="003021E1">
        <w:rPr>
          <w:rFonts w:cs="Arial"/>
        </w:rPr>
        <w:instrText xml:space="preserve"> ADDIN EN.CITE &lt;EndNote&gt;&lt;Cite&gt;&lt;Author&gt;U.S. Environmental Protection Agency&lt;/Author&gt;&lt;Year&gt;2023&lt;/Year&gt;&lt;RecNum&gt;39&lt;/RecNum&gt;&lt;DisplayText&gt;&lt;style face="superscript"&gt;1&lt;/style&gt;&lt;/DisplayText&gt;&lt;record&gt;&lt;rec-number&gt;39&lt;/rec-number&gt;&lt;foreign-keys&gt;&lt;key app="EN" db-id="290frdwv45faxberservzdsk5rv9at2wzpvt" timestamp="1712587830"&gt;39&lt;/key&gt;&lt;/foreign-keys&gt;&lt;ref-type name="Report"&gt;27&lt;/ref-type&gt;&lt;contributors&gt;&lt;authors&gt;&lt;author&gt;U.S. Environmental Protection Agency,&lt;/author&gt;&lt;/authors&gt;&lt;/contributors&gt;&lt;titles&gt;&lt;title&gt;Air Quality Trends Show Clean Air Progress&lt;/title&gt;&lt;/titles&gt;&lt;dates&gt;&lt;year&gt;2023&lt;/year&gt;&lt;pub-dates&gt;&lt;date&gt;2023&lt;/date&gt;&lt;/pub-dates&gt;&lt;/dates&gt;&lt;urls&gt;&lt;/urls&gt;&lt;language&gt;en&lt;/language&gt;&lt;access-date&gt;2024-01-16&lt;/access-date&gt;&lt;/record&gt;&lt;/Cite&gt;&lt;/EndNote&gt;</w:instrText>
      </w:r>
      <w:r w:rsidR="003021E1">
        <w:rPr>
          <w:rFonts w:cs="Arial"/>
        </w:rPr>
        <w:fldChar w:fldCharType="separate"/>
      </w:r>
      <w:r w:rsidR="003021E1" w:rsidRPr="003021E1">
        <w:rPr>
          <w:rFonts w:cs="Arial"/>
          <w:noProof/>
          <w:vertAlign w:val="superscript"/>
        </w:rPr>
        <w:t>1</w:t>
      </w:r>
      <w:r w:rsidR="003021E1">
        <w:rPr>
          <w:rFonts w:cs="Arial"/>
        </w:rPr>
        <w:fldChar w:fldCharType="end"/>
      </w:r>
      <w:r w:rsidRPr="00161599">
        <w:rPr>
          <w:rFonts w:cs="Arial"/>
        </w:rPr>
        <w:t xml:space="preserve"> and the burden of wildfires is increasing,</w:t>
      </w:r>
      <w:r w:rsidR="003021E1">
        <w:rPr>
          <w:rFonts w:cs="Arial"/>
        </w:rPr>
        <w:fldChar w:fldCharType="begin">
          <w:fldData xml:space="preserve">PEVuZE5vdGU+PENpdGU+PEF1dGhvcj5CdXJrZTwvQXV0aG9yPjxZZWFyPjIwMjE8L1llYXI+PFJl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</w:fldData>
        </w:fldChar>
      </w:r>
      <w:r w:rsidR="003021E1">
        <w:rPr>
          <w:rFonts w:cs="Arial"/>
        </w:rPr>
        <w:instrText xml:space="preserve"> ADDIN EN.CITE </w:instrText>
      </w:r>
      <w:r w:rsidR="003021E1">
        <w:rPr>
          <w:rFonts w:cs="Arial"/>
        </w:rPr>
        <w:fldChar w:fldCharType="begin">
          <w:fldData xml:space="preserve">PEVuZE5vdGU+PENpdGU+PEF1dGhvcj5CdXJrZTwvQXV0aG9yPjxZZWFyPjIwMjE8L1llYXI+PFJl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</w:fldData>
        </w:fldChar>
      </w:r>
      <w:r w:rsidR="003021E1">
        <w:rPr>
          <w:rFonts w:cs="Arial"/>
        </w:rPr>
        <w:instrText xml:space="preserve"> ADDIN EN.CITE.DATA </w:instrText>
      </w:r>
      <w:r w:rsidR="003021E1">
        <w:rPr>
          <w:rFonts w:cs="Arial"/>
        </w:rPr>
      </w:r>
      <w:r w:rsidR="003021E1">
        <w:rPr>
          <w:rFonts w:cs="Arial"/>
        </w:rPr>
        <w:fldChar w:fldCharType="end"/>
      </w:r>
      <w:r w:rsidR="003021E1">
        <w:rPr>
          <w:rFonts w:cs="Arial"/>
        </w:rPr>
      </w:r>
      <w:r w:rsidR="003021E1">
        <w:rPr>
          <w:rFonts w:cs="Arial"/>
        </w:rPr>
        <w:fldChar w:fldCharType="separate"/>
      </w:r>
      <w:r w:rsidR="003021E1" w:rsidRPr="003021E1">
        <w:rPr>
          <w:rFonts w:cs="Arial"/>
          <w:noProof/>
          <w:vertAlign w:val="superscript"/>
        </w:rPr>
        <w:t>2-6</w:t>
      </w:r>
      <w:r w:rsidR="003021E1">
        <w:rPr>
          <w:rFonts w:cs="Arial"/>
        </w:rPr>
        <w:fldChar w:fldCharType="end"/>
      </w:r>
      <w:r w:rsidRPr="00161599">
        <w:rPr>
          <w:rFonts w:cs="Arial"/>
        </w:rPr>
        <w:t xml:space="preserve"> investigating the distribution of fire PM</w:t>
      </w:r>
      <w:r w:rsidRPr="00161599">
        <w:rPr>
          <w:rFonts w:cs="Arial"/>
          <w:vertAlign w:val="subscript"/>
        </w:rPr>
        <w:t>2.5</w:t>
      </w:r>
      <w:r w:rsidRPr="00161599">
        <w:rPr>
          <w:rFonts w:cs="Arial"/>
        </w:rPr>
        <w:t xml:space="preserve"> is increasingly important to identify communities disproportionately burdened so that targeted interventions to reduce exposures can occur.</w:t>
      </w:r>
      <w:bookmarkStart w:id="221" w:name="_Toc163486682"/>
      <w:bookmarkStart w:id="222" w:name="_Toc163486706"/>
      <w:bookmarkEnd w:id="221"/>
      <w:bookmarkEnd w:id="222"/>
      <w:ins w:id="223" w:author="Rice, Byron" w:date="2024-05-09T15:55:00Z">
        <w:r w:rsidR="00BE11A9">
          <w:rPr>
            <w:rFonts w:cs="Arial"/>
          </w:rPr>
          <w:br w:type="page"/>
        </w:r>
      </w:ins>
    </w:p>
    <w:p w14:paraId="53F9EC9A" w14:textId="77777777" w:rsidR="0010044C" w:rsidRDefault="00BE11A9" w:rsidP="00B23FE4">
      <w:pPr>
        <w:pStyle w:val="Heading1"/>
        <w:numPr>
          <w:ilvl w:val="0"/>
          <w:numId w:val="0"/>
        </w:numPr>
        <w:ind w:left="432" w:hanging="432"/>
        <w:rPr>
          <w:ins w:id="224" w:author="Rice, Byron" w:date="2024-05-09T16:00:00Z"/>
          <w:rFonts w:cs="Arial"/>
        </w:rPr>
        <w:pPrChange w:id="225" w:author="Rice, Byron" w:date="2024-05-09T16:14:00Z">
          <w:pPr>
            <w:pStyle w:val="Heading1"/>
          </w:pPr>
        </w:pPrChange>
      </w:pPr>
      <w:ins w:id="226" w:author="Rice, Byron" w:date="2024-05-09T15:55:00Z">
        <w:r>
          <w:lastRenderedPageBreak/>
          <w:t>Acknowledgement</w:t>
        </w:r>
      </w:ins>
    </w:p>
    <w:p w14:paraId="05ED8DAD" w14:textId="25A74DC5" w:rsidR="00EA4785" w:rsidRPr="00D93C6C" w:rsidRDefault="00B411D8" w:rsidP="0010044C">
      <w:pPr>
        <w:pPrChange w:id="227" w:author="Rice, Byron" w:date="2024-05-09T16:00:00Z">
          <w:pPr>
            <w:ind w:firstLine="720"/>
          </w:pPr>
        </w:pPrChange>
      </w:pPr>
      <w:ins w:id="228" w:author="Rice, Byron" w:date="2024-05-09T16:08:00Z">
        <w:r w:rsidRPr="00B411D8">
          <w:t xml:space="preserve">This research was supported by the US EPA Air, Climate, and Energy Program within the Office of Research and Development. </w:t>
        </w:r>
      </w:ins>
      <w:ins w:id="229" w:author="Rice, Byron" w:date="2024-05-09T16:22:00Z">
        <w:r w:rsidR="00EF140B">
          <w:t>T</w:t>
        </w:r>
      </w:ins>
      <w:commentRangeStart w:id="230"/>
      <w:ins w:id="231" w:author="Rice, Byron" w:date="2024-05-09T16:13:00Z">
        <w:r w:rsidR="00D93C6C">
          <w:t>his work was submitted</w:t>
        </w:r>
      </w:ins>
      <w:ins w:id="232" w:author="Rice, Byron" w:date="2024-05-09T16:22:00Z">
        <w:r w:rsidR="00EF140B">
          <w:t xml:space="preserve"> in part</w:t>
        </w:r>
      </w:ins>
      <w:ins w:id="233" w:author="Rice, Byron" w:date="2024-05-09T16:13:00Z">
        <w:r w:rsidR="00D93C6C">
          <w:t xml:space="preserve"> as a thesis to fulfill the degree requirements of R. Byron Rice’s Master of Science in Environmental Science and Engineering from the Gillings School of Global Public Health at the University of North Carolina at Chapel Hill.</w:t>
        </w:r>
        <w:commentRangeEnd w:id="230"/>
        <w:r w:rsidR="00D93C6C">
          <w:rPr>
            <w:rStyle w:val="CommentReference"/>
          </w:rPr>
          <w:commentReference w:id="230"/>
        </w:r>
        <w:r w:rsidR="00D93C6C">
          <w:t xml:space="preserve"> </w:t>
        </w:r>
      </w:ins>
      <w:ins w:id="234" w:author="Rice, Byron" w:date="2024-05-09T16:08:00Z">
        <w:r w:rsidR="008F54E0">
          <w:t>We thank Marc Serre for his contribution</w:t>
        </w:r>
      </w:ins>
      <w:ins w:id="235" w:author="Rice, Byron" w:date="2024-05-09T16:09:00Z">
        <w:r w:rsidR="008502DE">
          <w:t xml:space="preserve">s as a thesis committee member. </w:t>
        </w:r>
      </w:ins>
      <w:ins w:id="236" w:author="Rice, Byron" w:date="2024-05-09T16:08:00Z">
        <w:r w:rsidRPr="00B411D8">
          <w:t>The views expressed in this manuscript are those of the authors and do not necessarily reflect the views or policies of the US EPA.</w:t>
        </w:r>
      </w:ins>
      <w:r w:rsidR="00EA4785">
        <w:br w:type="page"/>
      </w:r>
    </w:p>
    <w:p w14:paraId="2CD912DE" w14:textId="65799F9F" w:rsidR="00A60DC6" w:rsidRPr="00A60DC6" w:rsidRDefault="00411A8E" w:rsidP="00356A13">
      <w:pPr>
        <w:pStyle w:val="Heading1"/>
        <w:numPr>
          <w:ilvl w:val="0"/>
          <w:numId w:val="0"/>
        </w:numPr>
      </w:pPr>
      <w:r>
        <w:lastRenderedPageBreak/>
        <w:t>References</w:t>
      </w:r>
    </w:p>
    <w:p w14:paraId="6F7A375B" w14:textId="77777777" w:rsidR="003F7FCB" w:rsidRPr="003F7FCB" w:rsidRDefault="003021E1" w:rsidP="003F7FCB">
      <w:pPr>
        <w:pStyle w:val="EndNoteBibliography"/>
        <w:spacing w:after="480"/>
      </w:pPr>
      <w:r>
        <w:fldChar w:fldCharType="begin"/>
      </w:r>
      <w:r>
        <w:instrText xml:space="preserve"> ADDIN EN.REFLIST </w:instrText>
      </w:r>
      <w:r>
        <w:fldChar w:fldCharType="separate"/>
      </w:r>
      <w:r w:rsidR="003F7FCB" w:rsidRPr="003F7FCB">
        <w:t xml:space="preserve">(1) U.S. Environmental Protection Agency. </w:t>
      </w:r>
      <w:r w:rsidR="003F7FCB" w:rsidRPr="003F7FCB">
        <w:rPr>
          <w:i/>
        </w:rPr>
        <w:t>Air Quality Trends Show Clean Air Progress</w:t>
      </w:r>
      <w:r w:rsidR="003F7FCB" w:rsidRPr="003F7FCB">
        <w:t>; 2023.   (accessed 2024-01-16).</w:t>
      </w:r>
    </w:p>
    <w:p w14:paraId="14C5C636" w14:textId="77777777" w:rsidR="003F7FCB" w:rsidRPr="003F7FCB" w:rsidRDefault="003F7FCB" w:rsidP="003F7FCB">
      <w:pPr>
        <w:pStyle w:val="EndNoteBibliography"/>
        <w:spacing w:after="480"/>
      </w:pPr>
      <w:r w:rsidRPr="003F7FCB">
        <w:t xml:space="preserve">(2) Burke, M.; Driscoll, A.; Heft-Neal, S.; Xue, J.; Burney, J.; Wara, M. The changing risk and burden of wildfire in the United States. </w:t>
      </w:r>
      <w:r w:rsidRPr="003F7FCB">
        <w:rPr>
          <w:i/>
        </w:rPr>
        <w:t xml:space="preserve">Proceedings of the National Academy of Sciences </w:t>
      </w:r>
      <w:r w:rsidRPr="003F7FCB">
        <w:rPr>
          <w:b/>
        </w:rPr>
        <w:t>2021</w:t>
      </w:r>
      <w:r w:rsidRPr="003F7FCB">
        <w:t xml:space="preserve">, </w:t>
      </w:r>
      <w:r w:rsidRPr="003F7FCB">
        <w:rPr>
          <w:i/>
        </w:rPr>
        <w:t>118</w:t>
      </w:r>
      <w:r w:rsidRPr="003F7FCB">
        <w:t xml:space="preserve"> (2). DOI: 10.1073/pnas.2011048118 </w:t>
      </w:r>
    </w:p>
    <w:p w14:paraId="5D4DBBA0" w14:textId="77777777" w:rsidR="003F7FCB" w:rsidRPr="003F7FCB" w:rsidRDefault="003F7FCB" w:rsidP="003F7FCB">
      <w:pPr>
        <w:pStyle w:val="EndNoteBibliography"/>
        <w:spacing w:after="480"/>
      </w:pPr>
      <w:r w:rsidRPr="003F7FCB">
        <w:t xml:space="preserve">(3) Burke, M.; Childs, M. L.; De La Cuesta, B.; Qiu, M.; Li, J.; Gould, C. F.; Heft-Neal, S.; Wara, M. The contribution of wildfire to PM2.5 trends in the USA. </w:t>
      </w:r>
      <w:r w:rsidRPr="003F7FCB">
        <w:rPr>
          <w:i/>
        </w:rPr>
        <w:t xml:space="preserve">Nature </w:t>
      </w:r>
      <w:r w:rsidRPr="003F7FCB">
        <w:rPr>
          <w:b/>
        </w:rPr>
        <w:t>2023</w:t>
      </w:r>
      <w:r w:rsidRPr="003F7FCB">
        <w:t xml:space="preserve">. DOI: 10.1038/s41586-023-06522-6 </w:t>
      </w:r>
    </w:p>
    <w:p w14:paraId="7FB189B8" w14:textId="77777777" w:rsidR="003F7FCB" w:rsidRPr="003F7FCB" w:rsidRDefault="003F7FCB" w:rsidP="003F7FCB">
      <w:pPr>
        <w:pStyle w:val="EndNoteBibliography"/>
        <w:spacing w:after="480"/>
      </w:pPr>
      <w:r w:rsidRPr="003F7FCB">
        <w:t xml:space="preserve">(4) Abatzoglou, J. T.; Williams, A. P. Impact of anthropogenic climate change on wildfire across western US forests. </w:t>
      </w:r>
      <w:r w:rsidRPr="003F7FCB">
        <w:rPr>
          <w:i/>
        </w:rPr>
        <w:t xml:space="preserve">Proceedings of the National Academy of Sciences </w:t>
      </w:r>
      <w:r w:rsidRPr="003F7FCB">
        <w:rPr>
          <w:b/>
        </w:rPr>
        <w:t>2016</w:t>
      </w:r>
      <w:r w:rsidRPr="003F7FCB">
        <w:t xml:space="preserve">, </w:t>
      </w:r>
      <w:r w:rsidRPr="003F7FCB">
        <w:rPr>
          <w:i/>
        </w:rPr>
        <w:t>113</w:t>
      </w:r>
      <w:r w:rsidRPr="003F7FCB">
        <w:t xml:space="preserve"> (42), 11770-11775. DOI: 10.1073/pnas.1607171113 </w:t>
      </w:r>
    </w:p>
    <w:p w14:paraId="0841CC0A" w14:textId="77777777" w:rsidR="003F7FCB" w:rsidRPr="003F7FCB" w:rsidRDefault="003F7FCB" w:rsidP="003F7FCB">
      <w:pPr>
        <w:pStyle w:val="EndNoteBibliography"/>
        <w:spacing w:after="480"/>
      </w:pPr>
      <w:r w:rsidRPr="003F7FCB">
        <w:t xml:space="preserve">(5) Parks, S. A.; Abatzoglou, J. T. Warmer and Drier Fire Seasons Contribute to Increases in Area Burned at High Severity in Western US Forests From 1985 to 2017. </w:t>
      </w:r>
      <w:r w:rsidRPr="003F7FCB">
        <w:rPr>
          <w:i/>
        </w:rPr>
        <w:t xml:space="preserve">Geophysical Research Letters </w:t>
      </w:r>
      <w:r w:rsidRPr="003F7FCB">
        <w:rPr>
          <w:b/>
        </w:rPr>
        <w:t>2020</w:t>
      </w:r>
      <w:r w:rsidRPr="003F7FCB">
        <w:t xml:space="preserve">, </w:t>
      </w:r>
      <w:r w:rsidRPr="003F7FCB">
        <w:rPr>
          <w:i/>
        </w:rPr>
        <w:t>47</w:t>
      </w:r>
      <w:r w:rsidRPr="003F7FCB">
        <w:t xml:space="preserve"> (22). DOI: 10.1029/2020GL089858 </w:t>
      </w:r>
    </w:p>
    <w:p w14:paraId="7276CBA9" w14:textId="77777777" w:rsidR="003F7FCB" w:rsidRPr="003F7FCB" w:rsidRDefault="003F7FCB" w:rsidP="003F7FCB">
      <w:pPr>
        <w:pStyle w:val="EndNoteBibliography"/>
        <w:spacing w:after="480"/>
      </w:pPr>
      <w:r w:rsidRPr="003F7FCB">
        <w:t xml:space="preserve">(6) Anderegg, W. R. L.; Chegwidden, O. S.; Badgley, G.; Trugman, Anna T.; Cullenward, D.; Abatzoglou, J. T.; Hicke, Jeffrey A.; Freeman, J.; Hamman, J. J. Future climate risks from stress, insects and fire across US forests. </w:t>
      </w:r>
      <w:r w:rsidRPr="003F7FCB">
        <w:rPr>
          <w:i/>
        </w:rPr>
        <w:t xml:space="preserve">Ecology Letters </w:t>
      </w:r>
      <w:r w:rsidRPr="003F7FCB">
        <w:rPr>
          <w:b/>
        </w:rPr>
        <w:t>2022</w:t>
      </w:r>
      <w:r w:rsidRPr="003F7FCB">
        <w:t xml:space="preserve">, </w:t>
      </w:r>
      <w:r w:rsidRPr="003F7FCB">
        <w:rPr>
          <w:i/>
        </w:rPr>
        <w:t>25</w:t>
      </w:r>
      <w:r w:rsidRPr="003F7FCB">
        <w:t xml:space="preserve"> (6), 1510-1520. DOI: 10.1111/ele.14018 </w:t>
      </w:r>
    </w:p>
    <w:p w14:paraId="2FB472D9" w14:textId="77777777" w:rsidR="003F7FCB" w:rsidRPr="003F7FCB" w:rsidRDefault="003F7FCB" w:rsidP="003F7FCB">
      <w:pPr>
        <w:pStyle w:val="EndNoteBibliography"/>
        <w:spacing w:after="480"/>
      </w:pPr>
      <w:r w:rsidRPr="003F7FCB">
        <w:t xml:space="preserve">(7) U.S. Forest Service. </w:t>
      </w:r>
      <w:r w:rsidRPr="003F7FCB">
        <w:rPr>
          <w:i/>
        </w:rPr>
        <w:t>Confronting the Wildfire Crisis</w:t>
      </w:r>
      <w:r w:rsidRPr="003F7FCB">
        <w:t>; U.S. Forest Service, 2022.   (accessed 2024-01-16).</w:t>
      </w:r>
    </w:p>
    <w:p w14:paraId="1FAA4314" w14:textId="77777777" w:rsidR="003F7FCB" w:rsidRPr="003F7FCB" w:rsidRDefault="003F7FCB" w:rsidP="003F7FCB">
      <w:pPr>
        <w:pStyle w:val="EndNoteBibliography"/>
        <w:spacing w:after="480"/>
      </w:pPr>
      <w:r w:rsidRPr="003F7FCB">
        <w:t xml:space="preserve">(8) U.S. Wildland Fire Mitigation and Management Commission. </w:t>
      </w:r>
      <w:r w:rsidRPr="003F7FCB">
        <w:rPr>
          <w:i/>
        </w:rPr>
        <w:t>Final Wildfire Mitigation and Management Report to Congress</w:t>
      </w:r>
      <w:r w:rsidRPr="003F7FCB">
        <w:t>; 2023.   (accessed 2024-01-16).</w:t>
      </w:r>
    </w:p>
    <w:p w14:paraId="553FE3B9" w14:textId="77777777" w:rsidR="003F7FCB" w:rsidRPr="003F7FCB" w:rsidRDefault="003F7FCB" w:rsidP="003F7FCB">
      <w:pPr>
        <w:pStyle w:val="EndNoteBibliography"/>
        <w:spacing w:after="480"/>
      </w:pPr>
      <w:r w:rsidRPr="003F7FCB">
        <w:t xml:space="preserve">(9) U.S. Environmental Protection Agency. </w:t>
      </w:r>
      <w:r w:rsidRPr="003F7FCB">
        <w:rPr>
          <w:i/>
        </w:rPr>
        <w:t>National Emissions Inventory (NEI)</w:t>
      </w:r>
      <w:r w:rsidRPr="003F7FCB">
        <w:t>; 2022.   (accessed 2023-03-13).</w:t>
      </w:r>
    </w:p>
    <w:p w14:paraId="4141BE46" w14:textId="77777777" w:rsidR="003F7FCB" w:rsidRPr="003F7FCB" w:rsidRDefault="003F7FCB" w:rsidP="003F7FCB">
      <w:pPr>
        <w:pStyle w:val="EndNoteBibliography"/>
        <w:spacing w:after="480"/>
      </w:pPr>
      <w:r w:rsidRPr="003F7FCB">
        <w:t xml:space="preserve">(10) U.S. Environmental Protection Agency. </w:t>
      </w:r>
      <w:r w:rsidRPr="003F7FCB">
        <w:rPr>
          <w:i/>
        </w:rPr>
        <w:t>Supplement to the 2019 Integrated Science Assessment for Particulate Matter (Final Report, 2022)</w:t>
      </w:r>
      <w:r w:rsidRPr="003F7FCB">
        <w:t>; 2022.   (accessed 2023-03-13).</w:t>
      </w:r>
    </w:p>
    <w:p w14:paraId="3416AFBD" w14:textId="77777777" w:rsidR="003F7FCB" w:rsidRPr="003F7FCB" w:rsidRDefault="003F7FCB" w:rsidP="003F7FCB">
      <w:pPr>
        <w:pStyle w:val="EndNoteBibliography"/>
        <w:spacing w:after="480"/>
      </w:pPr>
      <w:r w:rsidRPr="003F7FCB">
        <w:t xml:space="preserve">(11) Tessum, C. W.; Paolella, D. A.; Chambliss, S. E.; Apte, J. S.; Hill, J. D.; Marshall, J. D. PM </w:t>
      </w:r>
      <w:r w:rsidRPr="003F7FCB">
        <w:rPr>
          <w:vertAlign w:val="subscript"/>
        </w:rPr>
        <w:t>2.5</w:t>
      </w:r>
      <w:r w:rsidRPr="003F7FCB">
        <w:t xml:space="preserve"> polluters disproportionately and systemically affect people of color in the United States. </w:t>
      </w:r>
      <w:r w:rsidRPr="003F7FCB">
        <w:rPr>
          <w:i/>
        </w:rPr>
        <w:t xml:space="preserve">Science Advances </w:t>
      </w:r>
      <w:r w:rsidRPr="003F7FCB">
        <w:rPr>
          <w:b/>
        </w:rPr>
        <w:t>2021</w:t>
      </w:r>
      <w:r w:rsidRPr="003F7FCB">
        <w:t xml:space="preserve">, </w:t>
      </w:r>
      <w:r w:rsidRPr="003F7FCB">
        <w:rPr>
          <w:i/>
        </w:rPr>
        <w:t>7</w:t>
      </w:r>
      <w:r w:rsidRPr="003F7FCB">
        <w:t xml:space="preserve"> (18), eabf4491. DOI: 10.1126/sciadv.abf4491 </w:t>
      </w:r>
    </w:p>
    <w:p w14:paraId="3ED186A7" w14:textId="77777777" w:rsidR="003F7FCB" w:rsidRPr="003F7FCB" w:rsidRDefault="003F7FCB" w:rsidP="003F7FCB">
      <w:pPr>
        <w:pStyle w:val="EndNoteBibliography"/>
        <w:spacing w:after="480"/>
      </w:pPr>
      <w:r w:rsidRPr="003F7FCB">
        <w:t xml:space="preserve">(12) Liu, J.; Clark, L. P.; Bechle, M. J.; Hajat, A.; Kim, S.-Y.; Robinson, A. L.; Sheppard, L.; Szpiro, A. A.; Marshall, J. D. Disparities in Air Pollution Exposure in the United States by Race/Ethnicity and Income, 1990–2010. </w:t>
      </w:r>
      <w:r w:rsidRPr="003F7FCB">
        <w:rPr>
          <w:i/>
        </w:rPr>
        <w:t xml:space="preserve">Environmental Health Perspectives </w:t>
      </w:r>
      <w:r w:rsidRPr="003F7FCB">
        <w:rPr>
          <w:b/>
        </w:rPr>
        <w:t>2021</w:t>
      </w:r>
      <w:r w:rsidRPr="003F7FCB">
        <w:t xml:space="preserve">, </w:t>
      </w:r>
      <w:r w:rsidRPr="003F7FCB">
        <w:rPr>
          <w:i/>
        </w:rPr>
        <w:t>129</w:t>
      </w:r>
      <w:r w:rsidRPr="003F7FCB">
        <w:t xml:space="preserve"> (12), 127005. DOI: 10.1289/EHP8584 </w:t>
      </w:r>
    </w:p>
    <w:p w14:paraId="5802AD4C" w14:textId="77777777" w:rsidR="003F7FCB" w:rsidRPr="003F7FCB" w:rsidRDefault="003F7FCB" w:rsidP="003F7FCB">
      <w:pPr>
        <w:pStyle w:val="EndNoteBibliography"/>
        <w:spacing w:after="480"/>
      </w:pPr>
      <w:r w:rsidRPr="003F7FCB">
        <w:lastRenderedPageBreak/>
        <w:t xml:space="preserve">(13) Mikati, I.; Benson, A. F.; Luben, T. J.; Sacks, J. D.; Richmond-Bryant, J. Disparities in Distribution of Particulate Matter Emission Sources by Race and Poverty Status. </w:t>
      </w:r>
      <w:r w:rsidRPr="003F7FCB">
        <w:rPr>
          <w:i/>
        </w:rPr>
        <w:t xml:space="preserve">American Journal of Public Health </w:t>
      </w:r>
      <w:r w:rsidRPr="003F7FCB">
        <w:rPr>
          <w:b/>
        </w:rPr>
        <w:t>2018</w:t>
      </w:r>
      <w:r w:rsidRPr="003F7FCB">
        <w:t xml:space="preserve">, </w:t>
      </w:r>
      <w:r w:rsidRPr="003F7FCB">
        <w:rPr>
          <w:i/>
        </w:rPr>
        <w:t>108</w:t>
      </w:r>
      <w:r w:rsidRPr="003F7FCB">
        <w:t xml:space="preserve"> (4), 480-485. DOI: 10.2105/AJPH.2017.304297 </w:t>
      </w:r>
    </w:p>
    <w:p w14:paraId="72DAD313" w14:textId="77777777" w:rsidR="003F7FCB" w:rsidRPr="003F7FCB" w:rsidRDefault="003F7FCB" w:rsidP="003F7FCB">
      <w:pPr>
        <w:pStyle w:val="EndNoteBibliography"/>
        <w:spacing w:after="480"/>
      </w:pPr>
      <w:r w:rsidRPr="003F7FCB">
        <w:t xml:space="preserve">(14) Fann, N.; Alman, B.; Broome, R. A.; Morgan, G. G.; Johnston, F. H.; Pouliot, G.; Rappold, A. G. The health impacts and economic value of wildland fire episodes in the U.S.: 2008–2012. </w:t>
      </w:r>
      <w:r w:rsidRPr="003F7FCB">
        <w:rPr>
          <w:i/>
        </w:rPr>
        <w:t xml:space="preserve">Science of The Total Environment </w:t>
      </w:r>
      <w:r w:rsidRPr="003F7FCB">
        <w:rPr>
          <w:b/>
        </w:rPr>
        <w:t>2018</w:t>
      </w:r>
      <w:r w:rsidRPr="003F7FCB">
        <w:t xml:space="preserve">, </w:t>
      </w:r>
      <w:r w:rsidRPr="003F7FCB">
        <w:rPr>
          <w:i/>
        </w:rPr>
        <w:t>610-611</w:t>
      </w:r>
      <w:r w:rsidRPr="003F7FCB">
        <w:t xml:space="preserve">, 802-809. DOI: 10.1016/j.scitotenv.2017.08.024 </w:t>
      </w:r>
    </w:p>
    <w:p w14:paraId="5CF8052C" w14:textId="77777777" w:rsidR="003F7FCB" w:rsidRPr="003F7FCB" w:rsidRDefault="003F7FCB" w:rsidP="003F7FCB">
      <w:pPr>
        <w:pStyle w:val="EndNoteBibliography"/>
        <w:spacing w:after="480"/>
      </w:pPr>
      <w:r w:rsidRPr="003F7FCB">
        <w:t xml:space="preserve">(15) Vargo, J.; Lappe, B.; Mirabelli, M. C.; Conlon, K. C. Social Vulnerability in US Communities Affected by Wildfire Smoke, 2011 to 2021. </w:t>
      </w:r>
      <w:r w:rsidRPr="003F7FCB">
        <w:rPr>
          <w:i/>
        </w:rPr>
        <w:t xml:space="preserve">American Journal of Public Health </w:t>
      </w:r>
      <w:r w:rsidRPr="003F7FCB">
        <w:rPr>
          <w:b/>
        </w:rPr>
        <w:t>2023</w:t>
      </w:r>
      <w:r w:rsidRPr="003F7FCB">
        <w:t xml:space="preserve">, </w:t>
      </w:r>
      <w:r w:rsidRPr="003F7FCB">
        <w:rPr>
          <w:i/>
        </w:rPr>
        <w:t>113</w:t>
      </w:r>
      <w:r w:rsidRPr="003F7FCB">
        <w:t xml:space="preserve"> (7), 759-767. DOI: 10.2105/AJPH.2023.307286 </w:t>
      </w:r>
    </w:p>
    <w:p w14:paraId="2D12C06D" w14:textId="77777777" w:rsidR="003F7FCB" w:rsidRPr="003F7FCB" w:rsidRDefault="003F7FCB" w:rsidP="003F7FCB">
      <w:pPr>
        <w:pStyle w:val="EndNoteBibliography"/>
        <w:spacing w:after="480"/>
      </w:pPr>
      <w:r w:rsidRPr="003F7FCB">
        <w:t xml:space="preserve">(16) U.S. Census Bureau. </w:t>
      </w:r>
      <w:r w:rsidRPr="003F7FCB">
        <w:rPr>
          <w:i/>
        </w:rPr>
        <w:t>2010 Census Summary File 1</w:t>
      </w:r>
      <w:r w:rsidRPr="003F7FCB">
        <w:t>;   (accessed 2023-11-01).</w:t>
      </w:r>
    </w:p>
    <w:p w14:paraId="78B95583" w14:textId="77777777" w:rsidR="003F7FCB" w:rsidRPr="003F7FCB" w:rsidRDefault="003F7FCB" w:rsidP="003F7FCB">
      <w:pPr>
        <w:pStyle w:val="EndNoteBibliography"/>
        <w:spacing w:after="480"/>
      </w:pPr>
      <w:r w:rsidRPr="003F7FCB">
        <w:t xml:space="preserve">(17) Cascio, W. E. Wildland fire smoke and human health. </w:t>
      </w:r>
      <w:r w:rsidRPr="003F7FCB">
        <w:rPr>
          <w:i/>
        </w:rPr>
        <w:t xml:space="preserve">Science of The Total Environment </w:t>
      </w:r>
      <w:r w:rsidRPr="003F7FCB">
        <w:rPr>
          <w:b/>
        </w:rPr>
        <w:t>2018</w:t>
      </w:r>
      <w:r w:rsidRPr="003F7FCB">
        <w:t xml:space="preserve">, </w:t>
      </w:r>
      <w:r w:rsidRPr="003F7FCB">
        <w:rPr>
          <w:i/>
        </w:rPr>
        <w:t>624</w:t>
      </w:r>
      <w:r w:rsidRPr="003F7FCB">
        <w:t xml:space="preserve">, 586-595. DOI: 10.1016/j.scitotenv.2017.12.086 </w:t>
      </w:r>
    </w:p>
    <w:p w14:paraId="4038609E" w14:textId="77777777" w:rsidR="003F7FCB" w:rsidRPr="003F7FCB" w:rsidRDefault="003F7FCB" w:rsidP="003F7FCB">
      <w:pPr>
        <w:pStyle w:val="EndNoteBibliography"/>
        <w:spacing w:after="480"/>
      </w:pPr>
      <w:r w:rsidRPr="003F7FCB">
        <w:t xml:space="preserve">(18) U.S. Environmental Protection Agency. </w:t>
      </w:r>
      <w:r w:rsidRPr="003F7FCB">
        <w:rPr>
          <w:i/>
        </w:rPr>
        <w:t>Comparative Assessment of the Impacts of Prescribed Fire Versus Wildfire (CAIF): A Case Study in the Western U.S.</w:t>
      </w:r>
      <w:r w:rsidRPr="003F7FCB">
        <w:t>; Washington, DC, 2021.   (accessed 2023-03-13).</w:t>
      </w:r>
    </w:p>
    <w:p w14:paraId="5662A14F" w14:textId="77777777" w:rsidR="003F7FCB" w:rsidRPr="003F7FCB" w:rsidRDefault="003F7FCB" w:rsidP="003F7FCB">
      <w:pPr>
        <w:pStyle w:val="EndNoteBibliography"/>
        <w:spacing w:after="480"/>
      </w:pPr>
      <w:r w:rsidRPr="003F7FCB">
        <w:t xml:space="preserve">(19) Reid, C. E.; Brauer, M.; Johnston, F. H.; Jerrett, M.; Balmes, J. R.; Elliott, C. T. Critical Review of Health Impacts of Wildfire Smoke Exposure. </w:t>
      </w:r>
      <w:r w:rsidRPr="003F7FCB">
        <w:rPr>
          <w:i/>
        </w:rPr>
        <w:t xml:space="preserve">Environmental Health Perspectives </w:t>
      </w:r>
      <w:r w:rsidRPr="003F7FCB">
        <w:rPr>
          <w:b/>
        </w:rPr>
        <w:t>2016</w:t>
      </w:r>
      <w:r w:rsidRPr="003F7FCB">
        <w:t xml:space="preserve">, </w:t>
      </w:r>
      <w:r w:rsidRPr="003F7FCB">
        <w:rPr>
          <w:i/>
        </w:rPr>
        <w:t>124</w:t>
      </w:r>
      <w:r w:rsidRPr="003F7FCB">
        <w:t xml:space="preserve"> (9), 1334-1343. DOI: 10.1289/ehp.1409277 </w:t>
      </w:r>
    </w:p>
    <w:p w14:paraId="105491ED" w14:textId="77777777" w:rsidR="003F7FCB" w:rsidRPr="003F7FCB" w:rsidRDefault="003F7FCB" w:rsidP="003F7FCB">
      <w:pPr>
        <w:pStyle w:val="EndNoteBibliography"/>
        <w:spacing w:after="480"/>
      </w:pPr>
      <w:r w:rsidRPr="003F7FCB">
        <w:t xml:space="preserve">(20) O’Dell, K.; Bilsback, K.; Ford, B.; Martenies, S. E.; Magzamen, S.; Fischer, E. V.; Pierce, J. R. Estimated Mortality and Morbidity Attributable to Smoke Plumes in the United States: Not Just a Western US Problem. </w:t>
      </w:r>
      <w:r w:rsidRPr="003F7FCB">
        <w:rPr>
          <w:i/>
        </w:rPr>
        <w:t xml:space="preserve">GeoHealth </w:t>
      </w:r>
      <w:r w:rsidRPr="003F7FCB">
        <w:rPr>
          <w:b/>
        </w:rPr>
        <w:t>2021</w:t>
      </w:r>
      <w:r w:rsidRPr="003F7FCB">
        <w:t xml:space="preserve">, </w:t>
      </w:r>
      <w:r w:rsidRPr="003F7FCB">
        <w:rPr>
          <w:i/>
        </w:rPr>
        <w:t>5</w:t>
      </w:r>
      <w:r w:rsidRPr="003F7FCB">
        <w:t xml:space="preserve"> (9). DOI: 10.1029/2021GH000457 </w:t>
      </w:r>
    </w:p>
    <w:p w14:paraId="127AA1A4" w14:textId="77777777" w:rsidR="003F7FCB" w:rsidRPr="003F7FCB" w:rsidRDefault="003F7FCB" w:rsidP="003F7FCB">
      <w:pPr>
        <w:pStyle w:val="EndNoteBibliography"/>
        <w:spacing w:after="480"/>
      </w:pPr>
      <w:r w:rsidRPr="003F7FCB">
        <w:t xml:space="preserve">(21) U.S. Environmental Protection Agency. </w:t>
      </w:r>
      <w:r w:rsidRPr="003F7FCB">
        <w:rPr>
          <w:i/>
        </w:rPr>
        <w:t>Fused Air Quality Surfaces Using Downscaling</w:t>
      </w:r>
      <w:r w:rsidRPr="003F7FCB">
        <w:t>. 2016.  (accessed.</w:t>
      </w:r>
    </w:p>
    <w:p w14:paraId="65CE4C0A" w14:textId="77777777" w:rsidR="003F7FCB" w:rsidRPr="003F7FCB" w:rsidRDefault="003F7FCB" w:rsidP="003F7FCB">
      <w:pPr>
        <w:pStyle w:val="EndNoteBibliography"/>
        <w:spacing w:after="480"/>
      </w:pPr>
      <w:r w:rsidRPr="003F7FCB">
        <w:t xml:space="preserve">(22) Berrocal, V. J.; Gelfand, A. E.; Holland, D. M. A Spatio-Temporal Downscaler for Output From Numerical Models. </w:t>
      </w:r>
      <w:r w:rsidRPr="003F7FCB">
        <w:rPr>
          <w:i/>
        </w:rPr>
        <w:t xml:space="preserve">Journal of Agricultural, Biological, and Environmental Statistics </w:t>
      </w:r>
      <w:r w:rsidRPr="003F7FCB">
        <w:rPr>
          <w:b/>
        </w:rPr>
        <w:t>2010</w:t>
      </w:r>
      <w:r w:rsidRPr="003F7FCB">
        <w:t xml:space="preserve">, </w:t>
      </w:r>
      <w:r w:rsidRPr="003F7FCB">
        <w:rPr>
          <w:i/>
        </w:rPr>
        <w:t>15</w:t>
      </w:r>
      <w:r w:rsidRPr="003F7FCB">
        <w:t xml:space="preserve"> (2), 176-197. DOI: 10.1007/s13253-009-0004-z </w:t>
      </w:r>
    </w:p>
    <w:p w14:paraId="3455E3B1" w14:textId="77777777" w:rsidR="003F7FCB" w:rsidRPr="003F7FCB" w:rsidRDefault="003F7FCB" w:rsidP="003F7FCB">
      <w:pPr>
        <w:pStyle w:val="EndNoteBibliography"/>
        <w:spacing w:after="480"/>
      </w:pPr>
      <w:r w:rsidRPr="003F7FCB">
        <w:t xml:space="preserve">(23) Berrocal, V. J.; Gelfand, A. E.; Holland, D. M. A bivariate space–time downscaler under space and time misalignment. </w:t>
      </w:r>
      <w:r w:rsidRPr="003F7FCB">
        <w:rPr>
          <w:i/>
        </w:rPr>
        <w:t xml:space="preserve">The Annals of Applied Statistics </w:t>
      </w:r>
      <w:r w:rsidRPr="003F7FCB">
        <w:rPr>
          <w:b/>
        </w:rPr>
        <w:t>2010</w:t>
      </w:r>
      <w:r w:rsidRPr="003F7FCB">
        <w:t xml:space="preserve">, </w:t>
      </w:r>
      <w:r w:rsidRPr="003F7FCB">
        <w:rPr>
          <w:i/>
        </w:rPr>
        <w:t>4</w:t>
      </w:r>
      <w:r w:rsidRPr="003F7FCB">
        <w:t xml:space="preserve"> (4). DOI: 10.1214/10-AOAS351 </w:t>
      </w:r>
    </w:p>
    <w:p w14:paraId="32ECC473" w14:textId="77777777" w:rsidR="003F7FCB" w:rsidRPr="003F7FCB" w:rsidRDefault="003F7FCB" w:rsidP="003F7FCB">
      <w:pPr>
        <w:pStyle w:val="EndNoteBibliography"/>
        <w:spacing w:after="480"/>
      </w:pPr>
      <w:r w:rsidRPr="003F7FCB">
        <w:t>(24) Berrocal, V. J.; Gelfand, A. E.; Holland, D. M. Space</w:t>
      </w:r>
      <w:r w:rsidRPr="003F7FCB">
        <w:rPr>
          <w:rFonts w:ascii="Cambria Math" w:hAnsi="Cambria Math" w:cs="Cambria Math"/>
        </w:rPr>
        <w:t>‐</w:t>
      </w:r>
      <w:r w:rsidRPr="003F7FCB">
        <w:t xml:space="preserve">Time Data fusion Under Error in Computer Model Output: An Application to Modeling Air Quality. </w:t>
      </w:r>
      <w:r w:rsidRPr="003F7FCB">
        <w:rPr>
          <w:i/>
        </w:rPr>
        <w:t xml:space="preserve">Biometrics </w:t>
      </w:r>
      <w:r w:rsidRPr="003F7FCB">
        <w:rPr>
          <w:b/>
        </w:rPr>
        <w:t>2012</w:t>
      </w:r>
      <w:r w:rsidRPr="003F7FCB">
        <w:t xml:space="preserve">, </w:t>
      </w:r>
      <w:r w:rsidRPr="003F7FCB">
        <w:rPr>
          <w:i/>
        </w:rPr>
        <w:t>68</w:t>
      </w:r>
      <w:r w:rsidRPr="003F7FCB">
        <w:t xml:space="preserve"> (3), 837-848. DOI: 10.1111/j.1541-0420.2011.01725.x </w:t>
      </w:r>
    </w:p>
    <w:p w14:paraId="209F77C3" w14:textId="77777777" w:rsidR="003F7FCB" w:rsidRPr="003F7FCB" w:rsidRDefault="003F7FCB" w:rsidP="003F7FCB">
      <w:pPr>
        <w:pStyle w:val="EndNoteBibliography"/>
        <w:spacing w:after="480"/>
      </w:pPr>
      <w:r w:rsidRPr="003F7FCB">
        <w:lastRenderedPageBreak/>
        <w:t xml:space="preserve">(25) Koman, P. D.; Billmire, M.; Baker, K. R.; De Majo, R.; Anderson, F. J.; Hoshiko, S.; Thelen, B. J.; French, N. H. F. Mapping Modeled Exposure of Wildland Fire Smoke for Human Health Studies in California. </w:t>
      </w:r>
      <w:r w:rsidRPr="003F7FCB">
        <w:rPr>
          <w:i/>
        </w:rPr>
        <w:t xml:space="preserve">Atmosphere </w:t>
      </w:r>
      <w:r w:rsidRPr="003F7FCB">
        <w:rPr>
          <w:b/>
        </w:rPr>
        <w:t>2019</w:t>
      </w:r>
      <w:r w:rsidRPr="003F7FCB">
        <w:t xml:space="preserve">, </w:t>
      </w:r>
      <w:r w:rsidRPr="003F7FCB">
        <w:rPr>
          <w:i/>
        </w:rPr>
        <w:t>10</w:t>
      </w:r>
      <w:r w:rsidRPr="003F7FCB">
        <w:t xml:space="preserve"> (6), 308. DOI: 10.3390/atmos10060308 </w:t>
      </w:r>
    </w:p>
    <w:p w14:paraId="358C465C" w14:textId="77777777" w:rsidR="003F7FCB" w:rsidRPr="003F7FCB" w:rsidRDefault="003F7FCB" w:rsidP="003F7FCB">
      <w:pPr>
        <w:pStyle w:val="EndNoteBibliography"/>
        <w:spacing w:after="480"/>
      </w:pPr>
      <w:r w:rsidRPr="003F7FCB">
        <w:t xml:space="preserve">(26) Koman, P. D.; Billmire, M.; Baker, K. R.; Carter, J. M.; Thelen, B. J.; French, N. H. F.; Bell, S. A. Using wildland fire smoke modeling data in gerontological health research (California, 2007–2018). </w:t>
      </w:r>
      <w:r w:rsidRPr="003F7FCB">
        <w:rPr>
          <w:i/>
        </w:rPr>
        <w:t xml:space="preserve">Science of The Total Environment </w:t>
      </w:r>
      <w:r w:rsidRPr="003F7FCB">
        <w:rPr>
          <w:b/>
        </w:rPr>
        <w:t>2022</w:t>
      </w:r>
      <w:r w:rsidRPr="003F7FCB">
        <w:t xml:space="preserve">, </w:t>
      </w:r>
      <w:r w:rsidRPr="003F7FCB">
        <w:rPr>
          <w:i/>
        </w:rPr>
        <w:t>838</w:t>
      </w:r>
      <w:r w:rsidRPr="003F7FCB">
        <w:t xml:space="preserve">, 156403. DOI: 10.1016/j.scitotenv.2022.156403 </w:t>
      </w:r>
    </w:p>
    <w:p w14:paraId="4CA961CD" w14:textId="77777777" w:rsidR="003F7FCB" w:rsidRPr="003F7FCB" w:rsidRDefault="003F7FCB" w:rsidP="003F7FCB">
      <w:pPr>
        <w:pStyle w:val="EndNoteBibliography"/>
        <w:spacing w:after="480"/>
      </w:pPr>
      <w:r w:rsidRPr="003F7FCB">
        <w:t xml:space="preserve">(27) Larkin, N. K.; O'Neill, S. M.; Solomon, R.; Raffuse, S.; Strand, T.; Sullivan, D. C.; Krull, C.; Rorig, M.; Peterson, J.; Ferguson, S. A. The BlueSky smoke modeling framework. </w:t>
      </w:r>
      <w:r w:rsidRPr="003F7FCB">
        <w:rPr>
          <w:i/>
        </w:rPr>
        <w:t xml:space="preserve">International Journal of Wildland Fire </w:t>
      </w:r>
      <w:r w:rsidRPr="003F7FCB">
        <w:rPr>
          <w:b/>
        </w:rPr>
        <w:t>2009</w:t>
      </w:r>
      <w:r w:rsidRPr="003F7FCB">
        <w:t xml:space="preserve">, </w:t>
      </w:r>
      <w:r w:rsidRPr="003F7FCB">
        <w:rPr>
          <w:i/>
        </w:rPr>
        <w:t>18</w:t>
      </w:r>
      <w:r w:rsidRPr="003F7FCB">
        <w:t xml:space="preserve"> (8), 906. DOI: 10.1071/WF07086 </w:t>
      </w:r>
    </w:p>
    <w:p w14:paraId="04B2E74B" w14:textId="77777777" w:rsidR="003F7FCB" w:rsidRPr="003F7FCB" w:rsidRDefault="003F7FCB" w:rsidP="003F7FCB">
      <w:pPr>
        <w:pStyle w:val="EndNoteBibliography"/>
        <w:spacing w:after="480"/>
      </w:pPr>
      <w:r w:rsidRPr="003F7FCB">
        <w:t xml:space="preserve">(28) Manson, S.; Schroeder, J.; Van Riper, D.; Knowles, K.; Kugler, T.; Roberts, F.; Ruggles, S. </w:t>
      </w:r>
      <w:r w:rsidRPr="003F7FCB">
        <w:rPr>
          <w:i/>
        </w:rPr>
        <w:t>National Historical Geographic Information System: Version 18.0</w:t>
      </w:r>
      <w:r w:rsidRPr="003F7FCB">
        <w:t>; Minneapolis, MN: IPUMS, 2023.  DOI: 10.18128/D050.V18.0 (accessed 2024-01-17 15:42:03).</w:t>
      </w:r>
    </w:p>
    <w:p w14:paraId="4C5B900C" w14:textId="77777777" w:rsidR="003F7FCB" w:rsidRPr="003F7FCB" w:rsidRDefault="003F7FCB" w:rsidP="003F7FCB">
      <w:pPr>
        <w:pStyle w:val="EndNoteBibliography"/>
        <w:spacing w:after="480"/>
      </w:pPr>
      <w:r w:rsidRPr="003F7FCB">
        <w:t xml:space="preserve">(29) Nielson, G. M. A method for interpolating scattered data based upon a minimum norm network. </w:t>
      </w:r>
      <w:r w:rsidRPr="003F7FCB">
        <w:rPr>
          <w:i/>
        </w:rPr>
        <w:t xml:space="preserve">Mathematics of computation </w:t>
      </w:r>
      <w:r w:rsidRPr="003F7FCB">
        <w:rPr>
          <w:b/>
        </w:rPr>
        <w:t>1983</w:t>
      </w:r>
      <w:r w:rsidRPr="003F7FCB">
        <w:t xml:space="preserve">, </w:t>
      </w:r>
      <w:r w:rsidRPr="003F7FCB">
        <w:rPr>
          <w:i/>
        </w:rPr>
        <w:t>40</w:t>
      </w:r>
      <w:r w:rsidRPr="003F7FCB">
        <w:t xml:space="preserve"> (161), 253–271. </w:t>
      </w:r>
    </w:p>
    <w:p w14:paraId="17226C84" w14:textId="77777777" w:rsidR="003F7FCB" w:rsidRPr="003F7FCB" w:rsidRDefault="003F7FCB" w:rsidP="003F7FCB">
      <w:pPr>
        <w:pStyle w:val="EndNoteBibliography"/>
        <w:spacing w:after="480"/>
      </w:pPr>
      <w:r w:rsidRPr="003F7FCB">
        <w:t xml:space="preserve">(30) Renka, R. J.; Cline, A. A triangle-based C^1 interpolation method. </w:t>
      </w:r>
      <w:r w:rsidRPr="003F7FCB">
        <w:rPr>
          <w:i/>
        </w:rPr>
        <w:t xml:space="preserve">The Rocky Mountain journal of mathematics </w:t>
      </w:r>
      <w:r w:rsidRPr="003F7FCB">
        <w:rPr>
          <w:b/>
        </w:rPr>
        <w:t>1984</w:t>
      </w:r>
      <w:r w:rsidRPr="003F7FCB">
        <w:t xml:space="preserve">, 223–237. </w:t>
      </w:r>
    </w:p>
    <w:p w14:paraId="6C066019" w14:textId="77777777" w:rsidR="003F7FCB" w:rsidRPr="003F7FCB" w:rsidRDefault="003F7FCB" w:rsidP="003F7FCB">
      <w:pPr>
        <w:pStyle w:val="EndNoteBibliography"/>
        <w:spacing w:after="480"/>
      </w:pPr>
      <w:r w:rsidRPr="003F7FCB">
        <w:t xml:space="preserve">(31) Virtanen, P.; Gommers, R.; Oliphant, T. E.; Haberland, M.; Reddy, T.; Cournapeau, D.; Burovski, E.; Peterson, P.; Weckesser, W.; Bright, J.; Van Der Walt, S. J.; Brett, M.; Wilson, J.; Millman, K. J.; Mayorov, N.; Nelson, A. R. J.; Jones, E.; Kern, R.; Larson, E.; Carey, C. J.; Polat, İ.; Feng, Y.; Moore, E. W.; VanderPlas, J.; Laxalde, D.; Perktold, J.; Cimrman, R.; Henriksen, I.; Quintero, E. A.; Harris, C. R.; Archibald, A. M.; Ribeiro, A. H.; Pedregosa, F.; Van Mulbregt, P.; Contributors, S.; Vijaykumar, A.; Bardelli, A. P.; Rothberg, A.; Hilboll, A.; Kloeckner, A.; Scopatz, A.; Lee, A.; Rokem, A.; Woods, C. N.; Fulton, C.; Masson, C.; Häggström, C.; Fitzgerald, C.; Nicholson, D. A.; Hagen, D. R.; Pasechnik, D. V.; Olivetti, E.; Martin, E.; Wieser, E.; Silva, F.; Lenders, F.; Wilhelm, F.; Young, G.; Price, G. A.; Ingold, G.-L.; Allen, G. E.; Lee, G. R.; Audren, H.; Probst, I.; Dietrich, J. P.; Silterra, J.; Webber, J. T.; Slavič, J.; Nothman, J.; Buchner, J.; Kulick, J.; Schönberger, J. L.; De Miranda Cardoso, J. V.; Reimer, J.; Harrington, J.; Rodríguez, J. L. C.; Nunez-Iglesias, J.; Kuczynski, J.; Tritz, K.; Thoma, M.; Newville, M.; Kümmerer, M.; Bolingbroke, M.; Tartre, M.; Pak, M.; Smith, N. J.; Nowaczyk, N.; Shebanov, N.; Pavlyk, O.; Brodtkorb, P. A.; Lee, P.; McGibbon, R. T.; Feldbauer, R.; Lewis, S.; Tygier, S.; Sievert, S.; Vigna, S.; Peterson, S.; More, S.; Pudlik, T.; Oshima, T.; Pingel, T. J.; Robitaille, T. P.; Spura, T.; Jones, T. R.; Cera, T.; Leslie, T.; Zito, T.; Krauss, T.; Upadhyay, U.; Halchenko, Y. O.; Vázquez-Baeza, Y. SciPy 1.0: fundamental algorithms for scientific computing in Python. </w:t>
      </w:r>
      <w:r w:rsidRPr="003F7FCB">
        <w:rPr>
          <w:i/>
        </w:rPr>
        <w:t xml:space="preserve">Nature Methods </w:t>
      </w:r>
      <w:r w:rsidRPr="003F7FCB">
        <w:rPr>
          <w:b/>
        </w:rPr>
        <w:t>2020</w:t>
      </w:r>
      <w:r w:rsidRPr="003F7FCB">
        <w:t xml:space="preserve">, </w:t>
      </w:r>
      <w:r w:rsidRPr="003F7FCB">
        <w:rPr>
          <w:i/>
        </w:rPr>
        <w:t>17</w:t>
      </w:r>
      <w:r w:rsidRPr="003F7FCB">
        <w:t xml:space="preserve"> (3), 261-272. DOI: 10.1038/s41592-019-0686-2 </w:t>
      </w:r>
    </w:p>
    <w:p w14:paraId="351AE460" w14:textId="77777777" w:rsidR="003F7FCB" w:rsidRPr="003F7FCB" w:rsidRDefault="003F7FCB" w:rsidP="003F7FCB">
      <w:pPr>
        <w:pStyle w:val="EndNoteBibliography"/>
        <w:spacing w:after="480"/>
      </w:pPr>
      <w:r w:rsidRPr="003F7FCB">
        <w:t xml:space="preserve">(32) Considine, E. M.; Hao, J.; deSouza, P.; Braun, D.; Reid, C. E.; Nethery, R. C. Evaluation of Model-Based PM </w:t>
      </w:r>
      <w:r w:rsidRPr="003F7FCB">
        <w:rPr>
          <w:vertAlign w:val="subscript"/>
        </w:rPr>
        <w:t>2.5</w:t>
      </w:r>
      <w:r w:rsidRPr="003F7FCB">
        <w:t xml:space="preserve"> Estimates for Exposure Assessment during Wildfire Smoke Episodes in the Western U.S. </w:t>
      </w:r>
      <w:r w:rsidRPr="003F7FCB">
        <w:rPr>
          <w:i/>
        </w:rPr>
        <w:t xml:space="preserve">Environmental Science &amp; Technology </w:t>
      </w:r>
      <w:r w:rsidRPr="003F7FCB">
        <w:rPr>
          <w:b/>
        </w:rPr>
        <w:t>2023</w:t>
      </w:r>
      <w:r w:rsidRPr="003F7FCB">
        <w:t xml:space="preserve">, </w:t>
      </w:r>
      <w:r w:rsidRPr="003F7FCB">
        <w:rPr>
          <w:i/>
        </w:rPr>
        <w:t>57</w:t>
      </w:r>
      <w:r w:rsidRPr="003F7FCB">
        <w:t xml:space="preserve"> (5), 2031-2041. DOI: 10.1021/acs.est.2c06288 </w:t>
      </w:r>
    </w:p>
    <w:p w14:paraId="1AFA7618" w14:textId="77777777" w:rsidR="003F7FCB" w:rsidRPr="003F7FCB" w:rsidRDefault="003F7FCB" w:rsidP="003F7FCB">
      <w:pPr>
        <w:pStyle w:val="EndNoteBibliography"/>
        <w:spacing w:after="480"/>
      </w:pPr>
      <w:r w:rsidRPr="003F7FCB">
        <w:t xml:space="preserve">(33) Childs, M. L.; Li, J.; Wen, J.; Heft-Neal, S.; Driscoll, A.; Wang, S.; Gould, C. F.; Qiu, M.; Burney, J.; Burke, M. Daily Local-Level Estimates of Ambient Wildfire Smoke PM </w:t>
      </w:r>
      <w:r w:rsidRPr="003F7FCB">
        <w:rPr>
          <w:vertAlign w:val="subscript"/>
        </w:rPr>
        <w:t>2.5</w:t>
      </w:r>
      <w:r w:rsidRPr="003F7FCB">
        <w:t xml:space="preserve"> for the Contiguous US. </w:t>
      </w:r>
      <w:r w:rsidRPr="003F7FCB">
        <w:rPr>
          <w:i/>
        </w:rPr>
        <w:t xml:space="preserve">Environmental Science &amp; Technology </w:t>
      </w:r>
      <w:r w:rsidRPr="003F7FCB">
        <w:rPr>
          <w:b/>
        </w:rPr>
        <w:t>2022</w:t>
      </w:r>
      <w:r w:rsidRPr="003F7FCB">
        <w:t xml:space="preserve">, </w:t>
      </w:r>
      <w:r w:rsidRPr="003F7FCB">
        <w:rPr>
          <w:i/>
        </w:rPr>
        <w:t>56</w:t>
      </w:r>
      <w:r w:rsidRPr="003F7FCB">
        <w:t xml:space="preserve"> (19), 13607-13621. DOI: 10.1021/acs.est.2c02934 </w:t>
      </w:r>
    </w:p>
    <w:p w14:paraId="7E1DA58C" w14:textId="77777777" w:rsidR="003F7FCB" w:rsidRPr="003F7FCB" w:rsidRDefault="003F7FCB" w:rsidP="003F7FCB">
      <w:pPr>
        <w:pStyle w:val="EndNoteBibliography"/>
        <w:spacing w:after="480"/>
      </w:pPr>
      <w:r w:rsidRPr="003F7FCB">
        <w:lastRenderedPageBreak/>
        <w:t xml:space="preserve">(34) U.S. Census Bureau. </w:t>
      </w:r>
      <w:r w:rsidRPr="003F7FCB">
        <w:rPr>
          <w:i/>
        </w:rPr>
        <w:t>2006-2010 American Community Survey 5-year Estimates</w:t>
      </w:r>
      <w:r w:rsidRPr="003F7FCB">
        <w:t>; 2010.   (accessed 2023-11-01).</w:t>
      </w:r>
    </w:p>
    <w:p w14:paraId="2DAB9168" w14:textId="77777777" w:rsidR="003F7FCB" w:rsidRPr="003F7FCB" w:rsidRDefault="003F7FCB" w:rsidP="003F7FCB">
      <w:pPr>
        <w:pStyle w:val="EndNoteBibliography"/>
        <w:spacing w:after="480"/>
      </w:pPr>
      <w:r w:rsidRPr="003F7FCB">
        <w:t xml:space="preserve">(35) Clark, L. P.; Harris, M. H.; Apte, J. S.; Marshall, J. D. National and Intraurban Air Pollution Exposure Disparity Estimates in the United States: Impact of Data-Aggregation Spatial Scale. </w:t>
      </w:r>
      <w:r w:rsidRPr="003F7FCB">
        <w:rPr>
          <w:i/>
        </w:rPr>
        <w:t xml:space="preserve">Environmental Science &amp; Technology Letters </w:t>
      </w:r>
      <w:r w:rsidRPr="003F7FCB">
        <w:rPr>
          <w:b/>
        </w:rPr>
        <w:t>2022</w:t>
      </w:r>
      <w:r w:rsidRPr="003F7FCB">
        <w:t xml:space="preserve">, </w:t>
      </w:r>
      <w:r w:rsidRPr="003F7FCB">
        <w:rPr>
          <w:i/>
        </w:rPr>
        <w:t>9</w:t>
      </w:r>
      <w:r w:rsidRPr="003F7FCB">
        <w:t xml:space="preserve"> (9), 786-791. DOI: 10.1021/acs.estlett.2c00403 </w:t>
      </w:r>
    </w:p>
    <w:p w14:paraId="60AF3D33" w14:textId="77777777" w:rsidR="003F7FCB" w:rsidRPr="003F7FCB" w:rsidRDefault="003F7FCB" w:rsidP="003F7FCB">
      <w:pPr>
        <w:pStyle w:val="EndNoteBibliography"/>
        <w:spacing w:after="480"/>
      </w:pPr>
      <w:r w:rsidRPr="003F7FCB">
        <w:t xml:space="preserve">(36) U.S. Global Change Research Program. </w:t>
      </w:r>
      <w:r w:rsidRPr="003F7FCB">
        <w:rPr>
          <w:i/>
        </w:rPr>
        <w:t>Fifth National Climate Assessment</w:t>
      </w:r>
      <w:r w:rsidRPr="003F7FCB">
        <w:t>; U.S. Global Change Research Program, 2023.   (accessed 2024-01-17).</w:t>
      </w:r>
    </w:p>
    <w:p w14:paraId="57F916ED" w14:textId="77777777" w:rsidR="003F7FCB" w:rsidRPr="003F7FCB" w:rsidRDefault="003F7FCB" w:rsidP="003F7FCB">
      <w:pPr>
        <w:pStyle w:val="EndNoteBibliography"/>
        <w:spacing w:after="480"/>
      </w:pPr>
      <w:r w:rsidRPr="003F7FCB">
        <w:t xml:space="preserve">(37) U.S. Department of Agriculture. </w:t>
      </w:r>
      <w:r w:rsidRPr="003F7FCB">
        <w:rPr>
          <w:i/>
        </w:rPr>
        <w:t>2010 Rural-Urban Commuting Area Codes</w:t>
      </w:r>
      <w:r w:rsidRPr="003F7FCB">
        <w:t>; 2019.   (accessed 2023-11-15).</w:t>
      </w:r>
    </w:p>
    <w:p w14:paraId="55E31F72" w14:textId="77777777" w:rsidR="003F7FCB" w:rsidRPr="003F7FCB" w:rsidRDefault="003F7FCB" w:rsidP="003F7FCB">
      <w:pPr>
        <w:pStyle w:val="EndNoteBibliography"/>
        <w:spacing w:after="480"/>
      </w:pPr>
      <w:r w:rsidRPr="003F7FCB">
        <w:t xml:space="preserve">(38) Messer, L. C.; Luben, T. J.; Mendola, P.; Carozza, S. E.; Horel, S. A.; Langlois, P. H. Urban-Rural Residence and the Occurrence of Cleft Lip and Cleft Palate in Texas, 1999-2003. </w:t>
      </w:r>
      <w:r w:rsidRPr="003F7FCB">
        <w:rPr>
          <w:i/>
        </w:rPr>
        <w:t xml:space="preserve">Annals of Epidemiology </w:t>
      </w:r>
      <w:r w:rsidRPr="003F7FCB">
        <w:rPr>
          <w:b/>
        </w:rPr>
        <w:t>2010</w:t>
      </w:r>
      <w:r w:rsidRPr="003F7FCB">
        <w:t xml:space="preserve">, </w:t>
      </w:r>
      <w:r w:rsidRPr="003F7FCB">
        <w:rPr>
          <w:i/>
        </w:rPr>
        <w:t>20</w:t>
      </w:r>
      <w:r w:rsidRPr="003F7FCB">
        <w:t xml:space="preserve"> (1), 32-39. DOI: 10.1016/j.annepidem.2009.09.006 </w:t>
      </w:r>
    </w:p>
    <w:p w14:paraId="263C070D" w14:textId="77777777" w:rsidR="003F7FCB" w:rsidRPr="003F7FCB" w:rsidRDefault="003F7FCB" w:rsidP="003F7FCB">
      <w:pPr>
        <w:pStyle w:val="EndNoteBibliography"/>
        <w:spacing w:after="480"/>
      </w:pPr>
      <w:r w:rsidRPr="003F7FCB">
        <w:t xml:space="preserve">(39) Seabold, S.; Perktold, J. Statsmodels: Econometric and Statistical Modeling with Python. In </w:t>
      </w:r>
      <w:r w:rsidRPr="003F7FCB">
        <w:rPr>
          <w:i/>
        </w:rPr>
        <w:t>9th Python in Science Conference</w:t>
      </w:r>
      <w:r w:rsidRPr="003F7FCB">
        <w:t>, 2010.</w:t>
      </w:r>
    </w:p>
    <w:p w14:paraId="76461BCA" w14:textId="77777777" w:rsidR="003F7FCB" w:rsidRPr="003F7FCB" w:rsidRDefault="003F7FCB" w:rsidP="003F7FCB">
      <w:pPr>
        <w:pStyle w:val="EndNoteBibliography"/>
        <w:spacing w:after="480"/>
      </w:pPr>
      <w:r w:rsidRPr="003F7FCB">
        <w:t xml:space="preserve">(40) Python Software Foundation. </w:t>
      </w:r>
      <w:r w:rsidRPr="003F7FCB">
        <w:rPr>
          <w:i/>
        </w:rPr>
        <w:t>Python Version 3.11</w:t>
      </w:r>
      <w:r w:rsidRPr="003F7FCB">
        <w:t>;   (accessed 2024-4-10).</w:t>
      </w:r>
    </w:p>
    <w:p w14:paraId="29899673" w14:textId="77777777" w:rsidR="003F7FCB" w:rsidRPr="003F7FCB" w:rsidRDefault="003F7FCB" w:rsidP="003F7FCB">
      <w:pPr>
        <w:pStyle w:val="EndNoteBibliography"/>
        <w:spacing w:after="480"/>
      </w:pPr>
      <w:r w:rsidRPr="003F7FCB">
        <w:t xml:space="preserve">(41) Cal Fire. </w:t>
      </w:r>
      <w:r w:rsidRPr="003F7FCB">
        <w:rPr>
          <w:i/>
        </w:rPr>
        <w:t>California Wildfires 2012-2021 Total Acres Burned In California</w:t>
      </w:r>
      <w:r w:rsidRPr="003F7FCB">
        <w:t>. 2021.  (accessed.</w:t>
      </w:r>
    </w:p>
    <w:p w14:paraId="4D8CCF8A" w14:textId="77777777" w:rsidR="003F7FCB" w:rsidRPr="003F7FCB" w:rsidRDefault="003F7FCB" w:rsidP="003F7FCB">
      <w:pPr>
        <w:pStyle w:val="EndNoteBibliography"/>
        <w:spacing w:after="480"/>
      </w:pPr>
      <w:r w:rsidRPr="003F7FCB">
        <w:t xml:space="preserve">(42) Abolafia-Rosenzweig, R.; He, C.; Chen, F. Winter and spring climate explains a large portion of interannual variability and trend in western U.S. summer fire burned area. </w:t>
      </w:r>
      <w:r w:rsidRPr="003F7FCB">
        <w:rPr>
          <w:i/>
        </w:rPr>
        <w:t xml:space="preserve">Environmental Research Letters </w:t>
      </w:r>
      <w:r w:rsidRPr="003F7FCB">
        <w:rPr>
          <w:b/>
        </w:rPr>
        <w:t>2022</w:t>
      </w:r>
      <w:r w:rsidRPr="003F7FCB">
        <w:t xml:space="preserve">, </w:t>
      </w:r>
      <w:r w:rsidRPr="003F7FCB">
        <w:rPr>
          <w:i/>
        </w:rPr>
        <w:t>17</w:t>
      </w:r>
      <w:r w:rsidRPr="003F7FCB">
        <w:t xml:space="preserve"> (5), 054030. DOI: 10.1088/1748-9326/ac6886 </w:t>
      </w:r>
    </w:p>
    <w:p w14:paraId="1E8B99FA" w14:textId="77777777" w:rsidR="003F7FCB" w:rsidRPr="003F7FCB" w:rsidRDefault="003F7FCB" w:rsidP="003F7FCB">
      <w:pPr>
        <w:pStyle w:val="EndNoteBibliography"/>
        <w:spacing w:after="480"/>
      </w:pPr>
      <w:r w:rsidRPr="003F7FCB">
        <w:t xml:space="preserve">(43) Casey, J. A.; Kioumourtzoglou, M.-A.; Padula, A.; González, D. J. X.; Elser, H.; Aguilera, R.; Northrop, A. J.; Tartof, S. Y.; Mayeda, E. R.; Braun, D.; Dominici, F.; Eisen, E. A.; Morello-Frosch, R.; Benmarhnia, T. Measuring long-term exposure to wildfire PM </w:t>
      </w:r>
      <w:r w:rsidRPr="003F7FCB">
        <w:rPr>
          <w:vertAlign w:val="subscript"/>
        </w:rPr>
        <w:t>2.5</w:t>
      </w:r>
      <w:r w:rsidRPr="003F7FCB">
        <w:t xml:space="preserve"> in California: Time-varying inequities in environmental burden. </w:t>
      </w:r>
      <w:r w:rsidRPr="003F7FCB">
        <w:rPr>
          <w:i/>
        </w:rPr>
        <w:t xml:space="preserve">Proceedings of the National Academy of Sciences </w:t>
      </w:r>
      <w:r w:rsidRPr="003F7FCB">
        <w:rPr>
          <w:b/>
        </w:rPr>
        <w:t>2024</w:t>
      </w:r>
      <w:r w:rsidRPr="003F7FCB">
        <w:t xml:space="preserve">, </w:t>
      </w:r>
      <w:r w:rsidRPr="003F7FCB">
        <w:rPr>
          <w:i/>
        </w:rPr>
        <w:t>121</w:t>
      </w:r>
      <w:r w:rsidRPr="003F7FCB">
        <w:t xml:space="preserve"> (8), e2306729121. DOI: 10.1073/pnas.2306729121 </w:t>
      </w:r>
    </w:p>
    <w:p w14:paraId="7106B1B5" w14:textId="77777777" w:rsidR="003F7FCB" w:rsidRPr="003F7FCB" w:rsidRDefault="003F7FCB" w:rsidP="003F7FCB">
      <w:pPr>
        <w:pStyle w:val="EndNoteBibliography"/>
        <w:spacing w:after="480"/>
      </w:pPr>
      <w:r w:rsidRPr="003F7FCB">
        <w:t>(44) Schollaert, C. L.; Marlier, M. E.; Marshall, J. D.; Spector, J. T.; Busch Isaksen, T. Exposure to Smoke From Wildfire, Prescribed, and Agricultural Burns Among At</w:t>
      </w:r>
      <w:r w:rsidRPr="003F7FCB">
        <w:rPr>
          <w:rFonts w:ascii="Cambria Math" w:hAnsi="Cambria Math" w:cs="Cambria Math"/>
        </w:rPr>
        <w:t>‐</w:t>
      </w:r>
      <w:r w:rsidRPr="003F7FCB">
        <w:t xml:space="preserve">Risk Populations Across Washington, Oregon, and California. </w:t>
      </w:r>
      <w:r w:rsidRPr="003F7FCB">
        <w:rPr>
          <w:i/>
        </w:rPr>
        <w:t xml:space="preserve">GeoHealth </w:t>
      </w:r>
      <w:r w:rsidRPr="003F7FCB">
        <w:rPr>
          <w:b/>
        </w:rPr>
        <w:t>2024</w:t>
      </w:r>
      <w:r w:rsidRPr="003F7FCB">
        <w:t xml:space="preserve">, </w:t>
      </w:r>
      <w:r w:rsidRPr="003F7FCB">
        <w:rPr>
          <w:i/>
        </w:rPr>
        <w:t>8</w:t>
      </w:r>
      <w:r w:rsidRPr="003F7FCB">
        <w:t xml:space="preserve"> (4), e2023GH000961. DOI: 10.1029/2023GH000961 </w:t>
      </w:r>
    </w:p>
    <w:p w14:paraId="72799A95" w14:textId="77777777" w:rsidR="003F7FCB" w:rsidRPr="003F7FCB" w:rsidRDefault="003F7FCB" w:rsidP="003F7FCB">
      <w:pPr>
        <w:pStyle w:val="EndNoteBibliography"/>
        <w:spacing w:after="480"/>
      </w:pPr>
      <w:r w:rsidRPr="003F7FCB">
        <w:t xml:space="preserve">(45) Kramer, A. L.; Liu, J.; Li, L.; Connolly, R.; Barbato, M.; Zhu, Y. Environmental justice analysis of wildfire-related PM2.5 exposure using low-cost sensors in California. </w:t>
      </w:r>
      <w:r w:rsidRPr="003F7FCB">
        <w:rPr>
          <w:i/>
        </w:rPr>
        <w:t xml:space="preserve">Science of The Total Environment </w:t>
      </w:r>
      <w:r w:rsidRPr="003F7FCB">
        <w:rPr>
          <w:b/>
        </w:rPr>
        <w:t>2023</w:t>
      </w:r>
      <w:r w:rsidRPr="003F7FCB">
        <w:t xml:space="preserve">, </w:t>
      </w:r>
      <w:r w:rsidRPr="003F7FCB">
        <w:rPr>
          <w:i/>
        </w:rPr>
        <w:t>856</w:t>
      </w:r>
      <w:r w:rsidRPr="003F7FCB">
        <w:t xml:space="preserve">, 159218. DOI: 10.1016/j.scitotenv.2022.159218 </w:t>
      </w:r>
    </w:p>
    <w:p w14:paraId="737BF481" w14:textId="77777777" w:rsidR="003F7FCB" w:rsidRPr="003F7FCB" w:rsidRDefault="003F7FCB" w:rsidP="003F7FCB">
      <w:pPr>
        <w:pStyle w:val="EndNoteBibliography"/>
        <w:spacing w:after="480"/>
      </w:pPr>
      <w:r w:rsidRPr="003F7FCB">
        <w:lastRenderedPageBreak/>
        <w:t xml:space="preserve">(46) Johnson Gaither, C.; Afrin, S.; Garcia-Menendez, F.; Odman, M. T.; Huang, R.; Goodrick, S.; Ricardo Da Silva, A. African American Exposure to Prescribed Fire Smoke in Georgia, USA. </w:t>
      </w:r>
      <w:r w:rsidRPr="003F7FCB">
        <w:rPr>
          <w:i/>
        </w:rPr>
        <w:t xml:space="preserve">International Journal of Environmental Research and Public Health </w:t>
      </w:r>
      <w:r w:rsidRPr="003F7FCB">
        <w:rPr>
          <w:b/>
        </w:rPr>
        <w:t>2019</w:t>
      </w:r>
      <w:r w:rsidRPr="003F7FCB">
        <w:t xml:space="preserve">, </w:t>
      </w:r>
      <w:r w:rsidRPr="003F7FCB">
        <w:rPr>
          <w:i/>
        </w:rPr>
        <w:t>16</w:t>
      </w:r>
      <w:r w:rsidRPr="003F7FCB">
        <w:t xml:space="preserve"> (17), 3079. DOI: 10.3390/ijerph16173079 </w:t>
      </w:r>
    </w:p>
    <w:p w14:paraId="0A570148" w14:textId="77777777" w:rsidR="003F7FCB" w:rsidRPr="003F7FCB" w:rsidRDefault="003F7FCB" w:rsidP="003F7FCB">
      <w:pPr>
        <w:pStyle w:val="EndNoteBibliography"/>
        <w:spacing w:after="480"/>
      </w:pPr>
      <w:r w:rsidRPr="003F7FCB">
        <w:t xml:space="preserve">(47) Baker, K.; Rao, V.; Beidler, J.; Vukovich, J.; Koplitz, S.; Avey, L. Illustrating wildland fire air quality impacts using an EPA emission inventory. In </w:t>
      </w:r>
      <w:r w:rsidRPr="003F7FCB">
        <w:rPr>
          <w:i/>
        </w:rPr>
        <w:t>Environmental Manager</w:t>
      </w:r>
      <w:r w:rsidRPr="003F7FCB">
        <w:t>, 2020; Vol. 24, pp 26-31.</w:t>
      </w:r>
    </w:p>
    <w:p w14:paraId="3EAD5262" w14:textId="77777777" w:rsidR="003F7FCB" w:rsidRPr="003F7FCB" w:rsidRDefault="003F7FCB" w:rsidP="003F7FCB">
      <w:pPr>
        <w:pStyle w:val="EndNoteBibliography"/>
        <w:spacing w:after="480"/>
      </w:pPr>
      <w:r w:rsidRPr="003F7FCB">
        <w:t xml:space="preserve">(48) U.S. Environmental Protection Agency. </w:t>
      </w:r>
      <w:r w:rsidRPr="003F7FCB">
        <w:rPr>
          <w:i/>
        </w:rPr>
        <w:t>Wildfire Smoke: A Guide for Public Health Officials</w:t>
      </w:r>
      <w:r w:rsidRPr="003F7FCB">
        <w:t>; US Environmental Protection Agency, Office of Air Quality Planning and Standards, 2021.   (accessed 04/08/2024).</w:t>
      </w:r>
    </w:p>
    <w:p w14:paraId="258EEC1E" w14:textId="77777777" w:rsidR="003F7FCB" w:rsidRPr="003F7FCB" w:rsidRDefault="003F7FCB" w:rsidP="003F7FCB">
      <w:pPr>
        <w:pStyle w:val="EndNoteBibliography"/>
        <w:spacing w:after="480"/>
      </w:pPr>
      <w:r w:rsidRPr="003F7FCB">
        <w:t xml:space="preserve">(49) Marlier, M. E.; Brenner, K. I.; Liu, J. C.; Mickley, L. J.; Raby, S.; James, E.; Ahmadov, R.; Riden, H. Exposure of agricultural workers in California to wildfire smoke under past and future climate conditions. </w:t>
      </w:r>
      <w:r w:rsidRPr="003F7FCB">
        <w:rPr>
          <w:i/>
        </w:rPr>
        <w:t xml:space="preserve">Environmental Research Letters </w:t>
      </w:r>
      <w:r w:rsidRPr="003F7FCB">
        <w:rPr>
          <w:b/>
        </w:rPr>
        <w:t>2022</w:t>
      </w:r>
      <w:r w:rsidRPr="003F7FCB">
        <w:t xml:space="preserve">, </w:t>
      </w:r>
      <w:r w:rsidRPr="003F7FCB">
        <w:rPr>
          <w:i/>
        </w:rPr>
        <w:t>17</w:t>
      </w:r>
      <w:r w:rsidRPr="003F7FCB">
        <w:t xml:space="preserve"> (9), 094045. DOI: 10.1088/1748-9326/ac8c58 </w:t>
      </w:r>
    </w:p>
    <w:p w14:paraId="0815A1CC" w14:textId="77777777" w:rsidR="003F7FCB" w:rsidRPr="003F7FCB" w:rsidRDefault="003F7FCB" w:rsidP="003F7FCB">
      <w:pPr>
        <w:pStyle w:val="EndNoteBibliography"/>
        <w:spacing w:after="480"/>
      </w:pPr>
      <w:r w:rsidRPr="003F7FCB">
        <w:t xml:space="preserve">(50) Riden, H. E.; Giacinto, R.; Wadsworth, G.; Rainwater, J.; Andrews, T.; Pinkerton, K. E. Wildfire Smoke Exposure: Awareness and Safety Responses in the Agricultural Workplace. </w:t>
      </w:r>
      <w:r w:rsidRPr="003F7FCB">
        <w:rPr>
          <w:i/>
        </w:rPr>
        <w:t xml:space="preserve">Journal of Agromedicine </w:t>
      </w:r>
      <w:r w:rsidRPr="003F7FCB">
        <w:rPr>
          <w:b/>
        </w:rPr>
        <w:t>2020</w:t>
      </w:r>
      <w:r w:rsidRPr="003F7FCB">
        <w:t xml:space="preserve">, </w:t>
      </w:r>
      <w:r w:rsidRPr="003F7FCB">
        <w:rPr>
          <w:i/>
        </w:rPr>
        <w:t>25</w:t>
      </w:r>
      <w:r w:rsidRPr="003F7FCB">
        <w:t xml:space="preserve"> (3), 330-338. DOI: 10.1080/1059924X.2020.1725699 </w:t>
      </w:r>
    </w:p>
    <w:p w14:paraId="3507D744" w14:textId="77777777" w:rsidR="003F7FCB" w:rsidRPr="003F7FCB" w:rsidRDefault="003F7FCB" w:rsidP="003F7FCB">
      <w:pPr>
        <w:pStyle w:val="EndNoteBibliography"/>
        <w:spacing w:after="480"/>
      </w:pPr>
      <w:r w:rsidRPr="003F7FCB">
        <w:t xml:space="preserve">(51) Miranda, M. L.; Edwards, S. E.; Keating, M. H.; Paul, C. J. Making the Environmental Justice Grade: The Relative Burden of Air Pollution Exposure in the United States. </w:t>
      </w:r>
      <w:r w:rsidRPr="003F7FCB">
        <w:rPr>
          <w:i/>
        </w:rPr>
        <w:t xml:space="preserve">International Journal of Environmental Research and Public Health </w:t>
      </w:r>
      <w:r w:rsidRPr="003F7FCB">
        <w:rPr>
          <w:b/>
        </w:rPr>
        <w:t>2011</w:t>
      </w:r>
      <w:r w:rsidRPr="003F7FCB">
        <w:t xml:space="preserve">, </w:t>
      </w:r>
      <w:r w:rsidRPr="003F7FCB">
        <w:rPr>
          <w:i/>
        </w:rPr>
        <w:t>8</w:t>
      </w:r>
      <w:r w:rsidRPr="003F7FCB">
        <w:t xml:space="preserve"> (6), 1755-1771. DOI: 10.3390/ijerph8061755 </w:t>
      </w:r>
    </w:p>
    <w:p w14:paraId="26E9CFFF" w14:textId="77777777" w:rsidR="003F7FCB" w:rsidRPr="003F7FCB" w:rsidRDefault="003F7FCB" w:rsidP="003F7FCB">
      <w:pPr>
        <w:pStyle w:val="EndNoteBibliography"/>
        <w:spacing w:after="480"/>
      </w:pPr>
      <w:r w:rsidRPr="003F7FCB">
        <w:t xml:space="preserve">(52) Wilkins, J. L.; Pouliot, G.; Foley, K.; Appel, W.; Pierce, T. The impact of US wildland fires on ozone and particulate matter: a comparison of measurements and CMAQ model predictions from 2008 to 2012. </w:t>
      </w:r>
      <w:r w:rsidRPr="003F7FCB">
        <w:rPr>
          <w:i/>
        </w:rPr>
        <w:t xml:space="preserve">International Journal of Wildland Fire </w:t>
      </w:r>
      <w:r w:rsidRPr="003F7FCB">
        <w:rPr>
          <w:b/>
        </w:rPr>
        <w:t>2018</w:t>
      </w:r>
      <w:r w:rsidRPr="003F7FCB">
        <w:t xml:space="preserve">, </w:t>
      </w:r>
      <w:r w:rsidRPr="003F7FCB">
        <w:rPr>
          <w:i/>
        </w:rPr>
        <w:t>27</w:t>
      </w:r>
      <w:r w:rsidRPr="003F7FCB">
        <w:t xml:space="preserve"> (10), 684. DOI: 10.1071/WF18053 </w:t>
      </w:r>
    </w:p>
    <w:p w14:paraId="78F86EB0" w14:textId="77777777" w:rsidR="003F7FCB" w:rsidRPr="003F7FCB" w:rsidRDefault="003F7FCB" w:rsidP="003F7FCB">
      <w:pPr>
        <w:pStyle w:val="EndNoteBibliography"/>
        <w:spacing w:after="480"/>
      </w:pPr>
      <w:r w:rsidRPr="003F7FCB">
        <w:t xml:space="preserve">(53) Larsen, A. E.; Reich, B. J.; Ruminski, M.; Rappold, A. G. Impacts of fire smoke plumes on regional air quality, 2006–2013. </w:t>
      </w:r>
      <w:r w:rsidRPr="003F7FCB">
        <w:rPr>
          <w:i/>
        </w:rPr>
        <w:t xml:space="preserve">Journal of Exposure Science &amp; Environmental Epidemiology </w:t>
      </w:r>
      <w:r w:rsidRPr="003F7FCB">
        <w:rPr>
          <w:b/>
        </w:rPr>
        <w:t>2018</w:t>
      </w:r>
      <w:r w:rsidRPr="003F7FCB">
        <w:t xml:space="preserve">, </w:t>
      </w:r>
      <w:r w:rsidRPr="003F7FCB">
        <w:rPr>
          <w:i/>
        </w:rPr>
        <w:t>28</w:t>
      </w:r>
      <w:r w:rsidRPr="003F7FCB">
        <w:t xml:space="preserve"> (4), 319-327. DOI: 10.1038/s41370-017-0013-x </w:t>
      </w:r>
    </w:p>
    <w:p w14:paraId="6936067E" w14:textId="77777777" w:rsidR="003F7FCB" w:rsidRPr="003F7FCB" w:rsidRDefault="003F7FCB" w:rsidP="003F7FCB">
      <w:pPr>
        <w:pStyle w:val="EndNoteBibliography"/>
      </w:pPr>
      <w:r w:rsidRPr="003F7FCB">
        <w:t xml:space="preserve">(54) Zraick, K.; McCann, A.; Almukhtar, S.; Parshina-Kottas, Y.; Gebeloff, R.; Lu, D. No Box to Check: When the Census Doesn’t Reflect You. </w:t>
      </w:r>
      <w:r w:rsidRPr="003F7FCB">
        <w:rPr>
          <w:i/>
        </w:rPr>
        <w:t>The New York Times</w:t>
      </w:r>
      <w:r w:rsidRPr="003F7FCB">
        <w:t>, 2024-02-26.  (accessed 2024-03-15).</w:t>
      </w:r>
    </w:p>
    <w:p w14:paraId="7D679FD4" w14:textId="44AE2E61" w:rsidR="003021E1" w:rsidRDefault="003021E1" w:rsidP="002A69A7">
      <w:r>
        <w:fldChar w:fldCharType="end"/>
      </w:r>
    </w:p>
    <w:sectPr w:rsidR="003021E1" w:rsidSect="003F3316">
      <w:footerReference w:type="default" r:id="rId22"/>
      <w:pgSz w:w="12240" w:h="15840"/>
      <w:pgMar w:top="1440" w:right="1440" w:bottom="1440" w:left="1440" w:header="720" w:footer="432" w:gutter="0"/>
      <w:lnNumType w:countBy="1" w:restart="continuous"/>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ice, Byron" w:date="2024-05-09T14:14:00Z" w:initials="RB">
    <w:p w14:paraId="7DCA6E2C" w14:textId="77777777" w:rsidR="003947A0" w:rsidRDefault="00C63F54" w:rsidP="008C5915">
      <w:pPr>
        <w:pStyle w:val="CommentText"/>
      </w:pPr>
      <w:r>
        <w:rPr>
          <w:rStyle w:val="CommentReference"/>
        </w:rPr>
        <w:annotationRef/>
      </w:r>
      <w:r w:rsidR="003947A0">
        <w:t>Currently 150 words, can be up to 200 words for ES&amp;T</w:t>
      </w:r>
    </w:p>
  </w:comment>
  <w:comment w:id="47" w:author="Rice, Byron" w:date="2024-05-09T15:36:00Z" w:initials="RB">
    <w:p w14:paraId="1C1B34DD" w14:textId="698BCE7B" w:rsidR="005255C5" w:rsidRDefault="005255C5">
      <w:pPr>
        <w:pStyle w:val="CommentText"/>
      </w:pPr>
      <w:r>
        <w:rPr>
          <w:rStyle w:val="CommentReference"/>
        </w:rPr>
        <w:annotationRef/>
      </w:r>
      <w:r>
        <w:t>This is the main new section that I have added since finalizing the thesis. Please take a close look at this and let me know if you agree with the figures I included and the text in the following paragraph.</w:t>
      </w:r>
    </w:p>
    <w:p w14:paraId="5AC7CDA9" w14:textId="77777777" w:rsidR="005255C5" w:rsidRDefault="005255C5">
      <w:pPr>
        <w:pStyle w:val="CommentText"/>
      </w:pPr>
    </w:p>
    <w:p w14:paraId="174E6D8D" w14:textId="77777777" w:rsidR="005255C5" w:rsidRDefault="005255C5" w:rsidP="00400042">
      <w:pPr>
        <w:pStyle w:val="CommentText"/>
      </w:pPr>
      <w:r>
        <w:t>I haven't made any changes to the discussion/conclusions as a result of this, but we should think about that.</w:t>
      </w:r>
    </w:p>
  </w:comment>
  <w:comment w:id="230" w:author="Rice, Byron" w:date="2024-05-09T16:13:00Z" w:initials="RB">
    <w:p w14:paraId="168101F8" w14:textId="77777777" w:rsidR="00D93C6C" w:rsidRDefault="00D93C6C" w:rsidP="009B518E">
      <w:pPr>
        <w:pStyle w:val="CommentText"/>
      </w:pPr>
      <w:r>
        <w:rPr>
          <w:rStyle w:val="CommentReference"/>
        </w:rPr>
        <w:annotationRef/>
      </w:r>
      <w:r>
        <w:t>Should I include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CA6E2C" w15:done="0"/>
  <w15:commentEx w15:paraId="174E6D8D" w15:done="0"/>
  <w15:commentEx w15:paraId="168101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758BB" w16cex:dateUtc="2024-05-09T18:14:00Z"/>
  <w16cex:commentExtensible w16cex:durableId="29E76BF9" w16cex:dateUtc="2024-05-09T19:36:00Z"/>
  <w16cex:commentExtensible w16cex:durableId="29E774AC" w16cex:dateUtc="2024-05-09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CA6E2C" w16cid:durableId="29E758BB"/>
  <w16cid:commentId w16cid:paraId="174E6D8D" w16cid:durableId="29E76BF9"/>
  <w16cid:commentId w16cid:paraId="168101F8" w16cid:durableId="29E774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1B9E2" w14:textId="77777777" w:rsidR="007543C3" w:rsidRDefault="007543C3" w:rsidP="002A3523">
      <w:pPr>
        <w:spacing w:after="0" w:line="240" w:lineRule="auto"/>
      </w:pPr>
      <w:r>
        <w:separator/>
      </w:r>
    </w:p>
  </w:endnote>
  <w:endnote w:type="continuationSeparator" w:id="0">
    <w:p w14:paraId="2EAFEC76" w14:textId="77777777" w:rsidR="007543C3" w:rsidRDefault="007543C3" w:rsidP="002A3523">
      <w:pPr>
        <w:spacing w:after="0" w:line="240" w:lineRule="auto"/>
      </w:pPr>
      <w:r>
        <w:continuationSeparator/>
      </w:r>
    </w:p>
  </w:endnote>
  <w:endnote w:type="continuationNotice" w:id="1">
    <w:p w14:paraId="1878A033" w14:textId="77777777" w:rsidR="007543C3" w:rsidRDefault="00754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520190"/>
      <w:docPartObj>
        <w:docPartGallery w:val="Page Numbers (Bottom of Page)"/>
        <w:docPartUnique/>
      </w:docPartObj>
    </w:sdtPr>
    <w:sdtEndPr>
      <w:rPr>
        <w:noProof/>
      </w:rPr>
    </w:sdtEndPr>
    <w:sdtContent>
      <w:p w14:paraId="071C4751" w14:textId="2AAE044E" w:rsidR="001B4215" w:rsidRDefault="001B42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B21422" w14:textId="77777777" w:rsidR="004B0D70" w:rsidRDefault="004B0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41030" w14:textId="77777777" w:rsidR="007543C3" w:rsidRDefault="007543C3" w:rsidP="002A3523">
      <w:pPr>
        <w:spacing w:after="0" w:line="240" w:lineRule="auto"/>
      </w:pPr>
      <w:r>
        <w:separator/>
      </w:r>
    </w:p>
  </w:footnote>
  <w:footnote w:type="continuationSeparator" w:id="0">
    <w:p w14:paraId="4953EB94" w14:textId="77777777" w:rsidR="007543C3" w:rsidRDefault="007543C3" w:rsidP="002A3523">
      <w:pPr>
        <w:spacing w:after="0" w:line="240" w:lineRule="auto"/>
      </w:pPr>
      <w:r>
        <w:continuationSeparator/>
      </w:r>
    </w:p>
  </w:footnote>
  <w:footnote w:type="continuationNotice" w:id="1">
    <w:p w14:paraId="05B1C0D7" w14:textId="77777777" w:rsidR="007543C3" w:rsidRDefault="007543C3">
      <w:pPr>
        <w:spacing w:after="0" w:line="240" w:lineRule="auto"/>
      </w:pPr>
    </w:p>
  </w:footnote>
  <w:footnote w:id="2">
    <w:p w14:paraId="1D7F85E5" w14:textId="1D72EA4A" w:rsidR="0035133E" w:rsidRDefault="0035133E">
      <w:pPr>
        <w:pStyle w:val="FootnoteText"/>
      </w:pPr>
      <w:r>
        <w:rPr>
          <w:rStyle w:val="FootnoteReference"/>
        </w:rPr>
        <w:footnoteRef/>
      </w:r>
      <w:r>
        <w:t xml:space="preserve"> The “Childs Fire” </w:t>
      </w:r>
      <w:r w:rsidR="00CB6CB3">
        <w:t>wildfire attributed</w:t>
      </w:r>
      <w:r>
        <w:t xml:space="preserve"> PM</w:t>
      </w:r>
      <w:r w:rsidRPr="00881422">
        <w:rPr>
          <w:vertAlign w:val="subscript"/>
        </w:rPr>
        <w:t>2.5</w:t>
      </w:r>
      <w:r>
        <w:t xml:space="preserve"> dataset is from Childs et al.</w:t>
      </w:r>
      <w:r w:rsidR="00F938C0">
        <w:t xml:space="preserve"> (</w:t>
      </w:r>
      <w:r>
        <w:t>2022</w:t>
      </w:r>
      <w:r w:rsidR="00F938C0">
        <w:t>)</w:t>
      </w:r>
      <w:r w:rsidR="00BC7083">
        <w:t>.</w:t>
      </w:r>
      <w:r>
        <w:t xml:space="preserve"> NH = Non-Hispanic. CMAQ = Community Multiscale Air Quality Model. P</w:t>
      </w:r>
      <w:r w:rsidRPr="00F92056">
        <w:t>er-capita</w:t>
      </w:r>
      <w:r>
        <w:t xml:space="preserve"> income</w:t>
      </w:r>
      <w:r w:rsidRPr="00F92056">
        <w:t xml:space="preserve"> </w:t>
      </w:r>
      <w:r>
        <w:t>quintiles</w:t>
      </w:r>
      <w:r w:rsidRPr="00F92056">
        <w:t xml:space="preserve">: </w:t>
      </w:r>
      <w:r>
        <w:t xml:space="preserve">quintile 1: </w:t>
      </w:r>
      <w:r w:rsidRPr="00F92056">
        <w:t>$150-$17</w:t>
      </w:r>
      <w:r>
        <w:t>,</w:t>
      </w:r>
      <w:r w:rsidRPr="00F92056">
        <w:t xml:space="preserve">261, </w:t>
      </w:r>
      <w:r>
        <w:t xml:space="preserve">quintile 2: </w:t>
      </w:r>
      <w:r w:rsidRPr="00F92056">
        <w:t>$17</w:t>
      </w:r>
      <w:r>
        <w:t>,</w:t>
      </w:r>
      <w:r w:rsidRPr="00F92056">
        <w:t>261-$21</w:t>
      </w:r>
      <w:r>
        <w:t>,</w:t>
      </w:r>
      <w:r w:rsidRPr="00F92056">
        <w:t xml:space="preserve">837, </w:t>
      </w:r>
      <w:r>
        <w:t>quintile 3:</w:t>
      </w:r>
      <w:r w:rsidRPr="00F92056">
        <w:t xml:space="preserve"> $21</w:t>
      </w:r>
      <w:r>
        <w:t>,</w:t>
      </w:r>
      <w:r w:rsidRPr="00F92056">
        <w:t>837-$26</w:t>
      </w:r>
      <w:r>
        <w:t>,</w:t>
      </w:r>
      <w:r w:rsidRPr="00F92056">
        <w:t xml:space="preserve">687, </w:t>
      </w:r>
      <w:r>
        <w:t>quintile 4:</w:t>
      </w:r>
      <w:r w:rsidRPr="00F92056">
        <w:t xml:space="preserve"> $26</w:t>
      </w:r>
      <w:r>
        <w:t>,</w:t>
      </w:r>
      <w:r w:rsidRPr="00F92056">
        <w:t>687-$34</w:t>
      </w:r>
      <w:r>
        <w:t>,</w:t>
      </w:r>
      <w:r w:rsidRPr="00F92056">
        <w:t xml:space="preserve">707, and </w:t>
      </w:r>
      <w:r>
        <w:t xml:space="preserve">quintile 5: </w:t>
      </w:r>
      <w:r w:rsidRPr="00F92056">
        <w:t>$34</w:t>
      </w:r>
      <w:r>
        <w:t>,</w:t>
      </w:r>
      <w:r w:rsidRPr="00F92056">
        <w:t>707-$293</w:t>
      </w:r>
      <w:r>
        <w:t>,</w:t>
      </w:r>
      <w:r w:rsidRPr="00F92056">
        <w:t>610</w:t>
      </w:r>
      <w:r>
        <w:t xml:space="preserve">.  RUCA categories: </w:t>
      </w:r>
      <w:r w:rsidRPr="00F92056">
        <w:t>urban core (RUCA code 1), suburban (RUCA code 2), micropolitan (RUCA codes 3, 4, 5, and 6), small town (RUCA codes 7, 8, and 9), and rural (RUCA code 10).</w:t>
      </w:r>
    </w:p>
  </w:footnote>
  <w:footnote w:id="3">
    <w:p w14:paraId="4C130B87" w14:textId="2BCCD233" w:rsidR="0035133E" w:rsidRDefault="0035133E">
      <w:pPr>
        <w:pStyle w:val="FootnoteText"/>
      </w:pPr>
      <w:r>
        <w:rPr>
          <w:rStyle w:val="FootnoteReference"/>
        </w:rPr>
        <w:footnoteRef/>
      </w:r>
      <w:r>
        <w:t xml:space="preserve"> </w:t>
      </w:r>
      <w:r w:rsidRPr="00522623">
        <w:t>Per-capita income quintiles: quintile 1: $150-$17,261, quintile 2: $17,261-$21,837, quintile 3: $21,837-$26,687, quintile 4: $26,687-$34,707, and quintile 5: $34,707-$293,610.</w:t>
      </w:r>
      <w:r>
        <w:t xml:space="preserve"> RUCA</w:t>
      </w:r>
      <w:r w:rsidRPr="00522623">
        <w:t xml:space="preserve"> categories: urban core (RUCA code 1), suburban (RUCA code 2), micropolitan (RUCA codes 3, 4, 5, and 6), small town (RUCA codes 7, 8, and 9), and rural (RUCA code 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AA5"/>
    <w:multiLevelType w:val="multilevel"/>
    <w:tmpl w:val="0409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5732E91"/>
    <w:multiLevelType w:val="hybridMultilevel"/>
    <w:tmpl w:val="70CEFF4E"/>
    <w:lvl w:ilvl="0" w:tplc="E6BECB42">
      <w:start w:val="1"/>
      <w:numFmt w:val="decimal"/>
      <w:lvlText w:val="%1."/>
      <w:lvlJc w:val="left"/>
      <w:pPr>
        <w:tabs>
          <w:tab w:val="num" w:pos="720"/>
        </w:tabs>
        <w:ind w:left="720" w:hanging="360"/>
      </w:pPr>
    </w:lvl>
    <w:lvl w:ilvl="1" w:tplc="5DACF36C" w:tentative="1">
      <w:start w:val="1"/>
      <w:numFmt w:val="decimal"/>
      <w:lvlText w:val="%2."/>
      <w:lvlJc w:val="left"/>
      <w:pPr>
        <w:tabs>
          <w:tab w:val="num" w:pos="1440"/>
        </w:tabs>
        <w:ind w:left="1440" w:hanging="360"/>
      </w:pPr>
    </w:lvl>
    <w:lvl w:ilvl="2" w:tplc="1E9483A8" w:tentative="1">
      <w:start w:val="1"/>
      <w:numFmt w:val="decimal"/>
      <w:lvlText w:val="%3."/>
      <w:lvlJc w:val="left"/>
      <w:pPr>
        <w:tabs>
          <w:tab w:val="num" w:pos="2160"/>
        </w:tabs>
        <w:ind w:left="2160" w:hanging="360"/>
      </w:pPr>
    </w:lvl>
    <w:lvl w:ilvl="3" w:tplc="607021D8" w:tentative="1">
      <w:start w:val="1"/>
      <w:numFmt w:val="decimal"/>
      <w:lvlText w:val="%4."/>
      <w:lvlJc w:val="left"/>
      <w:pPr>
        <w:tabs>
          <w:tab w:val="num" w:pos="2880"/>
        </w:tabs>
        <w:ind w:left="2880" w:hanging="360"/>
      </w:pPr>
    </w:lvl>
    <w:lvl w:ilvl="4" w:tplc="BD5AA19E" w:tentative="1">
      <w:start w:val="1"/>
      <w:numFmt w:val="decimal"/>
      <w:lvlText w:val="%5."/>
      <w:lvlJc w:val="left"/>
      <w:pPr>
        <w:tabs>
          <w:tab w:val="num" w:pos="3600"/>
        </w:tabs>
        <w:ind w:left="3600" w:hanging="360"/>
      </w:pPr>
    </w:lvl>
    <w:lvl w:ilvl="5" w:tplc="9562762C" w:tentative="1">
      <w:start w:val="1"/>
      <w:numFmt w:val="decimal"/>
      <w:lvlText w:val="%6."/>
      <w:lvlJc w:val="left"/>
      <w:pPr>
        <w:tabs>
          <w:tab w:val="num" w:pos="4320"/>
        </w:tabs>
        <w:ind w:left="4320" w:hanging="360"/>
      </w:pPr>
    </w:lvl>
    <w:lvl w:ilvl="6" w:tplc="E3283B4E" w:tentative="1">
      <w:start w:val="1"/>
      <w:numFmt w:val="decimal"/>
      <w:lvlText w:val="%7."/>
      <w:lvlJc w:val="left"/>
      <w:pPr>
        <w:tabs>
          <w:tab w:val="num" w:pos="5040"/>
        </w:tabs>
        <w:ind w:left="5040" w:hanging="360"/>
      </w:pPr>
    </w:lvl>
    <w:lvl w:ilvl="7" w:tplc="791A3770" w:tentative="1">
      <w:start w:val="1"/>
      <w:numFmt w:val="decimal"/>
      <w:lvlText w:val="%8."/>
      <w:lvlJc w:val="left"/>
      <w:pPr>
        <w:tabs>
          <w:tab w:val="num" w:pos="5760"/>
        </w:tabs>
        <w:ind w:left="5760" w:hanging="360"/>
      </w:pPr>
    </w:lvl>
    <w:lvl w:ilvl="8" w:tplc="38A473B4" w:tentative="1">
      <w:start w:val="1"/>
      <w:numFmt w:val="decimal"/>
      <w:lvlText w:val="%9."/>
      <w:lvlJc w:val="left"/>
      <w:pPr>
        <w:tabs>
          <w:tab w:val="num" w:pos="6480"/>
        </w:tabs>
        <w:ind w:left="6480" w:hanging="360"/>
      </w:pPr>
    </w:lvl>
  </w:abstractNum>
  <w:abstractNum w:abstractNumId="2" w15:restartNumberingAfterBreak="0">
    <w:nsid w:val="247B3721"/>
    <w:multiLevelType w:val="multilevel"/>
    <w:tmpl w:val="46582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7460A2"/>
    <w:multiLevelType w:val="hybridMultilevel"/>
    <w:tmpl w:val="52FA9298"/>
    <w:lvl w:ilvl="0" w:tplc="9F9CACD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DA23A8"/>
    <w:multiLevelType w:val="hybridMultilevel"/>
    <w:tmpl w:val="69D8DB56"/>
    <w:lvl w:ilvl="0" w:tplc="55CAADC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7F7B51"/>
    <w:multiLevelType w:val="hybridMultilevel"/>
    <w:tmpl w:val="4A7005EC"/>
    <w:lvl w:ilvl="0" w:tplc="90EAF45A">
      <w:start w:val="1"/>
      <w:numFmt w:val="decimal"/>
      <w:lvlText w:val="%1)"/>
      <w:lvlJc w:val="left"/>
      <w:pPr>
        <w:ind w:left="1020" w:hanging="360"/>
      </w:pPr>
    </w:lvl>
    <w:lvl w:ilvl="1" w:tplc="BC6AE428">
      <w:start w:val="1"/>
      <w:numFmt w:val="decimal"/>
      <w:lvlText w:val="%2)"/>
      <w:lvlJc w:val="left"/>
      <w:pPr>
        <w:ind w:left="1020" w:hanging="360"/>
      </w:pPr>
    </w:lvl>
    <w:lvl w:ilvl="2" w:tplc="53429446">
      <w:start w:val="1"/>
      <w:numFmt w:val="decimal"/>
      <w:lvlText w:val="%3)"/>
      <w:lvlJc w:val="left"/>
      <w:pPr>
        <w:ind w:left="1020" w:hanging="360"/>
      </w:pPr>
    </w:lvl>
    <w:lvl w:ilvl="3" w:tplc="E39ED1F6">
      <w:start w:val="1"/>
      <w:numFmt w:val="decimal"/>
      <w:lvlText w:val="%4)"/>
      <w:lvlJc w:val="left"/>
      <w:pPr>
        <w:ind w:left="1020" w:hanging="360"/>
      </w:pPr>
    </w:lvl>
    <w:lvl w:ilvl="4" w:tplc="45EAACFE">
      <w:start w:val="1"/>
      <w:numFmt w:val="decimal"/>
      <w:lvlText w:val="%5)"/>
      <w:lvlJc w:val="left"/>
      <w:pPr>
        <w:ind w:left="1020" w:hanging="360"/>
      </w:pPr>
    </w:lvl>
    <w:lvl w:ilvl="5" w:tplc="154E957C">
      <w:start w:val="1"/>
      <w:numFmt w:val="decimal"/>
      <w:lvlText w:val="%6)"/>
      <w:lvlJc w:val="left"/>
      <w:pPr>
        <w:ind w:left="1020" w:hanging="360"/>
      </w:pPr>
    </w:lvl>
    <w:lvl w:ilvl="6" w:tplc="543622D4">
      <w:start w:val="1"/>
      <w:numFmt w:val="decimal"/>
      <w:lvlText w:val="%7)"/>
      <w:lvlJc w:val="left"/>
      <w:pPr>
        <w:ind w:left="1020" w:hanging="360"/>
      </w:pPr>
    </w:lvl>
    <w:lvl w:ilvl="7" w:tplc="910024E0">
      <w:start w:val="1"/>
      <w:numFmt w:val="decimal"/>
      <w:lvlText w:val="%8)"/>
      <w:lvlJc w:val="left"/>
      <w:pPr>
        <w:ind w:left="1020" w:hanging="360"/>
      </w:pPr>
    </w:lvl>
    <w:lvl w:ilvl="8" w:tplc="F88E0352">
      <w:start w:val="1"/>
      <w:numFmt w:val="decimal"/>
      <w:lvlText w:val="%9)"/>
      <w:lvlJc w:val="left"/>
      <w:pPr>
        <w:ind w:left="1020" w:hanging="360"/>
      </w:pPr>
    </w:lvl>
  </w:abstractNum>
  <w:abstractNum w:abstractNumId="6" w15:restartNumberingAfterBreak="0">
    <w:nsid w:val="51131F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571801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1E70E9"/>
    <w:multiLevelType w:val="multilevel"/>
    <w:tmpl w:val="04090025"/>
    <w:numStyleLink w:val="Style1"/>
  </w:abstractNum>
  <w:abstractNum w:abstractNumId="9" w15:restartNumberingAfterBreak="0">
    <w:nsid w:val="758A7C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90426944">
    <w:abstractNumId w:val="2"/>
  </w:num>
  <w:num w:numId="2" w16cid:durableId="425462272">
    <w:abstractNumId w:val="3"/>
  </w:num>
  <w:num w:numId="3" w16cid:durableId="536353634">
    <w:abstractNumId w:val="4"/>
  </w:num>
  <w:num w:numId="4" w16cid:durableId="1743284632">
    <w:abstractNumId w:val="5"/>
  </w:num>
  <w:num w:numId="5" w16cid:durableId="959453547">
    <w:abstractNumId w:val="1"/>
  </w:num>
  <w:num w:numId="6" w16cid:durableId="487019134">
    <w:abstractNumId w:val="9"/>
  </w:num>
  <w:num w:numId="7" w16cid:durableId="686712397">
    <w:abstractNumId w:val="7"/>
  </w:num>
  <w:num w:numId="8" w16cid:durableId="134877083">
    <w:abstractNumId w:val="6"/>
  </w:num>
  <w:num w:numId="9" w16cid:durableId="2099595641">
    <w:abstractNumId w:val="0"/>
  </w:num>
  <w:num w:numId="10" w16cid:durableId="154567718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e, Byron">
    <w15:presenceInfo w15:providerId="AD" w15:userId="S::Rice.Byron@epa.gov::6f229afb-506b-4e5b-ada9-543ceb443c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CS (1) Copy&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3&lt;/SpaceAfter&gt;&lt;HyperlinksEnabled&gt;0&lt;/HyperlinksEnabled&gt;&lt;HyperlinksVisible&gt;0&lt;/HyperlinksVisible&gt;&lt;EnableBibliographyCategories&gt;0&lt;/EnableBibliographyCategories&gt;&lt;/ENLayout&gt;"/>
    <w:docVar w:name="EN.Libraries" w:val="&lt;Libraries&gt;&lt;item db-id=&quot;290frdwv45faxberservzdsk5rv9at2wzpvt&quot;&gt;thesis&lt;record-ids&gt;&lt;item&gt;1&lt;/item&gt;&lt;item&gt;2&lt;/item&gt;&lt;item&gt;3&lt;/item&gt;&lt;item&gt;4&lt;/item&gt;&lt;item&gt;5&lt;/item&gt;&lt;item&gt;6&lt;/item&gt;&lt;item&gt;7&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7&lt;/item&gt;&lt;item&gt;48&lt;/item&gt;&lt;item&gt;49&lt;/item&gt;&lt;item&gt;50&lt;/item&gt;&lt;item&gt;51&lt;/item&gt;&lt;item&gt;52&lt;/item&gt;&lt;item&gt;53&lt;/item&gt;&lt;item&gt;54&lt;/item&gt;&lt;item&gt;55&lt;/item&gt;&lt;item&gt;56&lt;/item&gt;&lt;item&gt;57&lt;/item&gt;&lt;/record-ids&gt;&lt;/item&gt;&lt;/Libraries&gt;"/>
  </w:docVars>
  <w:rsids>
    <w:rsidRoot w:val="009D1C2B"/>
    <w:rsid w:val="000014AE"/>
    <w:rsid w:val="000031F4"/>
    <w:rsid w:val="00003312"/>
    <w:rsid w:val="0000441D"/>
    <w:rsid w:val="000045A1"/>
    <w:rsid w:val="00006D1E"/>
    <w:rsid w:val="00007048"/>
    <w:rsid w:val="000076CD"/>
    <w:rsid w:val="00011B31"/>
    <w:rsid w:val="000155C9"/>
    <w:rsid w:val="00015F19"/>
    <w:rsid w:val="0001662A"/>
    <w:rsid w:val="00016F2B"/>
    <w:rsid w:val="00021B59"/>
    <w:rsid w:val="0002312B"/>
    <w:rsid w:val="000235CC"/>
    <w:rsid w:val="000239B4"/>
    <w:rsid w:val="00023AA3"/>
    <w:rsid w:val="00023BF4"/>
    <w:rsid w:val="0002463C"/>
    <w:rsid w:val="000247CB"/>
    <w:rsid w:val="00024F4E"/>
    <w:rsid w:val="0002619F"/>
    <w:rsid w:val="00027861"/>
    <w:rsid w:val="00030E28"/>
    <w:rsid w:val="000315DD"/>
    <w:rsid w:val="00031995"/>
    <w:rsid w:val="00032587"/>
    <w:rsid w:val="00034216"/>
    <w:rsid w:val="00035A9A"/>
    <w:rsid w:val="00035B01"/>
    <w:rsid w:val="00035B4F"/>
    <w:rsid w:val="0003673E"/>
    <w:rsid w:val="0003722C"/>
    <w:rsid w:val="00037605"/>
    <w:rsid w:val="0004087D"/>
    <w:rsid w:val="00040A4F"/>
    <w:rsid w:val="00041D65"/>
    <w:rsid w:val="00042936"/>
    <w:rsid w:val="00043E45"/>
    <w:rsid w:val="00045FAA"/>
    <w:rsid w:val="000472AD"/>
    <w:rsid w:val="00047BCF"/>
    <w:rsid w:val="00050353"/>
    <w:rsid w:val="00050452"/>
    <w:rsid w:val="00050466"/>
    <w:rsid w:val="00050E8C"/>
    <w:rsid w:val="00051EEB"/>
    <w:rsid w:val="00052EE8"/>
    <w:rsid w:val="00053263"/>
    <w:rsid w:val="00053425"/>
    <w:rsid w:val="00054B55"/>
    <w:rsid w:val="00054D25"/>
    <w:rsid w:val="00057794"/>
    <w:rsid w:val="0006030C"/>
    <w:rsid w:val="000605C7"/>
    <w:rsid w:val="00061CA1"/>
    <w:rsid w:val="000620AC"/>
    <w:rsid w:val="00064654"/>
    <w:rsid w:val="00065C0A"/>
    <w:rsid w:val="000668E9"/>
    <w:rsid w:val="00067156"/>
    <w:rsid w:val="00067E13"/>
    <w:rsid w:val="0007163C"/>
    <w:rsid w:val="00072621"/>
    <w:rsid w:val="000735E0"/>
    <w:rsid w:val="00073A38"/>
    <w:rsid w:val="00077CC5"/>
    <w:rsid w:val="00080A14"/>
    <w:rsid w:val="000816A7"/>
    <w:rsid w:val="0008360B"/>
    <w:rsid w:val="00083F2D"/>
    <w:rsid w:val="00084229"/>
    <w:rsid w:val="00084E6D"/>
    <w:rsid w:val="000861CD"/>
    <w:rsid w:val="00090484"/>
    <w:rsid w:val="00090F4A"/>
    <w:rsid w:val="00090FFD"/>
    <w:rsid w:val="00092D4C"/>
    <w:rsid w:val="0009408A"/>
    <w:rsid w:val="00094463"/>
    <w:rsid w:val="00094E4A"/>
    <w:rsid w:val="00094FA4"/>
    <w:rsid w:val="00097186"/>
    <w:rsid w:val="00097537"/>
    <w:rsid w:val="0009777E"/>
    <w:rsid w:val="00097954"/>
    <w:rsid w:val="000A0070"/>
    <w:rsid w:val="000A0438"/>
    <w:rsid w:val="000A32E6"/>
    <w:rsid w:val="000A3D02"/>
    <w:rsid w:val="000A5419"/>
    <w:rsid w:val="000A65EC"/>
    <w:rsid w:val="000A6758"/>
    <w:rsid w:val="000A7245"/>
    <w:rsid w:val="000A72E8"/>
    <w:rsid w:val="000B05C5"/>
    <w:rsid w:val="000B062B"/>
    <w:rsid w:val="000B11B4"/>
    <w:rsid w:val="000B43C4"/>
    <w:rsid w:val="000B4FB3"/>
    <w:rsid w:val="000B51D4"/>
    <w:rsid w:val="000B5326"/>
    <w:rsid w:val="000B61CE"/>
    <w:rsid w:val="000B6B15"/>
    <w:rsid w:val="000B74F6"/>
    <w:rsid w:val="000B753B"/>
    <w:rsid w:val="000B7E83"/>
    <w:rsid w:val="000C0C12"/>
    <w:rsid w:val="000C17A0"/>
    <w:rsid w:val="000C279A"/>
    <w:rsid w:val="000C2B50"/>
    <w:rsid w:val="000C3431"/>
    <w:rsid w:val="000C4B32"/>
    <w:rsid w:val="000C5457"/>
    <w:rsid w:val="000C75ED"/>
    <w:rsid w:val="000D03A1"/>
    <w:rsid w:val="000D15C4"/>
    <w:rsid w:val="000D35A9"/>
    <w:rsid w:val="000D4017"/>
    <w:rsid w:val="000D45AD"/>
    <w:rsid w:val="000D46DA"/>
    <w:rsid w:val="000D78E4"/>
    <w:rsid w:val="000E00A5"/>
    <w:rsid w:val="000E0ADD"/>
    <w:rsid w:val="000E0CE4"/>
    <w:rsid w:val="000E2661"/>
    <w:rsid w:val="000E3302"/>
    <w:rsid w:val="000E422E"/>
    <w:rsid w:val="000E4A76"/>
    <w:rsid w:val="000E4F28"/>
    <w:rsid w:val="000E5AD2"/>
    <w:rsid w:val="000F062A"/>
    <w:rsid w:val="000F07DB"/>
    <w:rsid w:val="000F0D21"/>
    <w:rsid w:val="000F12F6"/>
    <w:rsid w:val="000F28BF"/>
    <w:rsid w:val="000F3C14"/>
    <w:rsid w:val="000F4361"/>
    <w:rsid w:val="000F4AA3"/>
    <w:rsid w:val="000F5FA1"/>
    <w:rsid w:val="000F66A8"/>
    <w:rsid w:val="0010044C"/>
    <w:rsid w:val="00101765"/>
    <w:rsid w:val="00102256"/>
    <w:rsid w:val="0010426F"/>
    <w:rsid w:val="0010427F"/>
    <w:rsid w:val="00104C28"/>
    <w:rsid w:val="001054F8"/>
    <w:rsid w:val="001063CE"/>
    <w:rsid w:val="00106FE6"/>
    <w:rsid w:val="0011081F"/>
    <w:rsid w:val="0011220F"/>
    <w:rsid w:val="00112E27"/>
    <w:rsid w:val="001132EB"/>
    <w:rsid w:val="00113EC0"/>
    <w:rsid w:val="00116819"/>
    <w:rsid w:val="0011785F"/>
    <w:rsid w:val="00117C2F"/>
    <w:rsid w:val="00120D69"/>
    <w:rsid w:val="00121A90"/>
    <w:rsid w:val="00121B99"/>
    <w:rsid w:val="00121C2F"/>
    <w:rsid w:val="00122E3C"/>
    <w:rsid w:val="00123284"/>
    <w:rsid w:val="00123A5E"/>
    <w:rsid w:val="00123E7E"/>
    <w:rsid w:val="00126154"/>
    <w:rsid w:val="00126974"/>
    <w:rsid w:val="00126FC7"/>
    <w:rsid w:val="001277A9"/>
    <w:rsid w:val="00130120"/>
    <w:rsid w:val="001319AF"/>
    <w:rsid w:val="001324E4"/>
    <w:rsid w:val="00132F9E"/>
    <w:rsid w:val="00133EF9"/>
    <w:rsid w:val="001345C3"/>
    <w:rsid w:val="00134650"/>
    <w:rsid w:val="00134D5D"/>
    <w:rsid w:val="001351E9"/>
    <w:rsid w:val="001358E6"/>
    <w:rsid w:val="0013654B"/>
    <w:rsid w:val="001369D4"/>
    <w:rsid w:val="00136ACC"/>
    <w:rsid w:val="0013796B"/>
    <w:rsid w:val="00140CBF"/>
    <w:rsid w:val="00141F95"/>
    <w:rsid w:val="0014360C"/>
    <w:rsid w:val="00146731"/>
    <w:rsid w:val="00146CB0"/>
    <w:rsid w:val="0014722B"/>
    <w:rsid w:val="00150579"/>
    <w:rsid w:val="001512DE"/>
    <w:rsid w:val="00151AC0"/>
    <w:rsid w:val="001524AF"/>
    <w:rsid w:val="00152538"/>
    <w:rsid w:val="001540CF"/>
    <w:rsid w:val="00154331"/>
    <w:rsid w:val="001574C5"/>
    <w:rsid w:val="001574FB"/>
    <w:rsid w:val="00157A11"/>
    <w:rsid w:val="00161599"/>
    <w:rsid w:val="00162F36"/>
    <w:rsid w:val="0016465B"/>
    <w:rsid w:val="001648CD"/>
    <w:rsid w:val="00164C2D"/>
    <w:rsid w:val="00165639"/>
    <w:rsid w:val="001657CD"/>
    <w:rsid w:val="001666AC"/>
    <w:rsid w:val="00171AC7"/>
    <w:rsid w:val="00174076"/>
    <w:rsid w:val="0017434A"/>
    <w:rsid w:val="00175FDF"/>
    <w:rsid w:val="0017760B"/>
    <w:rsid w:val="00177F63"/>
    <w:rsid w:val="00180365"/>
    <w:rsid w:val="00180376"/>
    <w:rsid w:val="001817D9"/>
    <w:rsid w:val="00182C73"/>
    <w:rsid w:val="00183022"/>
    <w:rsid w:val="0018327F"/>
    <w:rsid w:val="00183584"/>
    <w:rsid w:val="0018451D"/>
    <w:rsid w:val="00185265"/>
    <w:rsid w:val="00186539"/>
    <w:rsid w:val="001872AA"/>
    <w:rsid w:val="00187C0B"/>
    <w:rsid w:val="0019183E"/>
    <w:rsid w:val="00191DB3"/>
    <w:rsid w:val="0019226B"/>
    <w:rsid w:val="001925D7"/>
    <w:rsid w:val="00193044"/>
    <w:rsid w:val="00194A2C"/>
    <w:rsid w:val="00194CDA"/>
    <w:rsid w:val="00196BDC"/>
    <w:rsid w:val="00197D7A"/>
    <w:rsid w:val="001A017B"/>
    <w:rsid w:val="001A0D3A"/>
    <w:rsid w:val="001A16B3"/>
    <w:rsid w:val="001A2211"/>
    <w:rsid w:val="001A3704"/>
    <w:rsid w:val="001A504B"/>
    <w:rsid w:val="001A50F2"/>
    <w:rsid w:val="001A563E"/>
    <w:rsid w:val="001A5C7C"/>
    <w:rsid w:val="001A5F64"/>
    <w:rsid w:val="001A7ACE"/>
    <w:rsid w:val="001B0981"/>
    <w:rsid w:val="001B395A"/>
    <w:rsid w:val="001B4215"/>
    <w:rsid w:val="001B596F"/>
    <w:rsid w:val="001B6FA8"/>
    <w:rsid w:val="001C0448"/>
    <w:rsid w:val="001C106F"/>
    <w:rsid w:val="001C263A"/>
    <w:rsid w:val="001C2AEB"/>
    <w:rsid w:val="001C3264"/>
    <w:rsid w:val="001C3BCD"/>
    <w:rsid w:val="001C488F"/>
    <w:rsid w:val="001C5F50"/>
    <w:rsid w:val="001C69D1"/>
    <w:rsid w:val="001C6AD7"/>
    <w:rsid w:val="001C7CAE"/>
    <w:rsid w:val="001D01EC"/>
    <w:rsid w:val="001D1F82"/>
    <w:rsid w:val="001D3556"/>
    <w:rsid w:val="001D42BC"/>
    <w:rsid w:val="001D4D80"/>
    <w:rsid w:val="001D575F"/>
    <w:rsid w:val="001D5BD0"/>
    <w:rsid w:val="001D5C2C"/>
    <w:rsid w:val="001D6C17"/>
    <w:rsid w:val="001D6D42"/>
    <w:rsid w:val="001D719C"/>
    <w:rsid w:val="001D7D3E"/>
    <w:rsid w:val="001D7DB7"/>
    <w:rsid w:val="001E0AEC"/>
    <w:rsid w:val="001E15B8"/>
    <w:rsid w:val="001E1CA1"/>
    <w:rsid w:val="001E3A9C"/>
    <w:rsid w:val="001E4BD1"/>
    <w:rsid w:val="001E649A"/>
    <w:rsid w:val="001E7563"/>
    <w:rsid w:val="001F0DB6"/>
    <w:rsid w:val="001F0FA8"/>
    <w:rsid w:val="001F1B93"/>
    <w:rsid w:val="001F2E02"/>
    <w:rsid w:val="001F2FB4"/>
    <w:rsid w:val="001F30F1"/>
    <w:rsid w:val="001F3D1C"/>
    <w:rsid w:val="001F4DA2"/>
    <w:rsid w:val="001F5001"/>
    <w:rsid w:val="001F5B9F"/>
    <w:rsid w:val="001F5DCF"/>
    <w:rsid w:val="001F7A98"/>
    <w:rsid w:val="00200112"/>
    <w:rsid w:val="00200E7C"/>
    <w:rsid w:val="00201D92"/>
    <w:rsid w:val="00202942"/>
    <w:rsid w:val="00202BF2"/>
    <w:rsid w:val="00204618"/>
    <w:rsid w:val="00204A74"/>
    <w:rsid w:val="00204C4B"/>
    <w:rsid w:val="00204CA9"/>
    <w:rsid w:val="0020526D"/>
    <w:rsid w:val="00205B3B"/>
    <w:rsid w:val="00205D98"/>
    <w:rsid w:val="0020634C"/>
    <w:rsid w:val="0020759F"/>
    <w:rsid w:val="00207926"/>
    <w:rsid w:val="00210006"/>
    <w:rsid w:val="002100D2"/>
    <w:rsid w:val="002104B3"/>
    <w:rsid w:val="002115C5"/>
    <w:rsid w:val="002122E9"/>
    <w:rsid w:val="00212F93"/>
    <w:rsid w:val="002138F3"/>
    <w:rsid w:val="00213DFA"/>
    <w:rsid w:val="00214292"/>
    <w:rsid w:val="00214510"/>
    <w:rsid w:val="00215555"/>
    <w:rsid w:val="0021582E"/>
    <w:rsid w:val="00216749"/>
    <w:rsid w:val="00216C37"/>
    <w:rsid w:val="002174F4"/>
    <w:rsid w:val="00220540"/>
    <w:rsid w:val="00223512"/>
    <w:rsid w:val="00223B7D"/>
    <w:rsid w:val="0022480D"/>
    <w:rsid w:val="00224B4D"/>
    <w:rsid w:val="002257FF"/>
    <w:rsid w:val="002260E9"/>
    <w:rsid w:val="0023107F"/>
    <w:rsid w:val="00231658"/>
    <w:rsid w:val="00231F6B"/>
    <w:rsid w:val="002322BC"/>
    <w:rsid w:val="00232F7E"/>
    <w:rsid w:val="002334A0"/>
    <w:rsid w:val="00233715"/>
    <w:rsid w:val="00233DAD"/>
    <w:rsid w:val="00235FBE"/>
    <w:rsid w:val="0023777F"/>
    <w:rsid w:val="0024028D"/>
    <w:rsid w:val="002419EF"/>
    <w:rsid w:val="00242F8E"/>
    <w:rsid w:val="00244E26"/>
    <w:rsid w:val="00245C6B"/>
    <w:rsid w:val="00246664"/>
    <w:rsid w:val="00250F7B"/>
    <w:rsid w:val="00251351"/>
    <w:rsid w:val="0025144E"/>
    <w:rsid w:val="00251C80"/>
    <w:rsid w:val="0025287D"/>
    <w:rsid w:val="00252BFF"/>
    <w:rsid w:val="00252D89"/>
    <w:rsid w:val="00252E72"/>
    <w:rsid w:val="00252F8C"/>
    <w:rsid w:val="00252FC3"/>
    <w:rsid w:val="00253369"/>
    <w:rsid w:val="00254D9C"/>
    <w:rsid w:val="0025700F"/>
    <w:rsid w:val="00257885"/>
    <w:rsid w:val="002616E7"/>
    <w:rsid w:val="00261A02"/>
    <w:rsid w:val="002656D6"/>
    <w:rsid w:val="00265B0F"/>
    <w:rsid w:val="00265E4B"/>
    <w:rsid w:val="00266645"/>
    <w:rsid w:val="00266860"/>
    <w:rsid w:val="00267171"/>
    <w:rsid w:val="0026735C"/>
    <w:rsid w:val="00271B86"/>
    <w:rsid w:val="00277D66"/>
    <w:rsid w:val="00280239"/>
    <w:rsid w:val="00281009"/>
    <w:rsid w:val="002824E8"/>
    <w:rsid w:val="00282875"/>
    <w:rsid w:val="002846A0"/>
    <w:rsid w:val="00285B5D"/>
    <w:rsid w:val="002860CD"/>
    <w:rsid w:val="00286B79"/>
    <w:rsid w:val="00286F7E"/>
    <w:rsid w:val="00287547"/>
    <w:rsid w:val="00287D38"/>
    <w:rsid w:val="002917DD"/>
    <w:rsid w:val="002926A3"/>
    <w:rsid w:val="00294559"/>
    <w:rsid w:val="00295DF3"/>
    <w:rsid w:val="0029791A"/>
    <w:rsid w:val="00297E01"/>
    <w:rsid w:val="002A01A3"/>
    <w:rsid w:val="002A0474"/>
    <w:rsid w:val="002A13FA"/>
    <w:rsid w:val="002A2B5F"/>
    <w:rsid w:val="002A2FD4"/>
    <w:rsid w:val="002A3523"/>
    <w:rsid w:val="002A3E90"/>
    <w:rsid w:val="002A433D"/>
    <w:rsid w:val="002A4397"/>
    <w:rsid w:val="002A479D"/>
    <w:rsid w:val="002A4E06"/>
    <w:rsid w:val="002A599C"/>
    <w:rsid w:val="002A5EB9"/>
    <w:rsid w:val="002A640C"/>
    <w:rsid w:val="002A6469"/>
    <w:rsid w:val="002A69A7"/>
    <w:rsid w:val="002A6BE3"/>
    <w:rsid w:val="002A6C94"/>
    <w:rsid w:val="002A7A52"/>
    <w:rsid w:val="002B42CB"/>
    <w:rsid w:val="002B436A"/>
    <w:rsid w:val="002B51CF"/>
    <w:rsid w:val="002B6279"/>
    <w:rsid w:val="002B68D6"/>
    <w:rsid w:val="002B6B53"/>
    <w:rsid w:val="002C1300"/>
    <w:rsid w:val="002C222D"/>
    <w:rsid w:val="002C312A"/>
    <w:rsid w:val="002C3A57"/>
    <w:rsid w:val="002C43BA"/>
    <w:rsid w:val="002C57AD"/>
    <w:rsid w:val="002C5C06"/>
    <w:rsid w:val="002C700D"/>
    <w:rsid w:val="002D09AB"/>
    <w:rsid w:val="002D208B"/>
    <w:rsid w:val="002D24B5"/>
    <w:rsid w:val="002D250C"/>
    <w:rsid w:val="002D2CE4"/>
    <w:rsid w:val="002D301E"/>
    <w:rsid w:val="002D3763"/>
    <w:rsid w:val="002D3D8B"/>
    <w:rsid w:val="002D5391"/>
    <w:rsid w:val="002D5EE8"/>
    <w:rsid w:val="002D739F"/>
    <w:rsid w:val="002D756C"/>
    <w:rsid w:val="002E0C15"/>
    <w:rsid w:val="002E125F"/>
    <w:rsid w:val="002E14B7"/>
    <w:rsid w:val="002E2C22"/>
    <w:rsid w:val="002E2F2E"/>
    <w:rsid w:val="002E3128"/>
    <w:rsid w:val="002E3873"/>
    <w:rsid w:val="002E4CEC"/>
    <w:rsid w:val="002E5B4E"/>
    <w:rsid w:val="002E6A66"/>
    <w:rsid w:val="002E733C"/>
    <w:rsid w:val="002F11BF"/>
    <w:rsid w:val="002F1CBD"/>
    <w:rsid w:val="002F291D"/>
    <w:rsid w:val="002F5348"/>
    <w:rsid w:val="002F7EEC"/>
    <w:rsid w:val="00300DC8"/>
    <w:rsid w:val="003021E1"/>
    <w:rsid w:val="003042D4"/>
    <w:rsid w:val="00304578"/>
    <w:rsid w:val="0030484E"/>
    <w:rsid w:val="0030485E"/>
    <w:rsid w:val="00304E95"/>
    <w:rsid w:val="00305EC5"/>
    <w:rsid w:val="00310A42"/>
    <w:rsid w:val="00314622"/>
    <w:rsid w:val="00315130"/>
    <w:rsid w:val="00315D04"/>
    <w:rsid w:val="003164E8"/>
    <w:rsid w:val="003173EB"/>
    <w:rsid w:val="00317A8E"/>
    <w:rsid w:val="003213E0"/>
    <w:rsid w:val="00321A06"/>
    <w:rsid w:val="00321BE4"/>
    <w:rsid w:val="00323D8D"/>
    <w:rsid w:val="003242B6"/>
    <w:rsid w:val="003259B1"/>
    <w:rsid w:val="0032619E"/>
    <w:rsid w:val="00326363"/>
    <w:rsid w:val="00327A6A"/>
    <w:rsid w:val="00330B14"/>
    <w:rsid w:val="00332879"/>
    <w:rsid w:val="00333953"/>
    <w:rsid w:val="00334770"/>
    <w:rsid w:val="00337851"/>
    <w:rsid w:val="00337BCB"/>
    <w:rsid w:val="00340A4C"/>
    <w:rsid w:val="00340F8B"/>
    <w:rsid w:val="0034104E"/>
    <w:rsid w:val="003415D1"/>
    <w:rsid w:val="00341BA2"/>
    <w:rsid w:val="003427D7"/>
    <w:rsid w:val="00343578"/>
    <w:rsid w:val="00344DAB"/>
    <w:rsid w:val="0034592E"/>
    <w:rsid w:val="00346764"/>
    <w:rsid w:val="00350511"/>
    <w:rsid w:val="0035133E"/>
    <w:rsid w:val="00351C93"/>
    <w:rsid w:val="0035232A"/>
    <w:rsid w:val="0035265B"/>
    <w:rsid w:val="00352E2C"/>
    <w:rsid w:val="00354D32"/>
    <w:rsid w:val="00354EDA"/>
    <w:rsid w:val="0035667B"/>
    <w:rsid w:val="00356A13"/>
    <w:rsid w:val="00357281"/>
    <w:rsid w:val="00357293"/>
    <w:rsid w:val="00357F8A"/>
    <w:rsid w:val="003601E6"/>
    <w:rsid w:val="00360795"/>
    <w:rsid w:val="00361810"/>
    <w:rsid w:val="00362FEA"/>
    <w:rsid w:val="00363287"/>
    <w:rsid w:val="003638EE"/>
    <w:rsid w:val="00363E5A"/>
    <w:rsid w:val="00363EA6"/>
    <w:rsid w:val="00363F8C"/>
    <w:rsid w:val="00366D37"/>
    <w:rsid w:val="0036709A"/>
    <w:rsid w:val="00370D3A"/>
    <w:rsid w:val="00371022"/>
    <w:rsid w:val="00372B0F"/>
    <w:rsid w:val="003736A3"/>
    <w:rsid w:val="00373AA7"/>
    <w:rsid w:val="00373D2E"/>
    <w:rsid w:val="00373D92"/>
    <w:rsid w:val="00373FDF"/>
    <w:rsid w:val="00375B86"/>
    <w:rsid w:val="00381901"/>
    <w:rsid w:val="00381976"/>
    <w:rsid w:val="003826B0"/>
    <w:rsid w:val="00382E32"/>
    <w:rsid w:val="00384E34"/>
    <w:rsid w:val="00385884"/>
    <w:rsid w:val="00385E18"/>
    <w:rsid w:val="003874AF"/>
    <w:rsid w:val="00387A0A"/>
    <w:rsid w:val="00390D27"/>
    <w:rsid w:val="00391659"/>
    <w:rsid w:val="003937A9"/>
    <w:rsid w:val="003937E2"/>
    <w:rsid w:val="0039399A"/>
    <w:rsid w:val="003947A0"/>
    <w:rsid w:val="003979B2"/>
    <w:rsid w:val="00397ED4"/>
    <w:rsid w:val="003A175A"/>
    <w:rsid w:val="003A23EC"/>
    <w:rsid w:val="003A3364"/>
    <w:rsid w:val="003A5727"/>
    <w:rsid w:val="003A6D06"/>
    <w:rsid w:val="003A71E9"/>
    <w:rsid w:val="003A72E3"/>
    <w:rsid w:val="003A787C"/>
    <w:rsid w:val="003B0B95"/>
    <w:rsid w:val="003B15BA"/>
    <w:rsid w:val="003B2F96"/>
    <w:rsid w:val="003B30B0"/>
    <w:rsid w:val="003B3944"/>
    <w:rsid w:val="003B3A66"/>
    <w:rsid w:val="003B7FA7"/>
    <w:rsid w:val="003C0011"/>
    <w:rsid w:val="003C16B9"/>
    <w:rsid w:val="003C1C68"/>
    <w:rsid w:val="003C1E5B"/>
    <w:rsid w:val="003C3727"/>
    <w:rsid w:val="003C3913"/>
    <w:rsid w:val="003C3AA8"/>
    <w:rsid w:val="003C3E98"/>
    <w:rsid w:val="003C3EE5"/>
    <w:rsid w:val="003C59C6"/>
    <w:rsid w:val="003C6D15"/>
    <w:rsid w:val="003C731E"/>
    <w:rsid w:val="003C761E"/>
    <w:rsid w:val="003D01FC"/>
    <w:rsid w:val="003D0AFE"/>
    <w:rsid w:val="003D0D50"/>
    <w:rsid w:val="003D1579"/>
    <w:rsid w:val="003D2CC5"/>
    <w:rsid w:val="003D2FB6"/>
    <w:rsid w:val="003D480D"/>
    <w:rsid w:val="003E1713"/>
    <w:rsid w:val="003E1CA1"/>
    <w:rsid w:val="003E3246"/>
    <w:rsid w:val="003E332E"/>
    <w:rsid w:val="003E3783"/>
    <w:rsid w:val="003E4867"/>
    <w:rsid w:val="003E6444"/>
    <w:rsid w:val="003E6660"/>
    <w:rsid w:val="003E6861"/>
    <w:rsid w:val="003E6A12"/>
    <w:rsid w:val="003E6CC0"/>
    <w:rsid w:val="003F1192"/>
    <w:rsid w:val="003F17D5"/>
    <w:rsid w:val="003F2630"/>
    <w:rsid w:val="003F2D93"/>
    <w:rsid w:val="003F3275"/>
    <w:rsid w:val="003F3316"/>
    <w:rsid w:val="003F431E"/>
    <w:rsid w:val="003F4DD5"/>
    <w:rsid w:val="003F5525"/>
    <w:rsid w:val="003F602F"/>
    <w:rsid w:val="003F7FCB"/>
    <w:rsid w:val="0040008A"/>
    <w:rsid w:val="00400510"/>
    <w:rsid w:val="004008F1"/>
    <w:rsid w:val="00401793"/>
    <w:rsid w:val="004033B0"/>
    <w:rsid w:val="00407AAF"/>
    <w:rsid w:val="004113CE"/>
    <w:rsid w:val="00411A8E"/>
    <w:rsid w:val="004121D0"/>
    <w:rsid w:val="0041230C"/>
    <w:rsid w:val="004127FC"/>
    <w:rsid w:val="004129E6"/>
    <w:rsid w:val="00412ACB"/>
    <w:rsid w:val="004163B1"/>
    <w:rsid w:val="00416959"/>
    <w:rsid w:val="00416D3E"/>
    <w:rsid w:val="00420B24"/>
    <w:rsid w:val="00421A21"/>
    <w:rsid w:val="00421C98"/>
    <w:rsid w:val="004222A3"/>
    <w:rsid w:val="004225E6"/>
    <w:rsid w:val="00422725"/>
    <w:rsid w:val="00425D61"/>
    <w:rsid w:val="004301C0"/>
    <w:rsid w:val="00430C75"/>
    <w:rsid w:val="00430CEC"/>
    <w:rsid w:val="00431169"/>
    <w:rsid w:val="0043242F"/>
    <w:rsid w:val="004326A8"/>
    <w:rsid w:val="00432A9F"/>
    <w:rsid w:val="00434262"/>
    <w:rsid w:val="004348A5"/>
    <w:rsid w:val="00434ACC"/>
    <w:rsid w:val="00434DA8"/>
    <w:rsid w:val="00435303"/>
    <w:rsid w:val="00436744"/>
    <w:rsid w:val="00436951"/>
    <w:rsid w:val="0043720F"/>
    <w:rsid w:val="0043754C"/>
    <w:rsid w:val="004421F6"/>
    <w:rsid w:val="004425EC"/>
    <w:rsid w:val="004428EE"/>
    <w:rsid w:val="0044437C"/>
    <w:rsid w:val="00444D35"/>
    <w:rsid w:val="00445B73"/>
    <w:rsid w:val="00446D3B"/>
    <w:rsid w:val="00446F4C"/>
    <w:rsid w:val="00447445"/>
    <w:rsid w:val="004474FE"/>
    <w:rsid w:val="00447708"/>
    <w:rsid w:val="00450BF1"/>
    <w:rsid w:val="00451512"/>
    <w:rsid w:val="00451A3D"/>
    <w:rsid w:val="0045222F"/>
    <w:rsid w:val="00455048"/>
    <w:rsid w:val="00456719"/>
    <w:rsid w:val="00456B74"/>
    <w:rsid w:val="00457A79"/>
    <w:rsid w:val="0046074D"/>
    <w:rsid w:val="004614DC"/>
    <w:rsid w:val="00461D5A"/>
    <w:rsid w:val="00461EA9"/>
    <w:rsid w:val="00462B5E"/>
    <w:rsid w:val="00462F7B"/>
    <w:rsid w:val="004632B0"/>
    <w:rsid w:val="004639EB"/>
    <w:rsid w:val="004639FC"/>
    <w:rsid w:val="00463F4F"/>
    <w:rsid w:val="00464F97"/>
    <w:rsid w:val="004665B9"/>
    <w:rsid w:val="004667A7"/>
    <w:rsid w:val="00466A58"/>
    <w:rsid w:val="00467DAF"/>
    <w:rsid w:val="0047046A"/>
    <w:rsid w:val="00471E4C"/>
    <w:rsid w:val="004740E1"/>
    <w:rsid w:val="00474E80"/>
    <w:rsid w:val="00474FFC"/>
    <w:rsid w:val="004753A4"/>
    <w:rsid w:val="00475BC1"/>
    <w:rsid w:val="00476852"/>
    <w:rsid w:val="00477211"/>
    <w:rsid w:val="004774CB"/>
    <w:rsid w:val="0048009E"/>
    <w:rsid w:val="00480838"/>
    <w:rsid w:val="00481124"/>
    <w:rsid w:val="00481696"/>
    <w:rsid w:val="00483259"/>
    <w:rsid w:val="0048381E"/>
    <w:rsid w:val="00483941"/>
    <w:rsid w:val="004858BD"/>
    <w:rsid w:val="004864DC"/>
    <w:rsid w:val="00487204"/>
    <w:rsid w:val="00487263"/>
    <w:rsid w:val="00492E39"/>
    <w:rsid w:val="0049443D"/>
    <w:rsid w:val="0049453C"/>
    <w:rsid w:val="00494689"/>
    <w:rsid w:val="00496236"/>
    <w:rsid w:val="00496BAE"/>
    <w:rsid w:val="00496C8F"/>
    <w:rsid w:val="004974FC"/>
    <w:rsid w:val="0049797E"/>
    <w:rsid w:val="00497D26"/>
    <w:rsid w:val="004A0147"/>
    <w:rsid w:val="004A2D24"/>
    <w:rsid w:val="004A44C8"/>
    <w:rsid w:val="004A4B68"/>
    <w:rsid w:val="004A4EB3"/>
    <w:rsid w:val="004A54C1"/>
    <w:rsid w:val="004A79BB"/>
    <w:rsid w:val="004B0D70"/>
    <w:rsid w:val="004B119A"/>
    <w:rsid w:val="004B2942"/>
    <w:rsid w:val="004B3840"/>
    <w:rsid w:val="004B47EC"/>
    <w:rsid w:val="004B48E6"/>
    <w:rsid w:val="004B6303"/>
    <w:rsid w:val="004B67A4"/>
    <w:rsid w:val="004B6FED"/>
    <w:rsid w:val="004B7C86"/>
    <w:rsid w:val="004C0A65"/>
    <w:rsid w:val="004C108B"/>
    <w:rsid w:val="004C2331"/>
    <w:rsid w:val="004C3BB2"/>
    <w:rsid w:val="004C42A7"/>
    <w:rsid w:val="004C4974"/>
    <w:rsid w:val="004C4A3A"/>
    <w:rsid w:val="004C5570"/>
    <w:rsid w:val="004C6366"/>
    <w:rsid w:val="004C66F8"/>
    <w:rsid w:val="004C7760"/>
    <w:rsid w:val="004D025F"/>
    <w:rsid w:val="004D0D22"/>
    <w:rsid w:val="004D2745"/>
    <w:rsid w:val="004D2C80"/>
    <w:rsid w:val="004D37F9"/>
    <w:rsid w:val="004D4057"/>
    <w:rsid w:val="004D67EF"/>
    <w:rsid w:val="004D6847"/>
    <w:rsid w:val="004D6A73"/>
    <w:rsid w:val="004E0A42"/>
    <w:rsid w:val="004E38FF"/>
    <w:rsid w:val="004E3A95"/>
    <w:rsid w:val="004E3AF5"/>
    <w:rsid w:val="004E3C52"/>
    <w:rsid w:val="004E5386"/>
    <w:rsid w:val="004E5B5C"/>
    <w:rsid w:val="004E6AFE"/>
    <w:rsid w:val="004F0010"/>
    <w:rsid w:val="004F0381"/>
    <w:rsid w:val="004F0D9E"/>
    <w:rsid w:val="004F0E3B"/>
    <w:rsid w:val="004F11A8"/>
    <w:rsid w:val="004F11EC"/>
    <w:rsid w:val="004F2E09"/>
    <w:rsid w:val="004F3534"/>
    <w:rsid w:val="004F3973"/>
    <w:rsid w:val="004F5D51"/>
    <w:rsid w:val="004F744F"/>
    <w:rsid w:val="004F7B66"/>
    <w:rsid w:val="005006B6"/>
    <w:rsid w:val="00500863"/>
    <w:rsid w:val="0050179E"/>
    <w:rsid w:val="00502636"/>
    <w:rsid w:val="00503648"/>
    <w:rsid w:val="00503C27"/>
    <w:rsid w:val="00504D0E"/>
    <w:rsid w:val="00505C17"/>
    <w:rsid w:val="00506528"/>
    <w:rsid w:val="00506E79"/>
    <w:rsid w:val="0050744A"/>
    <w:rsid w:val="00510CBA"/>
    <w:rsid w:val="0051402D"/>
    <w:rsid w:val="00514B61"/>
    <w:rsid w:val="005156AA"/>
    <w:rsid w:val="0051728A"/>
    <w:rsid w:val="00517A38"/>
    <w:rsid w:val="00520CCD"/>
    <w:rsid w:val="00521872"/>
    <w:rsid w:val="00522358"/>
    <w:rsid w:val="00522623"/>
    <w:rsid w:val="00522A3B"/>
    <w:rsid w:val="00523A1F"/>
    <w:rsid w:val="00524005"/>
    <w:rsid w:val="005251DB"/>
    <w:rsid w:val="005255C5"/>
    <w:rsid w:val="005260BE"/>
    <w:rsid w:val="00526CD0"/>
    <w:rsid w:val="00527231"/>
    <w:rsid w:val="00527742"/>
    <w:rsid w:val="00531CBF"/>
    <w:rsid w:val="0053254D"/>
    <w:rsid w:val="00533029"/>
    <w:rsid w:val="00533C29"/>
    <w:rsid w:val="005342B5"/>
    <w:rsid w:val="00534AC8"/>
    <w:rsid w:val="00534C44"/>
    <w:rsid w:val="005368D5"/>
    <w:rsid w:val="00536967"/>
    <w:rsid w:val="00541396"/>
    <w:rsid w:val="00541898"/>
    <w:rsid w:val="00542CE9"/>
    <w:rsid w:val="00543EA8"/>
    <w:rsid w:val="00545143"/>
    <w:rsid w:val="00545240"/>
    <w:rsid w:val="00545FF5"/>
    <w:rsid w:val="00547A6D"/>
    <w:rsid w:val="00550A68"/>
    <w:rsid w:val="005516EA"/>
    <w:rsid w:val="00553CF0"/>
    <w:rsid w:val="00554F9D"/>
    <w:rsid w:val="0055525C"/>
    <w:rsid w:val="005568B2"/>
    <w:rsid w:val="005606EA"/>
    <w:rsid w:val="00560B59"/>
    <w:rsid w:val="005612D4"/>
    <w:rsid w:val="00561654"/>
    <w:rsid w:val="00563A16"/>
    <w:rsid w:val="00563A2A"/>
    <w:rsid w:val="00563FFF"/>
    <w:rsid w:val="00565385"/>
    <w:rsid w:val="00565BD9"/>
    <w:rsid w:val="00565E6E"/>
    <w:rsid w:val="00565EA0"/>
    <w:rsid w:val="00566BF0"/>
    <w:rsid w:val="00566E14"/>
    <w:rsid w:val="005673A7"/>
    <w:rsid w:val="0056759F"/>
    <w:rsid w:val="005705EC"/>
    <w:rsid w:val="00572465"/>
    <w:rsid w:val="00573BFA"/>
    <w:rsid w:val="0057414F"/>
    <w:rsid w:val="005749BC"/>
    <w:rsid w:val="005751DA"/>
    <w:rsid w:val="00575966"/>
    <w:rsid w:val="0057652D"/>
    <w:rsid w:val="0058031C"/>
    <w:rsid w:val="005809FC"/>
    <w:rsid w:val="00582066"/>
    <w:rsid w:val="00582A78"/>
    <w:rsid w:val="00582E62"/>
    <w:rsid w:val="00583F3C"/>
    <w:rsid w:val="005841F6"/>
    <w:rsid w:val="00584DFD"/>
    <w:rsid w:val="0058534C"/>
    <w:rsid w:val="00586F01"/>
    <w:rsid w:val="005902E3"/>
    <w:rsid w:val="00590495"/>
    <w:rsid w:val="005922A4"/>
    <w:rsid w:val="00592A97"/>
    <w:rsid w:val="00592E37"/>
    <w:rsid w:val="00593924"/>
    <w:rsid w:val="00593FD2"/>
    <w:rsid w:val="00596410"/>
    <w:rsid w:val="00597B3C"/>
    <w:rsid w:val="005A11A9"/>
    <w:rsid w:val="005A185B"/>
    <w:rsid w:val="005A1A2A"/>
    <w:rsid w:val="005A1CC9"/>
    <w:rsid w:val="005A2A4E"/>
    <w:rsid w:val="005A39C5"/>
    <w:rsid w:val="005A3F31"/>
    <w:rsid w:val="005A44B5"/>
    <w:rsid w:val="005A4675"/>
    <w:rsid w:val="005A4904"/>
    <w:rsid w:val="005A66A9"/>
    <w:rsid w:val="005A70F6"/>
    <w:rsid w:val="005B054B"/>
    <w:rsid w:val="005B0FF4"/>
    <w:rsid w:val="005B3B1A"/>
    <w:rsid w:val="005B4E17"/>
    <w:rsid w:val="005B5C9F"/>
    <w:rsid w:val="005B7B9C"/>
    <w:rsid w:val="005B7DEC"/>
    <w:rsid w:val="005C0676"/>
    <w:rsid w:val="005C28DA"/>
    <w:rsid w:val="005C2C19"/>
    <w:rsid w:val="005C2D9C"/>
    <w:rsid w:val="005C4386"/>
    <w:rsid w:val="005C4778"/>
    <w:rsid w:val="005C5242"/>
    <w:rsid w:val="005C5362"/>
    <w:rsid w:val="005D03BD"/>
    <w:rsid w:val="005D28B7"/>
    <w:rsid w:val="005D2A59"/>
    <w:rsid w:val="005D56A1"/>
    <w:rsid w:val="005D5D27"/>
    <w:rsid w:val="005D5EDC"/>
    <w:rsid w:val="005D6D0F"/>
    <w:rsid w:val="005D6E2F"/>
    <w:rsid w:val="005E1672"/>
    <w:rsid w:val="005E18B8"/>
    <w:rsid w:val="005E2A87"/>
    <w:rsid w:val="005E4168"/>
    <w:rsid w:val="005E52DB"/>
    <w:rsid w:val="005E6A64"/>
    <w:rsid w:val="005E6B13"/>
    <w:rsid w:val="005E781F"/>
    <w:rsid w:val="005F0C06"/>
    <w:rsid w:val="005F0FC0"/>
    <w:rsid w:val="005F21BC"/>
    <w:rsid w:val="005F2578"/>
    <w:rsid w:val="005F2D48"/>
    <w:rsid w:val="005F3D9B"/>
    <w:rsid w:val="005F425D"/>
    <w:rsid w:val="005F4866"/>
    <w:rsid w:val="005F64EF"/>
    <w:rsid w:val="005F6F6B"/>
    <w:rsid w:val="005F7FAB"/>
    <w:rsid w:val="006000D6"/>
    <w:rsid w:val="00600720"/>
    <w:rsid w:val="006008D9"/>
    <w:rsid w:val="00600A44"/>
    <w:rsid w:val="0060102F"/>
    <w:rsid w:val="00602627"/>
    <w:rsid w:val="00602C2D"/>
    <w:rsid w:val="00603256"/>
    <w:rsid w:val="00603BC5"/>
    <w:rsid w:val="006041D3"/>
    <w:rsid w:val="00604330"/>
    <w:rsid w:val="00605207"/>
    <w:rsid w:val="0060554F"/>
    <w:rsid w:val="0060569D"/>
    <w:rsid w:val="006060E0"/>
    <w:rsid w:val="0060630C"/>
    <w:rsid w:val="00606529"/>
    <w:rsid w:val="006072BC"/>
    <w:rsid w:val="00607748"/>
    <w:rsid w:val="00612428"/>
    <w:rsid w:val="00612BE3"/>
    <w:rsid w:val="006137D6"/>
    <w:rsid w:val="006158CC"/>
    <w:rsid w:val="006161C0"/>
    <w:rsid w:val="00616712"/>
    <w:rsid w:val="006179CB"/>
    <w:rsid w:val="006204CF"/>
    <w:rsid w:val="0062194B"/>
    <w:rsid w:val="00621D6C"/>
    <w:rsid w:val="006231E1"/>
    <w:rsid w:val="00624729"/>
    <w:rsid w:val="00624B73"/>
    <w:rsid w:val="00625372"/>
    <w:rsid w:val="0062553A"/>
    <w:rsid w:val="00625B46"/>
    <w:rsid w:val="00625B6D"/>
    <w:rsid w:val="006263E2"/>
    <w:rsid w:val="00626FD0"/>
    <w:rsid w:val="006331BF"/>
    <w:rsid w:val="006335C7"/>
    <w:rsid w:val="00633720"/>
    <w:rsid w:val="00633988"/>
    <w:rsid w:val="00634910"/>
    <w:rsid w:val="00634C2B"/>
    <w:rsid w:val="00634C7A"/>
    <w:rsid w:val="00635086"/>
    <w:rsid w:val="00635382"/>
    <w:rsid w:val="00636979"/>
    <w:rsid w:val="00640342"/>
    <w:rsid w:val="00641311"/>
    <w:rsid w:val="00645DB6"/>
    <w:rsid w:val="00645F11"/>
    <w:rsid w:val="00646989"/>
    <w:rsid w:val="00647701"/>
    <w:rsid w:val="006504D0"/>
    <w:rsid w:val="006521D9"/>
    <w:rsid w:val="0065334C"/>
    <w:rsid w:val="00654B46"/>
    <w:rsid w:val="00654EF6"/>
    <w:rsid w:val="0065501B"/>
    <w:rsid w:val="006557D0"/>
    <w:rsid w:val="0066076C"/>
    <w:rsid w:val="00660F99"/>
    <w:rsid w:val="006628D7"/>
    <w:rsid w:val="00664EB6"/>
    <w:rsid w:val="00665A28"/>
    <w:rsid w:val="00665D14"/>
    <w:rsid w:val="006673D2"/>
    <w:rsid w:val="00670B90"/>
    <w:rsid w:val="00670F10"/>
    <w:rsid w:val="006716B0"/>
    <w:rsid w:val="00671E18"/>
    <w:rsid w:val="006735D2"/>
    <w:rsid w:val="006739F9"/>
    <w:rsid w:val="00674723"/>
    <w:rsid w:val="00674881"/>
    <w:rsid w:val="006756DB"/>
    <w:rsid w:val="00675BAD"/>
    <w:rsid w:val="00677157"/>
    <w:rsid w:val="006773C6"/>
    <w:rsid w:val="0068129B"/>
    <w:rsid w:val="006817E4"/>
    <w:rsid w:val="006819BE"/>
    <w:rsid w:val="00681F49"/>
    <w:rsid w:val="00684456"/>
    <w:rsid w:val="00686638"/>
    <w:rsid w:val="00687A22"/>
    <w:rsid w:val="006912EA"/>
    <w:rsid w:val="00692D58"/>
    <w:rsid w:val="00693744"/>
    <w:rsid w:val="00693822"/>
    <w:rsid w:val="00694E40"/>
    <w:rsid w:val="006957C2"/>
    <w:rsid w:val="006A07C5"/>
    <w:rsid w:val="006A1940"/>
    <w:rsid w:val="006A205B"/>
    <w:rsid w:val="006A55D9"/>
    <w:rsid w:val="006A59CB"/>
    <w:rsid w:val="006A639A"/>
    <w:rsid w:val="006A6A7C"/>
    <w:rsid w:val="006A6B77"/>
    <w:rsid w:val="006A7934"/>
    <w:rsid w:val="006B0704"/>
    <w:rsid w:val="006B0FC1"/>
    <w:rsid w:val="006B1C40"/>
    <w:rsid w:val="006B21FD"/>
    <w:rsid w:val="006B2493"/>
    <w:rsid w:val="006B39E2"/>
    <w:rsid w:val="006B45AA"/>
    <w:rsid w:val="006B57AC"/>
    <w:rsid w:val="006B60E9"/>
    <w:rsid w:val="006B65B1"/>
    <w:rsid w:val="006B792F"/>
    <w:rsid w:val="006B79DA"/>
    <w:rsid w:val="006C174B"/>
    <w:rsid w:val="006C1B2C"/>
    <w:rsid w:val="006C2603"/>
    <w:rsid w:val="006C2B27"/>
    <w:rsid w:val="006C2B45"/>
    <w:rsid w:val="006C31FE"/>
    <w:rsid w:val="006C3B47"/>
    <w:rsid w:val="006C4A6F"/>
    <w:rsid w:val="006C722F"/>
    <w:rsid w:val="006C740D"/>
    <w:rsid w:val="006C763B"/>
    <w:rsid w:val="006D073F"/>
    <w:rsid w:val="006D1C2B"/>
    <w:rsid w:val="006D4481"/>
    <w:rsid w:val="006D498D"/>
    <w:rsid w:val="006D5C9C"/>
    <w:rsid w:val="006D669F"/>
    <w:rsid w:val="006D763D"/>
    <w:rsid w:val="006E02DB"/>
    <w:rsid w:val="006E10A7"/>
    <w:rsid w:val="006E225A"/>
    <w:rsid w:val="006E2CA7"/>
    <w:rsid w:val="006E445F"/>
    <w:rsid w:val="006E456F"/>
    <w:rsid w:val="006E4990"/>
    <w:rsid w:val="006E5B87"/>
    <w:rsid w:val="006E6373"/>
    <w:rsid w:val="006E64C4"/>
    <w:rsid w:val="006E729F"/>
    <w:rsid w:val="006F28DE"/>
    <w:rsid w:val="006F47FF"/>
    <w:rsid w:val="006F4DBB"/>
    <w:rsid w:val="006F6C08"/>
    <w:rsid w:val="006F75A2"/>
    <w:rsid w:val="0070006A"/>
    <w:rsid w:val="00700EB2"/>
    <w:rsid w:val="00702C64"/>
    <w:rsid w:val="00704682"/>
    <w:rsid w:val="00704ED6"/>
    <w:rsid w:val="00705C9D"/>
    <w:rsid w:val="00706639"/>
    <w:rsid w:val="007070D6"/>
    <w:rsid w:val="007102B2"/>
    <w:rsid w:val="007111BE"/>
    <w:rsid w:val="007114EC"/>
    <w:rsid w:val="00711842"/>
    <w:rsid w:val="00711ABF"/>
    <w:rsid w:val="007123FA"/>
    <w:rsid w:val="00712C56"/>
    <w:rsid w:val="0071378E"/>
    <w:rsid w:val="00713A0D"/>
    <w:rsid w:val="00713A31"/>
    <w:rsid w:val="00714007"/>
    <w:rsid w:val="007166D5"/>
    <w:rsid w:val="007166F8"/>
    <w:rsid w:val="00716AAF"/>
    <w:rsid w:val="00717103"/>
    <w:rsid w:val="007172CC"/>
    <w:rsid w:val="007173DC"/>
    <w:rsid w:val="00720024"/>
    <w:rsid w:val="0072149D"/>
    <w:rsid w:val="00723D1F"/>
    <w:rsid w:val="0072408F"/>
    <w:rsid w:val="00724160"/>
    <w:rsid w:val="007241E8"/>
    <w:rsid w:val="0072489B"/>
    <w:rsid w:val="00724941"/>
    <w:rsid w:val="00726457"/>
    <w:rsid w:val="0072646D"/>
    <w:rsid w:val="00726AEC"/>
    <w:rsid w:val="00726FD1"/>
    <w:rsid w:val="007311F7"/>
    <w:rsid w:val="00731213"/>
    <w:rsid w:val="00735282"/>
    <w:rsid w:val="00735BAB"/>
    <w:rsid w:val="00736637"/>
    <w:rsid w:val="00737272"/>
    <w:rsid w:val="00737575"/>
    <w:rsid w:val="0073758A"/>
    <w:rsid w:val="007376CE"/>
    <w:rsid w:val="00737BBA"/>
    <w:rsid w:val="0074003D"/>
    <w:rsid w:val="00740311"/>
    <w:rsid w:val="00740768"/>
    <w:rsid w:val="007408E2"/>
    <w:rsid w:val="00742AEC"/>
    <w:rsid w:val="00743038"/>
    <w:rsid w:val="00743D19"/>
    <w:rsid w:val="00744887"/>
    <w:rsid w:val="007449B2"/>
    <w:rsid w:val="00745961"/>
    <w:rsid w:val="00747EE3"/>
    <w:rsid w:val="00751AC8"/>
    <w:rsid w:val="00752842"/>
    <w:rsid w:val="007543C3"/>
    <w:rsid w:val="00754696"/>
    <w:rsid w:val="0075595C"/>
    <w:rsid w:val="00756FF0"/>
    <w:rsid w:val="007617BE"/>
    <w:rsid w:val="00761E19"/>
    <w:rsid w:val="00763279"/>
    <w:rsid w:val="0076467D"/>
    <w:rsid w:val="007657F2"/>
    <w:rsid w:val="00765CC7"/>
    <w:rsid w:val="00765D24"/>
    <w:rsid w:val="00766B23"/>
    <w:rsid w:val="007677AC"/>
    <w:rsid w:val="0077106E"/>
    <w:rsid w:val="007718F5"/>
    <w:rsid w:val="007737C8"/>
    <w:rsid w:val="00773D2A"/>
    <w:rsid w:val="0077427C"/>
    <w:rsid w:val="00777584"/>
    <w:rsid w:val="007779C1"/>
    <w:rsid w:val="00777F06"/>
    <w:rsid w:val="00780B86"/>
    <w:rsid w:val="00782516"/>
    <w:rsid w:val="00783223"/>
    <w:rsid w:val="00783769"/>
    <w:rsid w:val="00784A1B"/>
    <w:rsid w:val="00787822"/>
    <w:rsid w:val="00787E95"/>
    <w:rsid w:val="007935B5"/>
    <w:rsid w:val="00793D5E"/>
    <w:rsid w:val="00794155"/>
    <w:rsid w:val="00795296"/>
    <w:rsid w:val="00795B6E"/>
    <w:rsid w:val="00795D5A"/>
    <w:rsid w:val="00796B84"/>
    <w:rsid w:val="007A0AE4"/>
    <w:rsid w:val="007A0CE1"/>
    <w:rsid w:val="007A14C6"/>
    <w:rsid w:val="007A2B6D"/>
    <w:rsid w:val="007A3EB6"/>
    <w:rsid w:val="007A3EBD"/>
    <w:rsid w:val="007A4D9E"/>
    <w:rsid w:val="007A56B6"/>
    <w:rsid w:val="007A6607"/>
    <w:rsid w:val="007A66A1"/>
    <w:rsid w:val="007A757B"/>
    <w:rsid w:val="007B13E9"/>
    <w:rsid w:val="007B3E01"/>
    <w:rsid w:val="007B7589"/>
    <w:rsid w:val="007B75F9"/>
    <w:rsid w:val="007C02CB"/>
    <w:rsid w:val="007C108B"/>
    <w:rsid w:val="007C16E0"/>
    <w:rsid w:val="007C203A"/>
    <w:rsid w:val="007C5BFA"/>
    <w:rsid w:val="007C7CB5"/>
    <w:rsid w:val="007C7F13"/>
    <w:rsid w:val="007D186B"/>
    <w:rsid w:val="007D2DCD"/>
    <w:rsid w:val="007D3021"/>
    <w:rsid w:val="007D39D5"/>
    <w:rsid w:val="007D3AF6"/>
    <w:rsid w:val="007D3D99"/>
    <w:rsid w:val="007D5404"/>
    <w:rsid w:val="007D664B"/>
    <w:rsid w:val="007D708A"/>
    <w:rsid w:val="007D7ADC"/>
    <w:rsid w:val="007E0072"/>
    <w:rsid w:val="007E0212"/>
    <w:rsid w:val="007E0DC1"/>
    <w:rsid w:val="007E136B"/>
    <w:rsid w:val="007E292A"/>
    <w:rsid w:val="007E3B70"/>
    <w:rsid w:val="007E42D8"/>
    <w:rsid w:val="007E466E"/>
    <w:rsid w:val="007E4988"/>
    <w:rsid w:val="007E4B80"/>
    <w:rsid w:val="007E4C75"/>
    <w:rsid w:val="007E5050"/>
    <w:rsid w:val="007E57CF"/>
    <w:rsid w:val="007E6245"/>
    <w:rsid w:val="007E690A"/>
    <w:rsid w:val="007E6BD0"/>
    <w:rsid w:val="007E76FA"/>
    <w:rsid w:val="007F16BA"/>
    <w:rsid w:val="007F2000"/>
    <w:rsid w:val="007F2169"/>
    <w:rsid w:val="007F24BF"/>
    <w:rsid w:val="007F25FE"/>
    <w:rsid w:val="007F2A32"/>
    <w:rsid w:val="007F2E0E"/>
    <w:rsid w:val="007F36BB"/>
    <w:rsid w:val="007F3828"/>
    <w:rsid w:val="007F50BD"/>
    <w:rsid w:val="007F5F4A"/>
    <w:rsid w:val="007F623D"/>
    <w:rsid w:val="007F70E6"/>
    <w:rsid w:val="007F76FD"/>
    <w:rsid w:val="007F78DD"/>
    <w:rsid w:val="00801022"/>
    <w:rsid w:val="0080178A"/>
    <w:rsid w:val="00801D5B"/>
    <w:rsid w:val="00802F4F"/>
    <w:rsid w:val="008047BD"/>
    <w:rsid w:val="00804EAB"/>
    <w:rsid w:val="0080543A"/>
    <w:rsid w:val="00805D08"/>
    <w:rsid w:val="00807891"/>
    <w:rsid w:val="00807B6E"/>
    <w:rsid w:val="00807BFE"/>
    <w:rsid w:val="00811389"/>
    <w:rsid w:val="00812132"/>
    <w:rsid w:val="00812228"/>
    <w:rsid w:val="00812256"/>
    <w:rsid w:val="008122DD"/>
    <w:rsid w:val="008124F7"/>
    <w:rsid w:val="00812A5A"/>
    <w:rsid w:val="00813ACA"/>
    <w:rsid w:val="0081468A"/>
    <w:rsid w:val="00814BE5"/>
    <w:rsid w:val="00814EC0"/>
    <w:rsid w:val="00815085"/>
    <w:rsid w:val="00815B53"/>
    <w:rsid w:val="0081648E"/>
    <w:rsid w:val="00816D64"/>
    <w:rsid w:val="008170E2"/>
    <w:rsid w:val="00817644"/>
    <w:rsid w:val="0081796B"/>
    <w:rsid w:val="00817E9C"/>
    <w:rsid w:val="008233C9"/>
    <w:rsid w:val="0082343C"/>
    <w:rsid w:val="008252CE"/>
    <w:rsid w:val="00825C0B"/>
    <w:rsid w:val="00826472"/>
    <w:rsid w:val="00830722"/>
    <w:rsid w:val="00831357"/>
    <w:rsid w:val="00834ED7"/>
    <w:rsid w:val="00835DF0"/>
    <w:rsid w:val="00836A17"/>
    <w:rsid w:val="00840182"/>
    <w:rsid w:val="00840F11"/>
    <w:rsid w:val="008410E3"/>
    <w:rsid w:val="0084115D"/>
    <w:rsid w:val="008414B5"/>
    <w:rsid w:val="00842723"/>
    <w:rsid w:val="00843662"/>
    <w:rsid w:val="0084473D"/>
    <w:rsid w:val="00844883"/>
    <w:rsid w:val="00846450"/>
    <w:rsid w:val="008469CF"/>
    <w:rsid w:val="00846AC1"/>
    <w:rsid w:val="00847C13"/>
    <w:rsid w:val="008502DE"/>
    <w:rsid w:val="008509DD"/>
    <w:rsid w:val="008511C4"/>
    <w:rsid w:val="008515B2"/>
    <w:rsid w:val="00854128"/>
    <w:rsid w:val="00854509"/>
    <w:rsid w:val="00854835"/>
    <w:rsid w:val="00854979"/>
    <w:rsid w:val="00854990"/>
    <w:rsid w:val="00857079"/>
    <w:rsid w:val="00857BC8"/>
    <w:rsid w:val="00860903"/>
    <w:rsid w:val="00860DB3"/>
    <w:rsid w:val="00862760"/>
    <w:rsid w:val="008628C3"/>
    <w:rsid w:val="00862F88"/>
    <w:rsid w:val="0086377E"/>
    <w:rsid w:val="008654F6"/>
    <w:rsid w:val="0086636C"/>
    <w:rsid w:val="00867EFF"/>
    <w:rsid w:val="0087038D"/>
    <w:rsid w:val="0087110D"/>
    <w:rsid w:val="008711C2"/>
    <w:rsid w:val="0087370C"/>
    <w:rsid w:val="00873FC5"/>
    <w:rsid w:val="0087502E"/>
    <w:rsid w:val="008772E8"/>
    <w:rsid w:val="008803AB"/>
    <w:rsid w:val="00880680"/>
    <w:rsid w:val="00880EAD"/>
    <w:rsid w:val="00881422"/>
    <w:rsid w:val="00881F3D"/>
    <w:rsid w:val="008821B5"/>
    <w:rsid w:val="0088297A"/>
    <w:rsid w:val="00882E39"/>
    <w:rsid w:val="00883351"/>
    <w:rsid w:val="00884665"/>
    <w:rsid w:val="00884B3A"/>
    <w:rsid w:val="00885BD8"/>
    <w:rsid w:val="00885BE4"/>
    <w:rsid w:val="0088603C"/>
    <w:rsid w:val="00886E04"/>
    <w:rsid w:val="00887418"/>
    <w:rsid w:val="00887943"/>
    <w:rsid w:val="008900D3"/>
    <w:rsid w:val="00891413"/>
    <w:rsid w:val="0089144B"/>
    <w:rsid w:val="00891910"/>
    <w:rsid w:val="00891959"/>
    <w:rsid w:val="00891CCF"/>
    <w:rsid w:val="00891D69"/>
    <w:rsid w:val="008925D5"/>
    <w:rsid w:val="008930B5"/>
    <w:rsid w:val="00893EEB"/>
    <w:rsid w:val="00896FFE"/>
    <w:rsid w:val="00897D15"/>
    <w:rsid w:val="008A237C"/>
    <w:rsid w:val="008A2AE3"/>
    <w:rsid w:val="008A33D8"/>
    <w:rsid w:val="008A34D9"/>
    <w:rsid w:val="008A375E"/>
    <w:rsid w:val="008A3965"/>
    <w:rsid w:val="008A4A1F"/>
    <w:rsid w:val="008A4AD4"/>
    <w:rsid w:val="008A55F1"/>
    <w:rsid w:val="008A5656"/>
    <w:rsid w:val="008A6DC9"/>
    <w:rsid w:val="008A75EC"/>
    <w:rsid w:val="008A7948"/>
    <w:rsid w:val="008B05C6"/>
    <w:rsid w:val="008B0A12"/>
    <w:rsid w:val="008B0E2C"/>
    <w:rsid w:val="008B13BD"/>
    <w:rsid w:val="008B1A17"/>
    <w:rsid w:val="008B1E5E"/>
    <w:rsid w:val="008B2CF1"/>
    <w:rsid w:val="008B3343"/>
    <w:rsid w:val="008B3D15"/>
    <w:rsid w:val="008B43A3"/>
    <w:rsid w:val="008B4589"/>
    <w:rsid w:val="008B5571"/>
    <w:rsid w:val="008B6B79"/>
    <w:rsid w:val="008B6E0C"/>
    <w:rsid w:val="008C0344"/>
    <w:rsid w:val="008C4D06"/>
    <w:rsid w:val="008C59F9"/>
    <w:rsid w:val="008C6525"/>
    <w:rsid w:val="008C74D3"/>
    <w:rsid w:val="008D15C3"/>
    <w:rsid w:val="008D4556"/>
    <w:rsid w:val="008D6157"/>
    <w:rsid w:val="008E132F"/>
    <w:rsid w:val="008E1A53"/>
    <w:rsid w:val="008E28FD"/>
    <w:rsid w:val="008E523F"/>
    <w:rsid w:val="008E69BE"/>
    <w:rsid w:val="008E6B4A"/>
    <w:rsid w:val="008E78D4"/>
    <w:rsid w:val="008F27C4"/>
    <w:rsid w:val="008F2B16"/>
    <w:rsid w:val="008F2F30"/>
    <w:rsid w:val="008F3C30"/>
    <w:rsid w:val="008F54E0"/>
    <w:rsid w:val="008F5A36"/>
    <w:rsid w:val="008F5F6C"/>
    <w:rsid w:val="008F6CFB"/>
    <w:rsid w:val="00900A20"/>
    <w:rsid w:val="00902BB0"/>
    <w:rsid w:val="00902E73"/>
    <w:rsid w:val="00903106"/>
    <w:rsid w:val="00903B1A"/>
    <w:rsid w:val="00903D1D"/>
    <w:rsid w:val="00905A6D"/>
    <w:rsid w:val="00906588"/>
    <w:rsid w:val="009065D7"/>
    <w:rsid w:val="00906F3C"/>
    <w:rsid w:val="009105AD"/>
    <w:rsid w:val="0091101E"/>
    <w:rsid w:val="009119D2"/>
    <w:rsid w:val="009148B3"/>
    <w:rsid w:val="00914BB6"/>
    <w:rsid w:val="0091560E"/>
    <w:rsid w:val="00915759"/>
    <w:rsid w:val="009158BB"/>
    <w:rsid w:val="00916145"/>
    <w:rsid w:val="0091660C"/>
    <w:rsid w:val="0091796C"/>
    <w:rsid w:val="00917B18"/>
    <w:rsid w:val="009240A1"/>
    <w:rsid w:val="00927C57"/>
    <w:rsid w:val="00932519"/>
    <w:rsid w:val="0093314E"/>
    <w:rsid w:val="009344E1"/>
    <w:rsid w:val="00934509"/>
    <w:rsid w:val="009349EE"/>
    <w:rsid w:val="00935EBB"/>
    <w:rsid w:val="00935FDC"/>
    <w:rsid w:val="00936479"/>
    <w:rsid w:val="00936FDE"/>
    <w:rsid w:val="009377E4"/>
    <w:rsid w:val="00941615"/>
    <w:rsid w:val="00942160"/>
    <w:rsid w:val="00942A12"/>
    <w:rsid w:val="009436AE"/>
    <w:rsid w:val="00946D85"/>
    <w:rsid w:val="00947957"/>
    <w:rsid w:val="00947C35"/>
    <w:rsid w:val="00950447"/>
    <w:rsid w:val="009507BB"/>
    <w:rsid w:val="00950A34"/>
    <w:rsid w:val="00951499"/>
    <w:rsid w:val="00951752"/>
    <w:rsid w:val="00951EF1"/>
    <w:rsid w:val="009525BF"/>
    <w:rsid w:val="00952BA2"/>
    <w:rsid w:val="00952C28"/>
    <w:rsid w:val="0095515D"/>
    <w:rsid w:val="009563C7"/>
    <w:rsid w:val="00956B74"/>
    <w:rsid w:val="009604EF"/>
    <w:rsid w:val="00960C4E"/>
    <w:rsid w:val="0096103E"/>
    <w:rsid w:val="00961407"/>
    <w:rsid w:val="00961BFB"/>
    <w:rsid w:val="009627D2"/>
    <w:rsid w:val="009653D8"/>
    <w:rsid w:val="009672C0"/>
    <w:rsid w:val="009705D6"/>
    <w:rsid w:val="009716BE"/>
    <w:rsid w:val="0097195E"/>
    <w:rsid w:val="00973274"/>
    <w:rsid w:val="00973F88"/>
    <w:rsid w:val="009745EB"/>
    <w:rsid w:val="00974BE9"/>
    <w:rsid w:val="00975083"/>
    <w:rsid w:val="0097628B"/>
    <w:rsid w:val="00976B56"/>
    <w:rsid w:val="00976D56"/>
    <w:rsid w:val="00981123"/>
    <w:rsid w:val="00981166"/>
    <w:rsid w:val="00981235"/>
    <w:rsid w:val="00981750"/>
    <w:rsid w:val="00981978"/>
    <w:rsid w:val="0098285D"/>
    <w:rsid w:val="00982A35"/>
    <w:rsid w:val="00984918"/>
    <w:rsid w:val="009858E6"/>
    <w:rsid w:val="00986E0C"/>
    <w:rsid w:val="00986E10"/>
    <w:rsid w:val="00987D08"/>
    <w:rsid w:val="009906CE"/>
    <w:rsid w:val="009918CF"/>
    <w:rsid w:val="00991CA3"/>
    <w:rsid w:val="00992CAF"/>
    <w:rsid w:val="00993639"/>
    <w:rsid w:val="009948C3"/>
    <w:rsid w:val="00994A78"/>
    <w:rsid w:val="00994C33"/>
    <w:rsid w:val="00995950"/>
    <w:rsid w:val="0099615F"/>
    <w:rsid w:val="00996229"/>
    <w:rsid w:val="00997887"/>
    <w:rsid w:val="00997B73"/>
    <w:rsid w:val="009A1182"/>
    <w:rsid w:val="009A1928"/>
    <w:rsid w:val="009A19F4"/>
    <w:rsid w:val="009A3581"/>
    <w:rsid w:val="009A3B79"/>
    <w:rsid w:val="009A4FB6"/>
    <w:rsid w:val="009A56A5"/>
    <w:rsid w:val="009A5A6B"/>
    <w:rsid w:val="009A60C0"/>
    <w:rsid w:val="009A68F2"/>
    <w:rsid w:val="009A6C76"/>
    <w:rsid w:val="009B197E"/>
    <w:rsid w:val="009B2D95"/>
    <w:rsid w:val="009B2E50"/>
    <w:rsid w:val="009B3B00"/>
    <w:rsid w:val="009B3F9F"/>
    <w:rsid w:val="009B49C8"/>
    <w:rsid w:val="009B4CA0"/>
    <w:rsid w:val="009B539C"/>
    <w:rsid w:val="009B5700"/>
    <w:rsid w:val="009B6171"/>
    <w:rsid w:val="009B6E24"/>
    <w:rsid w:val="009C07DA"/>
    <w:rsid w:val="009C2F0F"/>
    <w:rsid w:val="009C2FAF"/>
    <w:rsid w:val="009C3177"/>
    <w:rsid w:val="009C324F"/>
    <w:rsid w:val="009C54F2"/>
    <w:rsid w:val="009C5E93"/>
    <w:rsid w:val="009C649B"/>
    <w:rsid w:val="009C7ADD"/>
    <w:rsid w:val="009D1B8E"/>
    <w:rsid w:val="009D1C2B"/>
    <w:rsid w:val="009D28F7"/>
    <w:rsid w:val="009D3039"/>
    <w:rsid w:val="009D32D9"/>
    <w:rsid w:val="009D6014"/>
    <w:rsid w:val="009D6458"/>
    <w:rsid w:val="009E0939"/>
    <w:rsid w:val="009E2E64"/>
    <w:rsid w:val="009E34C7"/>
    <w:rsid w:val="009E3BB1"/>
    <w:rsid w:val="009E3C0E"/>
    <w:rsid w:val="009E5099"/>
    <w:rsid w:val="009E58E2"/>
    <w:rsid w:val="009E6004"/>
    <w:rsid w:val="009F0D0D"/>
    <w:rsid w:val="009F0F55"/>
    <w:rsid w:val="009F119D"/>
    <w:rsid w:val="009F1393"/>
    <w:rsid w:val="009F15C8"/>
    <w:rsid w:val="009F1EFA"/>
    <w:rsid w:val="009F246E"/>
    <w:rsid w:val="009F2AD5"/>
    <w:rsid w:val="009F2E42"/>
    <w:rsid w:val="009F3673"/>
    <w:rsid w:val="009F3B82"/>
    <w:rsid w:val="009F4274"/>
    <w:rsid w:val="009F45BE"/>
    <w:rsid w:val="009F5A61"/>
    <w:rsid w:val="009F6003"/>
    <w:rsid w:val="009F684A"/>
    <w:rsid w:val="009F6D7A"/>
    <w:rsid w:val="009F7ED8"/>
    <w:rsid w:val="00A023DC"/>
    <w:rsid w:val="00A03A1E"/>
    <w:rsid w:val="00A064E2"/>
    <w:rsid w:val="00A07B3C"/>
    <w:rsid w:val="00A07F47"/>
    <w:rsid w:val="00A102F8"/>
    <w:rsid w:val="00A103F8"/>
    <w:rsid w:val="00A10DFB"/>
    <w:rsid w:val="00A11744"/>
    <w:rsid w:val="00A125E2"/>
    <w:rsid w:val="00A12D8C"/>
    <w:rsid w:val="00A144D4"/>
    <w:rsid w:val="00A1507F"/>
    <w:rsid w:val="00A17F6A"/>
    <w:rsid w:val="00A2078E"/>
    <w:rsid w:val="00A20F71"/>
    <w:rsid w:val="00A2152D"/>
    <w:rsid w:val="00A21E64"/>
    <w:rsid w:val="00A226BF"/>
    <w:rsid w:val="00A23213"/>
    <w:rsid w:val="00A253CF"/>
    <w:rsid w:val="00A2573A"/>
    <w:rsid w:val="00A25CD9"/>
    <w:rsid w:val="00A262A5"/>
    <w:rsid w:val="00A270B4"/>
    <w:rsid w:val="00A30FE5"/>
    <w:rsid w:val="00A32C38"/>
    <w:rsid w:val="00A336FD"/>
    <w:rsid w:val="00A33E56"/>
    <w:rsid w:val="00A3405E"/>
    <w:rsid w:val="00A35C62"/>
    <w:rsid w:val="00A36954"/>
    <w:rsid w:val="00A36D11"/>
    <w:rsid w:val="00A37515"/>
    <w:rsid w:val="00A41052"/>
    <w:rsid w:val="00A42A34"/>
    <w:rsid w:val="00A42EA7"/>
    <w:rsid w:val="00A43C47"/>
    <w:rsid w:val="00A441B5"/>
    <w:rsid w:val="00A44A1E"/>
    <w:rsid w:val="00A44AF5"/>
    <w:rsid w:val="00A45CEE"/>
    <w:rsid w:val="00A466B4"/>
    <w:rsid w:val="00A466DF"/>
    <w:rsid w:val="00A46E9E"/>
    <w:rsid w:val="00A479EC"/>
    <w:rsid w:val="00A52EA6"/>
    <w:rsid w:val="00A53520"/>
    <w:rsid w:val="00A54098"/>
    <w:rsid w:val="00A55F50"/>
    <w:rsid w:val="00A564A6"/>
    <w:rsid w:val="00A606A8"/>
    <w:rsid w:val="00A60C02"/>
    <w:rsid w:val="00A60DC6"/>
    <w:rsid w:val="00A61E72"/>
    <w:rsid w:val="00A62387"/>
    <w:rsid w:val="00A62B92"/>
    <w:rsid w:val="00A62C5E"/>
    <w:rsid w:val="00A63122"/>
    <w:rsid w:val="00A63C9C"/>
    <w:rsid w:val="00A6441E"/>
    <w:rsid w:val="00A652C0"/>
    <w:rsid w:val="00A65F93"/>
    <w:rsid w:val="00A6632D"/>
    <w:rsid w:val="00A67583"/>
    <w:rsid w:val="00A71873"/>
    <w:rsid w:val="00A73731"/>
    <w:rsid w:val="00A74E64"/>
    <w:rsid w:val="00A757E7"/>
    <w:rsid w:val="00A759D2"/>
    <w:rsid w:val="00A76855"/>
    <w:rsid w:val="00A76CC4"/>
    <w:rsid w:val="00A77BD0"/>
    <w:rsid w:val="00A805BE"/>
    <w:rsid w:val="00A80A4A"/>
    <w:rsid w:val="00A83F9D"/>
    <w:rsid w:val="00A84007"/>
    <w:rsid w:val="00A8485C"/>
    <w:rsid w:val="00A85864"/>
    <w:rsid w:val="00A8699A"/>
    <w:rsid w:val="00A8785B"/>
    <w:rsid w:val="00A90122"/>
    <w:rsid w:val="00A934DA"/>
    <w:rsid w:val="00A9393C"/>
    <w:rsid w:val="00A9558E"/>
    <w:rsid w:val="00A970F2"/>
    <w:rsid w:val="00A97144"/>
    <w:rsid w:val="00A97A35"/>
    <w:rsid w:val="00AA1376"/>
    <w:rsid w:val="00AA170B"/>
    <w:rsid w:val="00AA1DA4"/>
    <w:rsid w:val="00AA1E1A"/>
    <w:rsid w:val="00AA25B2"/>
    <w:rsid w:val="00AA2ED4"/>
    <w:rsid w:val="00AA3333"/>
    <w:rsid w:val="00AA4A8C"/>
    <w:rsid w:val="00AA591E"/>
    <w:rsid w:val="00AA5EE1"/>
    <w:rsid w:val="00AA5FE6"/>
    <w:rsid w:val="00AA645E"/>
    <w:rsid w:val="00AA6732"/>
    <w:rsid w:val="00AA6B88"/>
    <w:rsid w:val="00AA70D2"/>
    <w:rsid w:val="00AA7234"/>
    <w:rsid w:val="00AA773C"/>
    <w:rsid w:val="00AA7C33"/>
    <w:rsid w:val="00AB1AC9"/>
    <w:rsid w:val="00AB1C00"/>
    <w:rsid w:val="00AB2518"/>
    <w:rsid w:val="00AB3DA2"/>
    <w:rsid w:val="00AB59FE"/>
    <w:rsid w:val="00AB64B5"/>
    <w:rsid w:val="00AB6FEB"/>
    <w:rsid w:val="00AB77B9"/>
    <w:rsid w:val="00AC220A"/>
    <w:rsid w:val="00AC38DF"/>
    <w:rsid w:val="00AC394D"/>
    <w:rsid w:val="00AC3BE1"/>
    <w:rsid w:val="00AC3BFA"/>
    <w:rsid w:val="00AC426D"/>
    <w:rsid w:val="00AC485C"/>
    <w:rsid w:val="00AD038B"/>
    <w:rsid w:val="00AD0B9E"/>
    <w:rsid w:val="00AD2A4C"/>
    <w:rsid w:val="00AD2E55"/>
    <w:rsid w:val="00AD5307"/>
    <w:rsid w:val="00AD5F41"/>
    <w:rsid w:val="00AD5F6E"/>
    <w:rsid w:val="00AD636F"/>
    <w:rsid w:val="00AE13A4"/>
    <w:rsid w:val="00AE16D2"/>
    <w:rsid w:val="00AE175C"/>
    <w:rsid w:val="00AE27C6"/>
    <w:rsid w:val="00AE2B69"/>
    <w:rsid w:val="00AE3313"/>
    <w:rsid w:val="00AE541E"/>
    <w:rsid w:val="00AE55C8"/>
    <w:rsid w:val="00AE5808"/>
    <w:rsid w:val="00AE5E67"/>
    <w:rsid w:val="00AE5FD7"/>
    <w:rsid w:val="00AE66FF"/>
    <w:rsid w:val="00AE7CEE"/>
    <w:rsid w:val="00AF1CCA"/>
    <w:rsid w:val="00AF1CE5"/>
    <w:rsid w:val="00AF2F64"/>
    <w:rsid w:val="00AF40FD"/>
    <w:rsid w:val="00AF52EF"/>
    <w:rsid w:val="00AF5639"/>
    <w:rsid w:val="00AF5F29"/>
    <w:rsid w:val="00AF72B6"/>
    <w:rsid w:val="00B000EB"/>
    <w:rsid w:val="00B00234"/>
    <w:rsid w:val="00B004BF"/>
    <w:rsid w:val="00B01627"/>
    <w:rsid w:val="00B01887"/>
    <w:rsid w:val="00B01E09"/>
    <w:rsid w:val="00B04196"/>
    <w:rsid w:val="00B042FF"/>
    <w:rsid w:val="00B04B28"/>
    <w:rsid w:val="00B0537A"/>
    <w:rsid w:val="00B05585"/>
    <w:rsid w:val="00B07645"/>
    <w:rsid w:val="00B07D30"/>
    <w:rsid w:val="00B07EB8"/>
    <w:rsid w:val="00B102CD"/>
    <w:rsid w:val="00B10A09"/>
    <w:rsid w:val="00B10FCE"/>
    <w:rsid w:val="00B12231"/>
    <w:rsid w:val="00B1339E"/>
    <w:rsid w:val="00B14854"/>
    <w:rsid w:val="00B14880"/>
    <w:rsid w:val="00B15746"/>
    <w:rsid w:val="00B165FD"/>
    <w:rsid w:val="00B16A71"/>
    <w:rsid w:val="00B17042"/>
    <w:rsid w:val="00B1714A"/>
    <w:rsid w:val="00B1717B"/>
    <w:rsid w:val="00B1770B"/>
    <w:rsid w:val="00B178B6"/>
    <w:rsid w:val="00B17E6D"/>
    <w:rsid w:val="00B211CE"/>
    <w:rsid w:val="00B214F7"/>
    <w:rsid w:val="00B22960"/>
    <w:rsid w:val="00B23003"/>
    <w:rsid w:val="00B23188"/>
    <w:rsid w:val="00B235BF"/>
    <w:rsid w:val="00B23FE4"/>
    <w:rsid w:val="00B24B56"/>
    <w:rsid w:val="00B25BBB"/>
    <w:rsid w:val="00B274F0"/>
    <w:rsid w:val="00B27BBC"/>
    <w:rsid w:val="00B308DD"/>
    <w:rsid w:val="00B312AA"/>
    <w:rsid w:val="00B32AC7"/>
    <w:rsid w:val="00B351DD"/>
    <w:rsid w:val="00B3577B"/>
    <w:rsid w:val="00B35B7A"/>
    <w:rsid w:val="00B35C1E"/>
    <w:rsid w:val="00B35D3F"/>
    <w:rsid w:val="00B35DB5"/>
    <w:rsid w:val="00B40637"/>
    <w:rsid w:val="00B411D8"/>
    <w:rsid w:val="00B415EC"/>
    <w:rsid w:val="00B41885"/>
    <w:rsid w:val="00B444B1"/>
    <w:rsid w:val="00B44F1B"/>
    <w:rsid w:val="00B451F9"/>
    <w:rsid w:val="00B4541D"/>
    <w:rsid w:val="00B46A39"/>
    <w:rsid w:val="00B46CCD"/>
    <w:rsid w:val="00B47B69"/>
    <w:rsid w:val="00B504A5"/>
    <w:rsid w:val="00B50B3A"/>
    <w:rsid w:val="00B5138B"/>
    <w:rsid w:val="00B51538"/>
    <w:rsid w:val="00B5289A"/>
    <w:rsid w:val="00B5430E"/>
    <w:rsid w:val="00B54704"/>
    <w:rsid w:val="00B559E8"/>
    <w:rsid w:val="00B55C60"/>
    <w:rsid w:val="00B57E64"/>
    <w:rsid w:val="00B608BF"/>
    <w:rsid w:val="00B60CE4"/>
    <w:rsid w:val="00B61327"/>
    <w:rsid w:val="00B61DE6"/>
    <w:rsid w:val="00B67856"/>
    <w:rsid w:val="00B70E0B"/>
    <w:rsid w:val="00B72BF9"/>
    <w:rsid w:val="00B73D75"/>
    <w:rsid w:val="00B74083"/>
    <w:rsid w:val="00B8171D"/>
    <w:rsid w:val="00B81D17"/>
    <w:rsid w:val="00B8255D"/>
    <w:rsid w:val="00B82C09"/>
    <w:rsid w:val="00B843E5"/>
    <w:rsid w:val="00B852A9"/>
    <w:rsid w:val="00B8557A"/>
    <w:rsid w:val="00B85A21"/>
    <w:rsid w:val="00B860BA"/>
    <w:rsid w:val="00B87331"/>
    <w:rsid w:val="00B8787E"/>
    <w:rsid w:val="00B879D7"/>
    <w:rsid w:val="00B9017C"/>
    <w:rsid w:val="00B911BF"/>
    <w:rsid w:val="00B916E2"/>
    <w:rsid w:val="00B91D93"/>
    <w:rsid w:val="00B920EE"/>
    <w:rsid w:val="00B96A85"/>
    <w:rsid w:val="00BA0052"/>
    <w:rsid w:val="00BA041A"/>
    <w:rsid w:val="00BA09D9"/>
    <w:rsid w:val="00BA1799"/>
    <w:rsid w:val="00BA292B"/>
    <w:rsid w:val="00BA2B93"/>
    <w:rsid w:val="00BA341B"/>
    <w:rsid w:val="00BA3A9A"/>
    <w:rsid w:val="00BA418A"/>
    <w:rsid w:val="00BA5FAB"/>
    <w:rsid w:val="00BA62EE"/>
    <w:rsid w:val="00BA63D3"/>
    <w:rsid w:val="00BA6AFE"/>
    <w:rsid w:val="00BA7842"/>
    <w:rsid w:val="00BA7F8D"/>
    <w:rsid w:val="00BB0251"/>
    <w:rsid w:val="00BB12BC"/>
    <w:rsid w:val="00BB3241"/>
    <w:rsid w:val="00BB3EEB"/>
    <w:rsid w:val="00BB4167"/>
    <w:rsid w:val="00BB61FD"/>
    <w:rsid w:val="00BB6405"/>
    <w:rsid w:val="00BB7324"/>
    <w:rsid w:val="00BB781E"/>
    <w:rsid w:val="00BB7B50"/>
    <w:rsid w:val="00BC0EB9"/>
    <w:rsid w:val="00BC1C66"/>
    <w:rsid w:val="00BC1DC2"/>
    <w:rsid w:val="00BC20B8"/>
    <w:rsid w:val="00BC38EF"/>
    <w:rsid w:val="00BC5A14"/>
    <w:rsid w:val="00BC6192"/>
    <w:rsid w:val="00BC7083"/>
    <w:rsid w:val="00BC79E6"/>
    <w:rsid w:val="00BD1D05"/>
    <w:rsid w:val="00BD20AC"/>
    <w:rsid w:val="00BD25B6"/>
    <w:rsid w:val="00BD2693"/>
    <w:rsid w:val="00BD39A2"/>
    <w:rsid w:val="00BD3C46"/>
    <w:rsid w:val="00BD5CB3"/>
    <w:rsid w:val="00BD6507"/>
    <w:rsid w:val="00BD6EC9"/>
    <w:rsid w:val="00BD7DCE"/>
    <w:rsid w:val="00BE089B"/>
    <w:rsid w:val="00BE11A9"/>
    <w:rsid w:val="00BE2383"/>
    <w:rsid w:val="00BE275D"/>
    <w:rsid w:val="00BE2B28"/>
    <w:rsid w:val="00BE39B4"/>
    <w:rsid w:val="00BE3CD9"/>
    <w:rsid w:val="00BE4681"/>
    <w:rsid w:val="00BE691C"/>
    <w:rsid w:val="00BE6C76"/>
    <w:rsid w:val="00BE74E7"/>
    <w:rsid w:val="00BE7635"/>
    <w:rsid w:val="00BF0961"/>
    <w:rsid w:val="00BF1240"/>
    <w:rsid w:val="00BF2162"/>
    <w:rsid w:val="00BF28E2"/>
    <w:rsid w:val="00BF3474"/>
    <w:rsid w:val="00BF4D8E"/>
    <w:rsid w:val="00BF4F2D"/>
    <w:rsid w:val="00BF5F3C"/>
    <w:rsid w:val="00BF6566"/>
    <w:rsid w:val="00BF69B7"/>
    <w:rsid w:val="00BF6DDD"/>
    <w:rsid w:val="00C01B0B"/>
    <w:rsid w:val="00C01C02"/>
    <w:rsid w:val="00C0302D"/>
    <w:rsid w:val="00C0305D"/>
    <w:rsid w:val="00C038F7"/>
    <w:rsid w:val="00C03AF1"/>
    <w:rsid w:val="00C03D05"/>
    <w:rsid w:val="00C03F75"/>
    <w:rsid w:val="00C045CD"/>
    <w:rsid w:val="00C0605F"/>
    <w:rsid w:val="00C07557"/>
    <w:rsid w:val="00C10DCC"/>
    <w:rsid w:val="00C126AB"/>
    <w:rsid w:val="00C12E20"/>
    <w:rsid w:val="00C136A2"/>
    <w:rsid w:val="00C13708"/>
    <w:rsid w:val="00C13C60"/>
    <w:rsid w:val="00C141C7"/>
    <w:rsid w:val="00C17910"/>
    <w:rsid w:val="00C208A4"/>
    <w:rsid w:val="00C20C20"/>
    <w:rsid w:val="00C21DD6"/>
    <w:rsid w:val="00C21E75"/>
    <w:rsid w:val="00C22024"/>
    <w:rsid w:val="00C22EFE"/>
    <w:rsid w:val="00C23BD7"/>
    <w:rsid w:val="00C24148"/>
    <w:rsid w:val="00C25580"/>
    <w:rsid w:val="00C27320"/>
    <w:rsid w:val="00C3298A"/>
    <w:rsid w:val="00C33439"/>
    <w:rsid w:val="00C33610"/>
    <w:rsid w:val="00C33625"/>
    <w:rsid w:val="00C3381F"/>
    <w:rsid w:val="00C3451D"/>
    <w:rsid w:val="00C350EE"/>
    <w:rsid w:val="00C35D30"/>
    <w:rsid w:val="00C3677C"/>
    <w:rsid w:val="00C36DF6"/>
    <w:rsid w:val="00C37DA0"/>
    <w:rsid w:val="00C41974"/>
    <w:rsid w:val="00C41ABA"/>
    <w:rsid w:val="00C44A5F"/>
    <w:rsid w:val="00C44CC9"/>
    <w:rsid w:val="00C463D8"/>
    <w:rsid w:val="00C47046"/>
    <w:rsid w:val="00C4711A"/>
    <w:rsid w:val="00C4737B"/>
    <w:rsid w:val="00C50A03"/>
    <w:rsid w:val="00C50E75"/>
    <w:rsid w:val="00C51468"/>
    <w:rsid w:val="00C51977"/>
    <w:rsid w:val="00C545CA"/>
    <w:rsid w:val="00C5650F"/>
    <w:rsid w:val="00C56661"/>
    <w:rsid w:val="00C572FD"/>
    <w:rsid w:val="00C57582"/>
    <w:rsid w:val="00C57C2C"/>
    <w:rsid w:val="00C6051C"/>
    <w:rsid w:val="00C61037"/>
    <w:rsid w:val="00C61300"/>
    <w:rsid w:val="00C615D4"/>
    <w:rsid w:val="00C61C30"/>
    <w:rsid w:val="00C62F1E"/>
    <w:rsid w:val="00C63014"/>
    <w:rsid w:val="00C639C5"/>
    <w:rsid w:val="00C63F54"/>
    <w:rsid w:val="00C65948"/>
    <w:rsid w:val="00C661CD"/>
    <w:rsid w:val="00C666BB"/>
    <w:rsid w:val="00C66DDA"/>
    <w:rsid w:val="00C66EA5"/>
    <w:rsid w:val="00C66EF4"/>
    <w:rsid w:val="00C70ED2"/>
    <w:rsid w:val="00C710DF"/>
    <w:rsid w:val="00C713D2"/>
    <w:rsid w:val="00C72449"/>
    <w:rsid w:val="00C73B05"/>
    <w:rsid w:val="00C74339"/>
    <w:rsid w:val="00C74C8E"/>
    <w:rsid w:val="00C76408"/>
    <w:rsid w:val="00C76879"/>
    <w:rsid w:val="00C76C6D"/>
    <w:rsid w:val="00C77351"/>
    <w:rsid w:val="00C82B85"/>
    <w:rsid w:val="00C83DBB"/>
    <w:rsid w:val="00C845B3"/>
    <w:rsid w:val="00C84D28"/>
    <w:rsid w:val="00C85EF1"/>
    <w:rsid w:val="00C861B2"/>
    <w:rsid w:val="00C86B74"/>
    <w:rsid w:val="00C9003E"/>
    <w:rsid w:val="00C915EE"/>
    <w:rsid w:val="00C92359"/>
    <w:rsid w:val="00C93D69"/>
    <w:rsid w:val="00C949B7"/>
    <w:rsid w:val="00C94A05"/>
    <w:rsid w:val="00C955ED"/>
    <w:rsid w:val="00C96B9B"/>
    <w:rsid w:val="00CA0C14"/>
    <w:rsid w:val="00CA14B6"/>
    <w:rsid w:val="00CA2E76"/>
    <w:rsid w:val="00CA3A8C"/>
    <w:rsid w:val="00CA3ED9"/>
    <w:rsid w:val="00CA3F3B"/>
    <w:rsid w:val="00CA4EFC"/>
    <w:rsid w:val="00CA645F"/>
    <w:rsid w:val="00CA72B0"/>
    <w:rsid w:val="00CA7DEF"/>
    <w:rsid w:val="00CB2CA5"/>
    <w:rsid w:val="00CB34AF"/>
    <w:rsid w:val="00CB36C2"/>
    <w:rsid w:val="00CB3804"/>
    <w:rsid w:val="00CB60CD"/>
    <w:rsid w:val="00CB68C6"/>
    <w:rsid w:val="00CB6CB3"/>
    <w:rsid w:val="00CB6F05"/>
    <w:rsid w:val="00CB7CB9"/>
    <w:rsid w:val="00CC0130"/>
    <w:rsid w:val="00CC0B30"/>
    <w:rsid w:val="00CC1AD9"/>
    <w:rsid w:val="00CC1D92"/>
    <w:rsid w:val="00CC1F3D"/>
    <w:rsid w:val="00CC2492"/>
    <w:rsid w:val="00CC72B1"/>
    <w:rsid w:val="00CC73B7"/>
    <w:rsid w:val="00CC7E49"/>
    <w:rsid w:val="00CD00CB"/>
    <w:rsid w:val="00CD09AB"/>
    <w:rsid w:val="00CD1A8C"/>
    <w:rsid w:val="00CD1BE4"/>
    <w:rsid w:val="00CD4090"/>
    <w:rsid w:val="00CD6027"/>
    <w:rsid w:val="00CD6C8C"/>
    <w:rsid w:val="00CD7932"/>
    <w:rsid w:val="00CE2353"/>
    <w:rsid w:val="00CE3E70"/>
    <w:rsid w:val="00CE45DB"/>
    <w:rsid w:val="00CE4C2D"/>
    <w:rsid w:val="00CE50F7"/>
    <w:rsid w:val="00CE6CAE"/>
    <w:rsid w:val="00CE7013"/>
    <w:rsid w:val="00CE7189"/>
    <w:rsid w:val="00CE7313"/>
    <w:rsid w:val="00CE7D64"/>
    <w:rsid w:val="00CF0427"/>
    <w:rsid w:val="00CF061C"/>
    <w:rsid w:val="00CF06B0"/>
    <w:rsid w:val="00CF1704"/>
    <w:rsid w:val="00CF298F"/>
    <w:rsid w:val="00CF394E"/>
    <w:rsid w:val="00CF4321"/>
    <w:rsid w:val="00CF5088"/>
    <w:rsid w:val="00CF6523"/>
    <w:rsid w:val="00D01155"/>
    <w:rsid w:val="00D0219F"/>
    <w:rsid w:val="00D0245F"/>
    <w:rsid w:val="00D0430C"/>
    <w:rsid w:val="00D05715"/>
    <w:rsid w:val="00D05EBD"/>
    <w:rsid w:val="00D063B7"/>
    <w:rsid w:val="00D06956"/>
    <w:rsid w:val="00D06C4C"/>
    <w:rsid w:val="00D07423"/>
    <w:rsid w:val="00D10CDA"/>
    <w:rsid w:val="00D11C91"/>
    <w:rsid w:val="00D13001"/>
    <w:rsid w:val="00D13CA6"/>
    <w:rsid w:val="00D14480"/>
    <w:rsid w:val="00D14B29"/>
    <w:rsid w:val="00D14BA4"/>
    <w:rsid w:val="00D15530"/>
    <w:rsid w:val="00D15629"/>
    <w:rsid w:val="00D2012F"/>
    <w:rsid w:val="00D20226"/>
    <w:rsid w:val="00D226BF"/>
    <w:rsid w:val="00D22BA9"/>
    <w:rsid w:val="00D2335C"/>
    <w:rsid w:val="00D23543"/>
    <w:rsid w:val="00D237A6"/>
    <w:rsid w:val="00D23AF6"/>
    <w:rsid w:val="00D244A5"/>
    <w:rsid w:val="00D24C83"/>
    <w:rsid w:val="00D26DBA"/>
    <w:rsid w:val="00D275F4"/>
    <w:rsid w:val="00D27E56"/>
    <w:rsid w:val="00D3080C"/>
    <w:rsid w:val="00D30A43"/>
    <w:rsid w:val="00D313C6"/>
    <w:rsid w:val="00D3167D"/>
    <w:rsid w:val="00D33776"/>
    <w:rsid w:val="00D35AA8"/>
    <w:rsid w:val="00D375A5"/>
    <w:rsid w:val="00D376AA"/>
    <w:rsid w:val="00D4199A"/>
    <w:rsid w:val="00D424CA"/>
    <w:rsid w:val="00D42FED"/>
    <w:rsid w:val="00D433E1"/>
    <w:rsid w:val="00D47470"/>
    <w:rsid w:val="00D4787C"/>
    <w:rsid w:val="00D47F0C"/>
    <w:rsid w:val="00D50BDF"/>
    <w:rsid w:val="00D50C4E"/>
    <w:rsid w:val="00D513A5"/>
    <w:rsid w:val="00D52073"/>
    <w:rsid w:val="00D522B1"/>
    <w:rsid w:val="00D53235"/>
    <w:rsid w:val="00D53D45"/>
    <w:rsid w:val="00D53EBF"/>
    <w:rsid w:val="00D55773"/>
    <w:rsid w:val="00D55824"/>
    <w:rsid w:val="00D55C3D"/>
    <w:rsid w:val="00D55FDC"/>
    <w:rsid w:val="00D57D3F"/>
    <w:rsid w:val="00D616E0"/>
    <w:rsid w:val="00D629E5"/>
    <w:rsid w:val="00D63F41"/>
    <w:rsid w:val="00D6688F"/>
    <w:rsid w:val="00D679A9"/>
    <w:rsid w:val="00D701E9"/>
    <w:rsid w:val="00D71221"/>
    <w:rsid w:val="00D71419"/>
    <w:rsid w:val="00D72BC7"/>
    <w:rsid w:val="00D72C58"/>
    <w:rsid w:val="00D733BD"/>
    <w:rsid w:val="00D742C3"/>
    <w:rsid w:val="00D74C55"/>
    <w:rsid w:val="00D756AF"/>
    <w:rsid w:val="00D75E5C"/>
    <w:rsid w:val="00D80077"/>
    <w:rsid w:val="00D80C7D"/>
    <w:rsid w:val="00D81B93"/>
    <w:rsid w:val="00D82220"/>
    <w:rsid w:val="00D842BD"/>
    <w:rsid w:val="00D85694"/>
    <w:rsid w:val="00D85906"/>
    <w:rsid w:val="00D85B37"/>
    <w:rsid w:val="00D8769F"/>
    <w:rsid w:val="00D9087C"/>
    <w:rsid w:val="00D91166"/>
    <w:rsid w:val="00D9164C"/>
    <w:rsid w:val="00D916D4"/>
    <w:rsid w:val="00D917B5"/>
    <w:rsid w:val="00D91852"/>
    <w:rsid w:val="00D91C47"/>
    <w:rsid w:val="00D926DA"/>
    <w:rsid w:val="00D93361"/>
    <w:rsid w:val="00D93C6C"/>
    <w:rsid w:val="00D93D6D"/>
    <w:rsid w:val="00D952AF"/>
    <w:rsid w:val="00D95BBA"/>
    <w:rsid w:val="00D9670C"/>
    <w:rsid w:val="00D96847"/>
    <w:rsid w:val="00D96F3C"/>
    <w:rsid w:val="00D978E5"/>
    <w:rsid w:val="00DA00ED"/>
    <w:rsid w:val="00DA02AB"/>
    <w:rsid w:val="00DA06E1"/>
    <w:rsid w:val="00DA0A3B"/>
    <w:rsid w:val="00DA0DD6"/>
    <w:rsid w:val="00DA0E1C"/>
    <w:rsid w:val="00DA14BD"/>
    <w:rsid w:val="00DA2235"/>
    <w:rsid w:val="00DA2EB1"/>
    <w:rsid w:val="00DA5E40"/>
    <w:rsid w:val="00DA6011"/>
    <w:rsid w:val="00DB04A1"/>
    <w:rsid w:val="00DB05C2"/>
    <w:rsid w:val="00DB1CC3"/>
    <w:rsid w:val="00DB35C5"/>
    <w:rsid w:val="00DB36B0"/>
    <w:rsid w:val="00DB3D54"/>
    <w:rsid w:val="00DB4012"/>
    <w:rsid w:val="00DB4121"/>
    <w:rsid w:val="00DB43A8"/>
    <w:rsid w:val="00DB4ABC"/>
    <w:rsid w:val="00DB4D62"/>
    <w:rsid w:val="00DB4E02"/>
    <w:rsid w:val="00DB5110"/>
    <w:rsid w:val="00DB5E39"/>
    <w:rsid w:val="00DB7246"/>
    <w:rsid w:val="00DC07F3"/>
    <w:rsid w:val="00DC0D36"/>
    <w:rsid w:val="00DC18B7"/>
    <w:rsid w:val="00DC2C11"/>
    <w:rsid w:val="00DC405E"/>
    <w:rsid w:val="00DC4733"/>
    <w:rsid w:val="00DC56BE"/>
    <w:rsid w:val="00DC5E8D"/>
    <w:rsid w:val="00DC654E"/>
    <w:rsid w:val="00DD0490"/>
    <w:rsid w:val="00DD0B47"/>
    <w:rsid w:val="00DD2B88"/>
    <w:rsid w:val="00DD39F4"/>
    <w:rsid w:val="00DD3D63"/>
    <w:rsid w:val="00DD431D"/>
    <w:rsid w:val="00DD4F2B"/>
    <w:rsid w:val="00DD502B"/>
    <w:rsid w:val="00DD57C0"/>
    <w:rsid w:val="00DD59F0"/>
    <w:rsid w:val="00DE03D9"/>
    <w:rsid w:val="00DE0622"/>
    <w:rsid w:val="00DE139A"/>
    <w:rsid w:val="00DE2F49"/>
    <w:rsid w:val="00DE3385"/>
    <w:rsid w:val="00DE3A54"/>
    <w:rsid w:val="00DE4357"/>
    <w:rsid w:val="00DE5A5A"/>
    <w:rsid w:val="00DE71EC"/>
    <w:rsid w:val="00DE7565"/>
    <w:rsid w:val="00DE7D27"/>
    <w:rsid w:val="00DF1DCF"/>
    <w:rsid w:val="00DF2322"/>
    <w:rsid w:val="00DF33B9"/>
    <w:rsid w:val="00DF3A5F"/>
    <w:rsid w:val="00DF3CF1"/>
    <w:rsid w:val="00DF4326"/>
    <w:rsid w:val="00DF4E37"/>
    <w:rsid w:val="00DF60F9"/>
    <w:rsid w:val="00E00DBF"/>
    <w:rsid w:val="00E0362F"/>
    <w:rsid w:val="00E03EB1"/>
    <w:rsid w:val="00E04ADD"/>
    <w:rsid w:val="00E06233"/>
    <w:rsid w:val="00E06DDF"/>
    <w:rsid w:val="00E07048"/>
    <w:rsid w:val="00E07C18"/>
    <w:rsid w:val="00E1187F"/>
    <w:rsid w:val="00E12D90"/>
    <w:rsid w:val="00E13362"/>
    <w:rsid w:val="00E13AA1"/>
    <w:rsid w:val="00E13F3B"/>
    <w:rsid w:val="00E14808"/>
    <w:rsid w:val="00E14849"/>
    <w:rsid w:val="00E16070"/>
    <w:rsid w:val="00E16463"/>
    <w:rsid w:val="00E170A6"/>
    <w:rsid w:val="00E2080E"/>
    <w:rsid w:val="00E20ED0"/>
    <w:rsid w:val="00E211F6"/>
    <w:rsid w:val="00E225AF"/>
    <w:rsid w:val="00E22F90"/>
    <w:rsid w:val="00E23645"/>
    <w:rsid w:val="00E2369B"/>
    <w:rsid w:val="00E23D5A"/>
    <w:rsid w:val="00E24462"/>
    <w:rsid w:val="00E24E3B"/>
    <w:rsid w:val="00E25167"/>
    <w:rsid w:val="00E27291"/>
    <w:rsid w:val="00E27EF1"/>
    <w:rsid w:val="00E30BDE"/>
    <w:rsid w:val="00E31C99"/>
    <w:rsid w:val="00E31D66"/>
    <w:rsid w:val="00E320CE"/>
    <w:rsid w:val="00E35563"/>
    <w:rsid w:val="00E35743"/>
    <w:rsid w:val="00E36CA3"/>
    <w:rsid w:val="00E37271"/>
    <w:rsid w:val="00E37AD6"/>
    <w:rsid w:val="00E37FAE"/>
    <w:rsid w:val="00E400D8"/>
    <w:rsid w:val="00E413CA"/>
    <w:rsid w:val="00E41952"/>
    <w:rsid w:val="00E42110"/>
    <w:rsid w:val="00E42AEA"/>
    <w:rsid w:val="00E44004"/>
    <w:rsid w:val="00E50EF6"/>
    <w:rsid w:val="00E512DF"/>
    <w:rsid w:val="00E51A76"/>
    <w:rsid w:val="00E53BE8"/>
    <w:rsid w:val="00E53CEF"/>
    <w:rsid w:val="00E54B50"/>
    <w:rsid w:val="00E55702"/>
    <w:rsid w:val="00E55D59"/>
    <w:rsid w:val="00E56D90"/>
    <w:rsid w:val="00E62D70"/>
    <w:rsid w:val="00E6302B"/>
    <w:rsid w:val="00E6353D"/>
    <w:rsid w:val="00E63B64"/>
    <w:rsid w:val="00E63E7C"/>
    <w:rsid w:val="00E64348"/>
    <w:rsid w:val="00E64D0F"/>
    <w:rsid w:val="00E65C3D"/>
    <w:rsid w:val="00E66734"/>
    <w:rsid w:val="00E66FD0"/>
    <w:rsid w:val="00E67C92"/>
    <w:rsid w:val="00E70FDA"/>
    <w:rsid w:val="00E70FEC"/>
    <w:rsid w:val="00E712FD"/>
    <w:rsid w:val="00E71AEE"/>
    <w:rsid w:val="00E71B94"/>
    <w:rsid w:val="00E72E3B"/>
    <w:rsid w:val="00E74725"/>
    <w:rsid w:val="00E74978"/>
    <w:rsid w:val="00E751F6"/>
    <w:rsid w:val="00E752E5"/>
    <w:rsid w:val="00E767D3"/>
    <w:rsid w:val="00E76FF8"/>
    <w:rsid w:val="00E77173"/>
    <w:rsid w:val="00E77504"/>
    <w:rsid w:val="00E7796D"/>
    <w:rsid w:val="00E81395"/>
    <w:rsid w:val="00E8172B"/>
    <w:rsid w:val="00E84E8A"/>
    <w:rsid w:val="00E85240"/>
    <w:rsid w:val="00E85252"/>
    <w:rsid w:val="00E86F1C"/>
    <w:rsid w:val="00E870E1"/>
    <w:rsid w:val="00E873BC"/>
    <w:rsid w:val="00E8782E"/>
    <w:rsid w:val="00E87B22"/>
    <w:rsid w:val="00E9017E"/>
    <w:rsid w:val="00E92516"/>
    <w:rsid w:val="00E9376A"/>
    <w:rsid w:val="00E944DF"/>
    <w:rsid w:val="00E94E5B"/>
    <w:rsid w:val="00E95132"/>
    <w:rsid w:val="00E966CE"/>
    <w:rsid w:val="00E97AC8"/>
    <w:rsid w:val="00EA1BA1"/>
    <w:rsid w:val="00EA22F2"/>
    <w:rsid w:val="00EA2D9C"/>
    <w:rsid w:val="00EA3F5B"/>
    <w:rsid w:val="00EA4785"/>
    <w:rsid w:val="00EA6963"/>
    <w:rsid w:val="00EA6FC1"/>
    <w:rsid w:val="00EA79BD"/>
    <w:rsid w:val="00EB0EDF"/>
    <w:rsid w:val="00EB1817"/>
    <w:rsid w:val="00EB1FD4"/>
    <w:rsid w:val="00EB2604"/>
    <w:rsid w:val="00EB39EF"/>
    <w:rsid w:val="00EB4F8C"/>
    <w:rsid w:val="00EB53CE"/>
    <w:rsid w:val="00EB73E0"/>
    <w:rsid w:val="00EB783D"/>
    <w:rsid w:val="00EC2D78"/>
    <w:rsid w:val="00EC2FBA"/>
    <w:rsid w:val="00EC42CA"/>
    <w:rsid w:val="00EC5C73"/>
    <w:rsid w:val="00EC5F5C"/>
    <w:rsid w:val="00ED0CD6"/>
    <w:rsid w:val="00ED15ED"/>
    <w:rsid w:val="00ED36AD"/>
    <w:rsid w:val="00ED39C4"/>
    <w:rsid w:val="00ED6F57"/>
    <w:rsid w:val="00EE0C9C"/>
    <w:rsid w:val="00EE128C"/>
    <w:rsid w:val="00EE1652"/>
    <w:rsid w:val="00EE1C79"/>
    <w:rsid w:val="00EE1E1A"/>
    <w:rsid w:val="00EE2A42"/>
    <w:rsid w:val="00EE2CFD"/>
    <w:rsid w:val="00EE2F94"/>
    <w:rsid w:val="00EE3F05"/>
    <w:rsid w:val="00EE4163"/>
    <w:rsid w:val="00EE4D26"/>
    <w:rsid w:val="00EE63C5"/>
    <w:rsid w:val="00EE6691"/>
    <w:rsid w:val="00EE6B1A"/>
    <w:rsid w:val="00EE6BD9"/>
    <w:rsid w:val="00EF140B"/>
    <w:rsid w:val="00EF2E72"/>
    <w:rsid w:val="00EF3ED4"/>
    <w:rsid w:val="00EF4077"/>
    <w:rsid w:val="00EF4C6F"/>
    <w:rsid w:val="00F004C0"/>
    <w:rsid w:val="00F018F8"/>
    <w:rsid w:val="00F024EC"/>
    <w:rsid w:val="00F02571"/>
    <w:rsid w:val="00F0293A"/>
    <w:rsid w:val="00F036E5"/>
    <w:rsid w:val="00F0467D"/>
    <w:rsid w:val="00F05027"/>
    <w:rsid w:val="00F05228"/>
    <w:rsid w:val="00F053B1"/>
    <w:rsid w:val="00F055AA"/>
    <w:rsid w:val="00F06169"/>
    <w:rsid w:val="00F06C4C"/>
    <w:rsid w:val="00F06C5E"/>
    <w:rsid w:val="00F07D26"/>
    <w:rsid w:val="00F102A3"/>
    <w:rsid w:val="00F113EF"/>
    <w:rsid w:val="00F11499"/>
    <w:rsid w:val="00F11FA1"/>
    <w:rsid w:val="00F11FF7"/>
    <w:rsid w:val="00F12867"/>
    <w:rsid w:val="00F13A16"/>
    <w:rsid w:val="00F13D94"/>
    <w:rsid w:val="00F14041"/>
    <w:rsid w:val="00F14C24"/>
    <w:rsid w:val="00F14CBA"/>
    <w:rsid w:val="00F16087"/>
    <w:rsid w:val="00F167CE"/>
    <w:rsid w:val="00F20644"/>
    <w:rsid w:val="00F20E6C"/>
    <w:rsid w:val="00F218BF"/>
    <w:rsid w:val="00F22491"/>
    <w:rsid w:val="00F23369"/>
    <w:rsid w:val="00F24C42"/>
    <w:rsid w:val="00F26963"/>
    <w:rsid w:val="00F27329"/>
    <w:rsid w:val="00F2734F"/>
    <w:rsid w:val="00F27F3C"/>
    <w:rsid w:val="00F30020"/>
    <w:rsid w:val="00F304CA"/>
    <w:rsid w:val="00F30778"/>
    <w:rsid w:val="00F307B7"/>
    <w:rsid w:val="00F31A52"/>
    <w:rsid w:val="00F31FA4"/>
    <w:rsid w:val="00F32FC8"/>
    <w:rsid w:val="00F33B41"/>
    <w:rsid w:val="00F345DD"/>
    <w:rsid w:val="00F364D9"/>
    <w:rsid w:val="00F3731C"/>
    <w:rsid w:val="00F37D15"/>
    <w:rsid w:val="00F37EAE"/>
    <w:rsid w:val="00F40549"/>
    <w:rsid w:val="00F40C60"/>
    <w:rsid w:val="00F40DBE"/>
    <w:rsid w:val="00F417BD"/>
    <w:rsid w:val="00F41BB4"/>
    <w:rsid w:val="00F45187"/>
    <w:rsid w:val="00F45A62"/>
    <w:rsid w:val="00F46151"/>
    <w:rsid w:val="00F46660"/>
    <w:rsid w:val="00F46A13"/>
    <w:rsid w:val="00F47C8A"/>
    <w:rsid w:val="00F47F51"/>
    <w:rsid w:val="00F504DC"/>
    <w:rsid w:val="00F50AA6"/>
    <w:rsid w:val="00F50F66"/>
    <w:rsid w:val="00F50F9E"/>
    <w:rsid w:val="00F511A2"/>
    <w:rsid w:val="00F51A1F"/>
    <w:rsid w:val="00F51B5D"/>
    <w:rsid w:val="00F528EE"/>
    <w:rsid w:val="00F5386E"/>
    <w:rsid w:val="00F53A59"/>
    <w:rsid w:val="00F5547B"/>
    <w:rsid w:val="00F56DDA"/>
    <w:rsid w:val="00F57509"/>
    <w:rsid w:val="00F57557"/>
    <w:rsid w:val="00F60D81"/>
    <w:rsid w:val="00F6434F"/>
    <w:rsid w:val="00F6486C"/>
    <w:rsid w:val="00F64BCB"/>
    <w:rsid w:val="00F64F90"/>
    <w:rsid w:val="00F65416"/>
    <w:rsid w:val="00F6699F"/>
    <w:rsid w:val="00F66F95"/>
    <w:rsid w:val="00F67006"/>
    <w:rsid w:val="00F6731A"/>
    <w:rsid w:val="00F701CE"/>
    <w:rsid w:val="00F708C1"/>
    <w:rsid w:val="00F721D2"/>
    <w:rsid w:val="00F73B03"/>
    <w:rsid w:val="00F75191"/>
    <w:rsid w:val="00F769F6"/>
    <w:rsid w:val="00F8214B"/>
    <w:rsid w:val="00F8373E"/>
    <w:rsid w:val="00F848F1"/>
    <w:rsid w:val="00F84A94"/>
    <w:rsid w:val="00F852A3"/>
    <w:rsid w:val="00F86795"/>
    <w:rsid w:val="00F879EA"/>
    <w:rsid w:val="00F87C71"/>
    <w:rsid w:val="00F87CFB"/>
    <w:rsid w:val="00F87FBD"/>
    <w:rsid w:val="00F910CD"/>
    <w:rsid w:val="00F9122D"/>
    <w:rsid w:val="00F92056"/>
    <w:rsid w:val="00F92128"/>
    <w:rsid w:val="00F938C0"/>
    <w:rsid w:val="00F941B7"/>
    <w:rsid w:val="00F9472F"/>
    <w:rsid w:val="00F9479C"/>
    <w:rsid w:val="00F94AD0"/>
    <w:rsid w:val="00F95388"/>
    <w:rsid w:val="00F960A2"/>
    <w:rsid w:val="00F9644F"/>
    <w:rsid w:val="00F96DEE"/>
    <w:rsid w:val="00F96E5D"/>
    <w:rsid w:val="00F9723C"/>
    <w:rsid w:val="00F97972"/>
    <w:rsid w:val="00F97AD7"/>
    <w:rsid w:val="00FA0126"/>
    <w:rsid w:val="00FA0255"/>
    <w:rsid w:val="00FA056B"/>
    <w:rsid w:val="00FA0FCB"/>
    <w:rsid w:val="00FA1E82"/>
    <w:rsid w:val="00FA26EC"/>
    <w:rsid w:val="00FA38DD"/>
    <w:rsid w:val="00FA4365"/>
    <w:rsid w:val="00FA4795"/>
    <w:rsid w:val="00FA48E6"/>
    <w:rsid w:val="00FA4A6E"/>
    <w:rsid w:val="00FA61D8"/>
    <w:rsid w:val="00FA62CE"/>
    <w:rsid w:val="00FA7EE2"/>
    <w:rsid w:val="00FB0006"/>
    <w:rsid w:val="00FB01AA"/>
    <w:rsid w:val="00FB13FB"/>
    <w:rsid w:val="00FB1A2C"/>
    <w:rsid w:val="00FB1BD3"/>
    <w:rsid w:val="00FB3C19"/>
    <w:rsid w:val="00FB4331"/>
    <w:rsid w:val="00FB43DA"/>
    <w:rsid w:val="00FB52FB"/>
    <w:rsid w:val="00FB75A0"/>
    <w:rsid w:val="00FB764A"/>
    <w:rsid w:val="00FB76E2"/>
    <w:rsid w:val="00FC0E1C"/>
    <w:rsid w:val="00FC1E31"/>
    <w:rsid w:val="00FC32E6"/>
    <w:rsid w:val="00FC36F3"/>
    <w:rsid w:val="00FC45AD"/>
    <w:rsid w:val="00FC608C"/>
    <w:rsid w:val="00FC773D"/>
    <w:rsid w:val="00FD1A25"/>
    <w:rsid w:val="00FD1FC4"/>
    <w:rsid w:val="00FD30AD"/>
    <w:rsid w:val="00FD5B2A"/>
    <w:rsid w:val="00FD6973"/>
    <w:rsid w:val="00FD6FCD"/>
    <w:rsid w:val="00FE1F89"/>
    <w:rsid w:val="00FE2ADD"/>
    <w:rsid w:val="00FE2CDC"/>
    <w:rsid w:val="00FE2D44"/>
    <w:rsid w:val="00FE3558"/>
    <w:rsid w:val="00FE5629"/>
    <w:rsid w:val="00FE6654"/>
    <w:rsid w:val="00FE764A"/>
    <w:rsid w:val="00FF06AB"/>
    <w:rsid w:val="00FF0D6D"/>
    <w:rsid w:val="00FF1714"/>
    <w:rsid w:val="00FF1A92"/>
    <w:rsid w:val="00FF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DCAE7"/>
  <w15:chartTrackingRefBased/>
  <w15:docId w15:val="{182473E9-707D-4F17-BD3B-95176EE3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E17"/>
    <w:pPr>
      <w:spacing w:line="480" w:lineRule="auto"/>
    </w:pPr>
    <w:rPr>
      <w:rFonts w:ascii="Arial" w:hAnsi="Arial"/>
      <w:sz w:val="20"/>
    </w:rPr>
  </w:style>
  <w:style w:type="paragraph" w:styleId="Heading1">
    <w:name w:val="heading 1"/>
    <w:basedOn w:val="Normal"/>
    <w:next w:val="Normal"/>
    <w:link w:val="Heading1Char"/>
    <w:uiPriority w:val="9"/>
    <w:qFormat/>
    <w:rsid w:val="0020634C"/>
    <w:pPr>
      <w:keepNext/>
      <w:keepLines/>
      <w:numPr>
        <w:numId w:val="8"/>
      </w:numPr>
      <w:spacing w:before="240" w:after="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0F66A8"/>
    <w:pPr>
      <w:keepNext/>
      <w:keepLines/>
      <w:numPr>
        <w:ilvl w:val="1"/>
        <w:numId w:val="8"/>
      </w:numPr>
      <w:spacing w:before="40" w:after="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787E95"/>
    <w:pPr>
      <w:keepNext/>
      <w:keepLines/>
      <w:numPr>
        <w:ilvl w:val="2"/>
        <w:numId w:val="8"/>
      </w:numPr>
      <w:spacing w:before="40" w:after="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semiHidden/>
    <w:unhideWhenUsed/>
    <w:qFormat/>
    <w:rsid w:val="0071378E"/>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1378E"/>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1378E"/>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1378E"/>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1378E"/>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1378E"/>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2056"/>
    <w:rPr>
      <w:color w:val="0563C1" w:themeColor="hyperlink"/>
      <w:u w:val="single"/>
    </w:rPr>
  </w:style>
  <w:style w:type="character" w:styleId="UnresolvedMention">
    <w:name w:val="Unresolved Mention"/>
    <w:basedOn w:val="DefaultParagraphFont"/>
    <w:uiPriority w:val="99"/>
    <w:semiHidden/>
    <w:unhideWhenUsed/>
    <w:rsid w:val="00F92056"/>
    <w:rPr>
      <w:color w:val="605E5C"/>
      <w:shd w:val="clear" w:color="auto" w:fill="E1DFDD"/>
    </w:rPr>
  </w:style>
  <w:style w:type="character" w:customStyle="1" w:styleId="Heading1Char">
    <w:name w:val="Heading 1 Char"/>
    <w:basedOn w:val="DefaultParagraphFont"/>
    <w:link w:val="Heading1"/>
    <w:uiPriority w:val="9"/>
    <w:rsid w:val="0020634C"/>
    <w:rPr>
      <w:rFonts w:ascii="Arial" w:eastAsiaTheme="majorEastAsia" w:hAnsi="Arial" w:cstheme="majorBidi"/>
      <w:b/>
      <w:color w:val="000000" w:themeColor="text1"/>
      <w:sz w:val="20"/>
      <w:szCs w:val="32"/>
    </w:rPr>
  </w:style>
  <w:style w:type="character" w:customStyle="1" w:styleId="Heading2Char">
    <w:name w:val="Heading 2 Char"/>
    <w:basedOn w:val="DefaultParagraphFont"/>
    <w:link w:val="Heading2"/>
    <w:uiPriority w:val="9"/>
    <w:rsid w:val="000F66A8"/>
    <w:rPr>
      <w:rFonts w:ascii="Arial" w:eastAsiaTheme="majorEastAsia" w:hAnsi="Arial" w:cstheme="majorBidi"/>
      <w:b/>
      <w:color w:val="000000" w:themeColor="text1"/>
      <w:sz w:val="20"/>
      <w:szCs w:val="26"/>
    </w:rPr>
  </w:style>
  <w:style w:type="character" w:customStyle="1" w:styleId="Heading3Char">
    <w:name w:val="Heading 3 Char"/>
    <w:basedOn w:val="DefaultParagraphFont"/>
    <w:link w:val="Heading3"/>
    <w:uiPriority w:val="9"/>
    <w:rsid w:val="00787E95"/>
    <w:rPr>
      <w:rFonts w:ascii="Arial" w:eastAsiaTheme="majorEastAsia" w:hAnsi="Arial" w:cstheme="majorBidi"/>
      <w:b/>
      <w:color w:val="000000" w:themeColor="text1"/>
      <w:sz w:val="20"/>
      <w:szCs w:val="24"/>
    </w:rPr>
  </w:style>
  <w:style w:type="character" w:styleId="CommentReference">
    <w:name w:val="annotation reference"/>
    <w:basedOn w:val="DefaultParagraphFont"/>
    <w:uiPriority w:val="99"/>
    <w:semiHidden/>
    <w:unhideWhenUsed/>
    <w:rsid w:val="00F92056"/>
    <w:rPr>
      <w:sz w:val="16"/>
      <w:szCs w:val="16"/>
    </w:rPr>
  </w:style>
  <w:style w:type="paragraph" w:styleId="CommentText">
    <w:name w:val="annotation text"/>
    <w:basedOn w:val="Normal"/>
    <w:link w:val="CommentTextChar"/>
    <w:uiPriority w:val="99"/>
    <w:unhideWhenUsed/>
    <w:rsid w:val="00F92056"/>
    <w:pPr>
      <w:spacing w:line="240" w:lineRule="auto"/>
    </w:pPr>
    <w:rPr>
      <w:szCs w:val="20"/>
    </w:rPr>
  </w:style>
  <w:style w:type="character" w:customStyle="1" w:styleId="CommentTextChar">
    <w:name w:val="Comment Text Char"/>
    <w:basedOn w:val="DefaultParagraphFont"/>
    <w:link w:val="CommentText"/>
    <w:uiPriority w:val="99"/>
    <w:rsid w:val="00F92056"/>
    <w:rPr>
      <w:sz w:val="20"/>
      <w:szCs w:val="20"/>
    </w:rPr>
  </w:style>
  <w:style w:type="paragraph" w:styleId="CommentSubject">
    <w:name w:val="annotation subject"/>
    <w:basedOn w:val="CommentText"/>
    <w:next w:val="CommentText"/>
    <w:link w:val="CommentSubjectChar"/>
    <w:uiPriority w:val="99"/>
    <w:semiHidden/>
    <w:unhideWhenUsed/>
    <w:rsid w:val="00F92056"/>
    <w:rPr>
      <w:b/>
      <w:bCs/>
    </w:rPr>
  </w:style>
  <w:style w:type="character" w:customStyle="1" w:styleId="CommentSubjectChar">
    <w:name w:val="Comment Subject Char"/>
    <w:basedOn w:val="CommentTextChar"/>
    <w:link w:val="CommentSubject"/>
    <w:uiPriority w:val="99"/>
    <w:semiHidden/>
    <w:rsid w:val="00F92056"/>
    <w:rPr>
      <w:b/>
      <w:bCs/>
      <w:sz w:val="20"/>
      <w:szCs w:val="20"/>
    </w:rPr>
  </w:style>
  <w:style w:type="paragraph" w:styleId="Title">
    <w:name w:val="Title"/>
    <w:basedOn w:val="Normal"/>
    <w:next w:val="Normal"/>
    <w:link w:val="TitleChar"/>
    <w:uiPriority w:val="10"/>
    <w:qFormat/>
    <w:rsid w:val="00CC1A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1AD9"/>
    <w:rPr>
      <w:rFonts w:asciiTheme="majorHAnsi" w:eastAsiaTheme="majorEastAsia" w:hAnsiTheme="majorHAnsi" w:cstheme="majorBidi"/>
      <w:spacing w:val="-10"/>
      <w:kern w:val="28"/>
      <w:sz w:val="56"/>
      <w:szCs w:val="56"/>
    </w:rPr>
  </w:style>
  <w:style w:type="paragraph" w:styleId="Revision">
    <w:name w:val="Revision"/>
    <w:hidden/>
    <w:uiPriority w:val="99"/>
    <w:semiHidden/>
    <w:rsid w:val="005A185B"/>
    <w:pPr>
      <w:spacing w:after="0" w:line="240" w:lineRule="auto"/>
    </w:pPr>
  </w:style>
  <w:style w:type="paragraph" w:styleId="ListParagraph">
    <w:name w:val="List Paragraph"/>
    <w:basedOn w:val="Normal"/>
    <w:uiPriority w:val="34"/>
    <w:qFormat/>
    <w:rsid w:val="004163B1"/>
    <w:pPr>
      <w:ind w:left="720"/>
      <w:contextualSpacing/>
    </w:pPr>
  </w:style>
  <w:style w:type="character" w:styleId="FollowedHyperlink">
    <w:name w:val="FollowedHyperlink"/>
    <w:basedOn w:val="DefaultParagraphFont"/>
    <w:uiPriority w:val="99"/>
    <w:semiHidden/>
    <w:unhideWhenUsed/>
    <w:rsid w:val="00AF5639"/>
    <w:rPr>
      <w:color w:val="954F72" w:themeColor="followedHyperlink"/>
      <w:u w:val="single"/>
    </w:rPr>
  </w:style>
  <w:style w:type="character" w:styleId="PlaceholderText">
    <w:name w:val="Placeholder Text"/>
    <w:basedOn w:val="DefaultParagraphFont"/>
    <w:uiPriority w:val="99"/>
    <w:semiHidden/>
    <w:rsid w:val="00602627"/>
    <w:rPr>
      <w:color w:val="808080"/>
    </w:rPr>
  </w:style>
  <w:style w:type="paragraph" w:styleId="Header">
    <w:name w:val="header"/>
    <w:basedOn w:val="Normal"/>
    <w:link w:val="HeaderChar"/>
    <w:uiPriority w:val="99"/>
    <w:unhideWhenUsed/>
    <w:rsid w:val="002A3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523"/>
  </w:style>
  <w:style w:type="paragraph" w:styleId="Footer">
    <w:name w:val="footer"/>
    <w:basedOn w:val="Normal"/>
    <w:link w:val="FooterChar"/>
    <w:uiPriority w:val="99"/>
    <w:unhideWhenUsed/>
    <w:rsid w:val="002A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523"/>
  </w:style>
  <w:style w:type="paragraph" w:styleId="Caption">
    <w:name w:val="caption"/>
    <w:basedOn w:val="Normal"/>
    <w:next w:val="Normal"/>
    <w:uiPriority w:val="35"/>
    <w:unhideWhenUsed/>
    <w:qFormat/>
    <w:rsid w:val="00097954"/>
    <w:pPr>
      <w:spacing w:after="200" w:line="240" w:lineRule="auto"/>
    </w:pPr>
    <w:rPr>
      <w:iCs/>
      <w:color w:val="000000" w:themeColor="text1"/>
      <w:szCs w:val="18"/>
    </w:rPr>
  </w:style>
  <w:style w:type="paragraph" w:customStyle="1" w:styleId="Compact">
    <w:name w:val="Compact"/>
    <w:basedOn w:val="BodyText"/>
    <w:qFormat/>
    <w:rsid w:val="00314622"/>
    <w:pPr>
      <w:spacing w:before="36" w:after="36" w:line="240" w:lineRule="auto"/>
    </w:pPr>
    <w:rPr>
      <w:sz w:val="24"/>
      <w:szCs w:val="24"/>
    </w:rPr>
  </w:style>
  <w:style w:type="table" w:styleId="PlainTable1">
    <w:name w:val="Plain Table 1"/>
    <w:basedOn w:val="TableNormal"/>
    <w:uiPriority w:val="41"/>
    <w:rsid w:val="003146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99"/>
    <w:unhideWhenUsed/>
    <w:rsid w:val="0020634C"/>
    <w:pPr>
      <w:spacing w:after="120"/>
    </w:pPr>
  </w:style>
  <w:style w:type="character" w:customStyle="1" w:styleId="BodyTextChar">
    <w:name w:val="Body Text Char"/>
    <w:basedOn w:val="DefaultParagraphFont"/>
    <w:link w:val="BodyText"/>
    <w:uiPriority w:val="99"/>
    <w:rsid w:val="0020634C"/>
    <w:rPr>
      <w:rFonts w:ascii="Arial" w:hAnsi="Arial"/>
      <w:sz w:val="20"/>
    </w:rPr>
  </w:style>
  <w:style w:type="paragraph" w:customStyle="1" w:styleId="FirstParagraph">
    <w:name w:val="First Paragraph"/>
    <w:basedOn w:val="BodyText"/>
    <w:next w:val="BodyText"/>
    <w:qFormat/>
    <w:rsid w:val="00DD4F2B"/>
    <w:pPr>
      <w:spacing w:before="180" w:after="180" w:line="240" w:lineRule="auto"/>
    </w:pPr>
    <w:rPr>
      <w:sz w:val="24"/>
      <w:szCs w:val="24"/>
    </w:rPr>
  </w:style>
  <w:style w:type="paragraph" w:styleId="NormalWeb">
    <w:name w:val="Normal (Web)"/>
    <w:basedOn w:val="Normal"/>
    <w:uiPriority w:val="99"/>
    <w:unhideWhenUsed/>
    <w:rsid w:val="00E70F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A262A5"/>
    <w:rPr>
      <w:rFonts w:ascii="Segoe UI" w:hAnsi="Segoe UI" w:cs="Segoe UI" w:hint="default"/>
      <w:sz w:val="18"/>
      <w:szCs w:val="18"/>
    </w:rPr>
  </w:style>
  <w:style w:type="paragraph" w:styleId="NoSpacing">
    <w:name w:val="No Spacing"/>
    <w:uiPriority w:val="1"/>
    <w:qFormat/>
    <w:rsid w:val="00807891"/>
    <w:pPr>
      <w:spacing w:after="0" w:line="240" w:lineRule="auto"/>
    </w:pPr>
  </w:style>
  <w:style w:type="character" w:customStyle="1" w:styleId="apple-tab-span">
    <w:name w:val="apple-tab-span"/>
    <w:basedOn w:val="DefaultParagraphFont"/>
    <w:rsid w:val="00AA5FE6"/>
  </w:style>
  <w:style w:type="paragraph" w:styleId="TOCHeading">
    <w:name w:val="TOC Heading"/>
    <w:basedOn w:val="Heading1"/>
    <w:next w:val="Normal"/>
    <w:uiPriority w:val="39"/>
    <w:unhideWhenUsed/>
    <w:qFormat/>
    <w:rsid w:val="00F05027"/>
    <w:pPr>
      <w:outlineLvl w:val="9"/>
    </w:pPr>
  </w:style>
  <w:style w:type="paragraph" w:styleId="TOC1">
    <w:name w:val="toc 1"/>
    <w:basedOn w:val="Normal"/>
    <w:next w:val="Normal"/>
    <w:autoRedefine/>
    <w:uiPriority w:val="39"/>
    <w:unhideWhenUsed/>
    <w:rsid w:val="0097628B"/>
    <w:pPr>
      <w:tabs>
        <w:tab w:val="right" w:leader="dot" w:pos="9350"/>
      </w:tabs>
      <w:spacing w:before="240" w:after="240" w:line="240" w:lineRule="auto"/>
    </w:pPr>
  </w:style>
  <w:style w:type="paragraph" w:styleId="TOC2">
    <w:name w:val="toc 2"/>
    <w:basedOn w:val="Normal"/>
    <w:next w:val="Normal"/>
    <w:autoRedefine/>
    <w:uiPriority w:val="39"/>
    <w:unhideWhenUsed/>
    <w:rsid w:val="00E07C18"/>
    <w:pPr>
      <w:spacing w:before="240" w:after="240" w:line="240" w:lineRule="auto"/>
      <w:ind w:left="220"/>
    </w:pPr>
  </w:style>
  <w:style w:type="paragraph" w:styleId="TableofFigures">
    <w:name w:val="table of figures"/>
    <w:basedOn w:val="Normal"/>
    <w:next w:val="Normal"/>
    <w:uiPriority w:val="99"/>
    <w:unhideWhenUsed/>
    <w:rsid w:val="00961407"/>
    <w:pPr>
      <w:spacing w:after="0"/>
    </w:pPr>
  </w:style>
  <w:style w:type="table" w:styleId="TableGrid">
    <w:name w:val="Table Grid"/>
    <w:basedOn w:val="TableNormal"/>
    <w:uiPriority w:val="39"/>
    <w:rsid w:val="00974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826B0"/>
    <w:pPr>
      <w:spacing w:after="0"/>
      <w:jc w:val="center"/>
    </w:pPr>
    <w:rPr>
      <w:rFonts w:cs="Arial"/>
      <w:noProof/>
    </w:rPr>
  </w:style>
  <w:style w:type="character" w:customStyle="1" w:styleId="EndNoteBibliographyTitleChar">
    <w:name w:val="EndNote Bibliography Title Char"/>
    <w:basedOn w:val="DefaultParagraphFont"/>
    <w:link w:val="EndNoteBibliographyTitle"/>
    <w:rsid w:val="003826B0"/>
    <w:rPr>
      <w:rFonts w:ascii="Arial" w:hAnsi="Arial" w:cs="Arial"/>
      <w:noProof/>
      <w:sz w:val="20"/>
    </w:rPr>
  </w:style>
  <w:style w:type="paragraph" w:customStyle="1" w:styleId="EndNoteBibliography">
    <w:name w:val="EndNote Bibliography"/>
    <w:basedOn w:val="Normal"/>
    <w:link w:val="EndNoteBibliographyChar"/>
    <w:rsid w:val="003826B0"/>
    <w:pPr>
      <w:spacing w:line="240" w:lineRule="auto"/>
    </w:pPr>
    <w:rPr>
      <w:rFonts w:cs="Arial"/>
      <w:noProof/>
    </w:rPr>
  </w:style>
  <w:style w:type="character" w:customStyle="1" w:styleId="EndNoteBibliographyChar">
    <w:name w:val="EndNote Bibliography Char"/>
    <w:basedOn w:val="DefaultParagraphFont"/>
    <w:link w:val="EndNoteBibliography"/>
    <w:rsid w:val="003826B0"/>
    <w:rPr>
      <w:rFonts w:ascii="Arial" w:hAnsi="Arial" w:cs="Arial"/>
      <w:noProof/>
      <w:sz w:val="20"/>
    </w:rPr>
  </w:style>
  <w:style w:type="character" w:customStyle="1" w:styleId="Heading4Char">
    <w:name w:val="Heading 4 Char"/>
    <w:basedOn w:val="DefaultParagraphFont"/>
    <w:link w:val="Heading4"/>
    <w:uiPriority w:val="9"/>
    <w:semiHidden/>
    <w:rsid w:val="0071378E"/>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semiHidden/>
    <w:rsid w:val="0071378E"/>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71378E"/>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71378E"/>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71378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1378E"/>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A10DFB"/>
    <w:pPr>
      <w:numPr>
        <w:numId w:val="9"/>
      </w:numPr>
    </w:pPr>
  </w:style>
  <w:style w:type="paragraph" w:styleId="EndnoteText">
    <w:name w:val="endnote text"/>
    <w:basedOn w:val="Normal"/>
    <w:link w:val="EndnoteTextChar"/>
    <w:uiPriority w:val="99"/>
    <w:semiHidden/>
    <w:unhideWhenUsed/>
    <w:rsid w:val="0035133E"/>
    <w:pPr>
      <w:spacing w:after="0" w:line="240" w:lineRule="auto"/>
    </w:pPr>
    <w:rPr>
      <w:szCs w:val="20"/>
    </w:rPr>
  </w:style>
  <w:style w:type="character" w:customStyle="1" w:styleId="EndnoteTextChar">
    <w:name w:val="Endnote Text Char"/>
    <w:basedOn w:val="DefaultParagraphFont"/>
    <w:link w:val="EndnoteText"/>
    <w:uiPriority w:val="99"/>
    <w:semiHidden/>
    <w:rsid w:val="0035133E"/>
    <w:rPr>
      <w:rFonts w:ascii="Arial" w:hAnsi="Arial"/>
      <w:sz w:val="20"/>
      <w:szCs w:val="20"/>
    </w:rPr>
  </w:style>
  <w:style w:type="character" w:styleId="EndnoteReference">
    <w:name w:val="endnote reference"/>
    <w:basedOn w:val="DefaultParagraphFont"/>
    <w:uiPriority w:val="99"/>
    <w:semiHidden/>
    <w:unhideWhenUsed/>
    <w:rsid w:val="0035133E"/>
    <w:rPr>
      <w:vertAlign w:val="superscript"/>
    </w:rPr>
  </w:style>
  <w:style w:type="paragraph" w:styleId="FootnoteText">
    <w:name w:val="footnote text"/>
    <w:basedOn w:val="Normal"/>
    <w:link w:val="FootnoteTextChar"/>
    <w:uiPriority w:val="99"/>
    <w:unhideWhenUsed/>
    <w:rsid w:val="0035133E"/>
    <w:pPr>
      <w:spacing w:after="0" w:line="240" w:lineRule="auto"/>
    </w:pPr>
    <w:rPr>
      <w:szCs w:val="20"/>
    </w:rPr>
  </w:style>
  <w:style w:type="character" w:customStyle="1" w:styleId="FootnoteTextChar">
    <w:name w:val="Footnote Text Char"/>
    <w:basedOn w:val="DefaultParagraphFont"/>
    <w:link w:val="FootnoteText"/>
    <w:uiPriority w:val="99"/>
    <w:rsid w:val="0035133E"/>
    <w:rPr>
      <w:rFonts w:ascii="Arial" w:hAnsi="Arial"/>
      <w:sz w:val="20"/>
      <w:szCs w:val="20"/>
    </w:rPr>
  </w:style>
  <w:style w:type="character" w:styleId="FootnoteReference">
    <w:name w:val="footnote reference"/>
    <w:basedOn w:val="DefaultParagraphFont"/>
    <w:uiPriority w:val="99"/>
    <w:semiHidden/>
    <w:unhideWhenUsed/>
    <w:rsid w:val="0035133E"/>
    <w:rPr>
      <w:vertAlign w:val="superscript"/>
    </w:rPr>
  </w:style>
  <w:style w:type="paragraph" w:styleId="TOC3">
    <w:name w:val="toc 3"/>
    <w:basedOn w:val="Normal"/>
    <w:next w:val="Normal"/>
    <w:autoRedefine/>
    <w:uiPriority w:val="39"/>
    <w:unhideWhenUsed/>
    <w:rsid w:val="00E07C18"/>
    <w:pPr>
      <w:tabs>
        <w:tab w:val="left" w:pos="1320"/>
        <w:tab w:val="right" w:leader="dot" w:pos="9350"/>
      </w:tabs>
      <w:spacing w:before="240" w:after="240" w:line="240" w:lineRule="auto"/>
      <w:ind w:left="400"/>
    </w:pPr>
  </w:style>
  <w:style w:type="character" w:styleId="LineNumber">
    <w:name w:val="line number"/>
    <w:basedOn w:val="DefaultParagraphFont"/>
    <w:uiPriority w:val="99"/>
    <w:semiHidden/>
    <w:unhideWhenUsed/>
    <w:rsid w:val="00C90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4463">
      <w:bodyDiv w:val="1"/>
      <w:marLeft w:val="0"/>
      <w:marRight w:val="0"/>
      <w:marTop w:val="0"/>
      <w:marBottom w:val="0"/>
      <w:divBdr>
        <w:top w:val="none" w:sz="0" w:space="0" w:color="auto"/>
        <w:left w:val="none" w:sz="0" w:space="0" w:color="auto"/>
        <w:bottom w:val="none" w:sz="0" w:space="0" w:color="auto"/>
        <w:right w:val="none" w:sz="0" w:space="0" w:color="auto"/>
      </w:divBdr>
      <w:divsChild>
        <w:div w:id="2019310936">
          <w:marLeft w:val="0"/>
          <w:marRight w:val="0"/>
          <w:marTop w:val="0"/>
          <w:marBottom w:val="0"/>
          <w:divBdr>
            <w:top w:val="none" w:sz="0" w:space="0" w:color="auto"/>
            <w:left w:val="none" w:sz="0" w:space="0" w:color="auto"/>
            <w:bottom w:val="none" w:sz="0" w:space="0" w:color="auto"/>
            <w:right w:val="none" w:sz="0" w:space="0" w:color="auto"/>
          </w:divBdr>
          <w:divsChild>
            <w:div w:id="504712836">
              <w:marLeft w:val="0"/>
              <w:marRight w:val="0"/>
              <w:marTop w:val="0"/>
              <w:marBottom w:val="0"/>
              <w:divBdr>
                <w:top w:val="none" w:sz="0" w:space="0" w:color="auto"/>
                <w:left w:val="none" w:sz="0" w:space="0" w:color="auto"/>
                <w:bottom w:val="none" w:sz="0" w:space="0" w:color="auto"/>
                <w:right w:val="none" w:sz="0" w:space="0" w:color="auto"/>
              </w:divBdr>
              <w:divsChild>
                <w:div w:id="659385743">
                  <w:marLeft w:val="600"/>
                  <w:marRight w:val="96"/>
                  <w:marTop w:val="0"/>
                  <w:marBottom w:val="0"/>
                  <w:divBdr>
                    <w:top w:val="none" w:sz="0" w:space="0" w:color="auto"/>
                    <w:left w:val="none" w:sz="0" w:space="0" w:color="auto"/>
                    <w:bottom w:val="none" w:sz="0" w:space="0" w:color="auto"/>
                    <w:right w:val="none" w:sz="0" w:space="0" w:color="auto"/>
                  </w:divBdr>
                </w:div>
              </w:divsChild>
            </w:div>
            <w:div w:id="335153186">
              <w:marLeft w:val="0"/>
              <w:marRight w:val="0"/>
              <w:marTop w:val="0"/>
              <w:marBottom w:val="0"/>
              <w:divBdr>
                <w:top w:val="none" w:sz="0" w:space="0" w:color="auto"/>
                <w:left w:val="none" w:sz="0" w:space="0" w:color="auto"/>
                <w:bottom w:val="none" w:sz="0" w:space="0" w:color="auto"/>
                <w:right w:val="none" w:sz="0" w:space="0" w:color="auto"/>
              </w:divBdr>
              <w:divsChild>
                <w:div w:id="1033263524">
                  <w:marLeft w:val="600"/>
                  <w:marRight w:val="96"/>
                  <w:marTop w:val="0"/>
                  <w:marBottom w:val="0"/>
                  <w:divBdr>
                    <w:top w:val="none" w:sz="0" w:space="0" w:color="auto"/>
                    <w:left w:val="none" w:sz="0" w:space="0" w:color="auto"/>
                    <w:bottom w:val="none" w:sz="0" w:space="0" w:color="auto"/>
                    <w:right w:val="none" w:sz="0" w:space="0" w:color="auto"/>
                  </w:divBdr>
                </w:div>
              </w:divsChild>
            </w:div>
            <w:div w:id="1586720736">
              <w:marLeft w:val="0"/>
              <w:marRight w:val="0"/>
              <w:marTop w:val="0"/>
              <w:marBottom w:val="0"/>
              <w:divBdr>
                <w:top w:val="none" w:sz="0" w:space="0" w:color="auto"/>
                <w:left w:val="none" w:sz="0" w:space="0" w:color="auto"/>
                <w:bottom w:val="none" w:sz="0" w:space="0" w:color="auto"/>
                <w:right w:val="none" w:sz="0" w:space="0" w:color="auto"/>
              </w:divBdr>
              <w:divsChild>
                <w:div w:id="466703402">
                  <w:marLeft w:val="600"/>
                  <w:marRight w:val="96"/>
                  <w:marTop w:val="0"/>
                  <w:marBottom w:val="0"/>
                  <w:divBdr>
                    <w:top w:val="none" w:sz="0" w:space="0" w:color="auto"/>
                    <w:left w:val="none" w:sz="0" w:space="0" w:color="auto"/>
                    <w:bottom w:val="none" w:sz="0" w:space="0" w:color="auto"/>
                    <w:right w:val="none" w:sz="0" w:space="0" w:color="auto"/>
                  </w:divBdr>
                </w:div>
              </w:divsChild>
            </w:div>
            <w:div w:id="2064518559">
              <w:marLeft w:val="0"/>
              <w:marRight w:val="0"/>
              <w:marTop w:val="0"/>
              <w:marBottom w:val="0"/>
              <w:divBdr>
                <w:top w:val="none" w:sz="0" w:space="0" w:color="auto"/>
                <w:left w:val="none" w:sz="0" w:space="0" w:color="auto"/>
                <w:bottom w:val="none" w:sz="0" w:space="0" w:color="auto"/>
                <w:right w:val="none" w:sz="0" w:space="0" w:color="auto"/>
              </w:divBdr>
              <w:divsChild>
                <w:div w:id="379135565">
                  <w:marLeft w:val="600"/>
                  <w:marRight w:val="96"/>
                  <w:marTop w:val="0"/>
                  <w:marBottom w:val="0"/>
                  <w:divBdr>
                    <w:top w:val="none" w:sz="0" w:space="0" w:color="auto"/>
                    <w:left w:val="none" w:sz="0" w:space="0" w:color="auto"/>
                    <w:bottom w:val="none" w:sz="0" w:space="0" w:color="auto"/>
                    <w:right w:val="none" w:sz="0" w:space="0" w:color="auto"/>
                  </w:divBdr>
                </w:div>
              </w:divsChild>
            </w:div>
            <w:div w:id="442725030">
              <w:marLeft w:val="0"/>
              <w:marRight w:val="0"/>
              <w:marTop w:val="0"/>
              <w:marBottom w:val="0"/>
              <w:divBdr>
                <w:top w:val="none" w:sz="0" w:space="0" w:color="auto"/>
                <w:left w:val="none" w:sz="0" w:space="0" w:color="auto"/>
                <w:bottom w:val="none" w:sz="0" w:space="0" w:color="auto"/>
                <w:right w:val="none" w:sz="0" w:space="0" w:color="auto"/>
              </w:divBdr>
              <w:divsChild>
                <w:div w:id="140312673">
                  <w:marLeft w:val="600"/>
                  <w:marRight w:val="96"/>
                  <w:marTop w:val="0"/>
                  <w:marBottom w:val="0"/>
                  <w:divBdr>
                    <w:top w:val="none" w:sz="0" w:space="0" w:color="auto"/>
                    <w:left w:val="none" w:sz="0" w:space="0" w:color="auto"/>
                    <w:bottom w:val="none" w:sz="0" w:space="0" w:color="auto"/>
                    <w:right w:val="none" w:sz="0" w:space="0" w:color="auto"/>
                  </w:divBdr>
                </w:div>
              </w:divsChild>
            </w:div>
            <w:div w:id="452675208">
              <w:marLeft w:val="0"/>
              <w:marRight w:val="0"/>
              <w:marTop w:val="0"/>
              <w:marBottom w:val="0"/>
              <w:divBdr>
                <w:top w:val="none" w:sz="0" w:space="0" w:color="auto"/>
                <w:left w:val="none" w:sz="0" w:space="0" w:color="auto"/>
                <w:bottom w:val="none" w:sz="0" w:space="0" w:color="auto"/>
                <w:right w:val="none" w:sz="0" w:space="0" w:color="auto"/>
              </w:divBdr>
              <w:divsChild>
                <w:div w:id="72708358">
                  <w:marLeft w:val="600"/>
                  <w:marRight w:val="96"/>
                  <w:marTop w:val="0"/>
                  <w:marBottom w:val="0"/>
                  <w:divBdr>
                    <w:top w:val="none" w:sz="0" w:space="0" w:color="auto"/>
                    <w:left w:val="none" w:sz="0" w:space="0" w:color="auto"/>
                    <w:bottom w:val="none" w:sz="0" w:space="0" w:color="auto"/>
                    <w:right w:val="none" w:sz="0" w:space="0" w:color="auto"/>
                  </w:divBdr>
                </w:div>
              </w:divsChild>
            </w:div>
            <w:div w:id="1212112087">
              <w:marLeft w:val="0"/>
              <w:marRight w:val="0"/>
              <w:marTop w:val="0"/>
              <w:marBottom w:val="0"/>
              <w:divBdr>
                <w:top w:val="none" w:sz="0" w:space="0" w:color="auto"/>
                <w:left w:val="none" w:sz="0" w:space="0" w:color="auto"/>
                <w:bottom w:val="none" w:sz="0" w:space="0" w:color="auto"/>
                <w:right w:val="none" w:sz="0" w:space="0" w:color="auto"/>
              </w:divBdr>
              <w:divsChild>
                <w:div w:id="1828545294">
                  <w:marLeft w:val="600"/>
                  <w:marRight w:val="96"/>
                  <w:marTop w:val="0"/>
                  <w:marBottom w:val="0"/>
                  <w:divBdr>
                    <w:top w:val="none" w:sz="0" w:space="0" w:color="auto"/>
                    <w:left w:val="none" w:sz="0" w:space="0" w:color="auto"/>
                    <w:bottom w:val="none" w:sz="0" w:space="0" w:color="auto"/>
                    <w:right w:val="none" w:sz="0" w:space="0" w:color="auto"/>
                  </w:divBdr>
                </w:div>
              </w:divsChild>
            </w:div>
            <w:div w:id="248202127">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600"/>
                  <w:marRight w:val="96"/>
                  <w:marTop w:val="0"/>
                  <w:marBottom w:val="0"/>
                  <w:divBdr>
                    <w:top w:val="none" w:sz="0" w:space="0" w:color="auto"/>
                    <w:left w:val="none" w:sz="0" w:space="0" w:color="auto"/>
                    <w:bottom w:val="none" w:sz="0" w:space="0" w:color="auto"/>
                    <w:right w:val="none" w:sz="0" w:space="0" w:color="auto"/>
                  </w:divBdr>
                </w:div>
              </w:divsChild>
            </w:div>
            <w:div w:id="925841426">
              <w:marLeft w:val="0"/>
              <w:marRight w:val="0"/>
              <w:marTop w:val="0"/>
              <w:marBottom w:val="0"/>
              <w:divBdr>
                <w:top w:val="none" w:sz="0" w:space="0" w:color="auto"/>
                <w:left w:val="none" w:sz="0" w:space="0" w:color="auto"/>
                <w:bottom w:val="none" w:sz="0" w:space="0" w:color="auto"/>
                <w:right w:val="none" w:sz="0" w:space="0" w:color="auto"/>
              </w:divBdr>
              <w:divsChild>
                <w:div w:id="1943298637">
                  <w:marLeft w:val="600"/>
                  <w:marRight w:val="96"/>
                  <w:marTop w:val="0"/>
                  <w:marBottom w:val="0"/>
                  <w:divBdr>
                    <w:top w:val="none" w:sz="0" w:space="0" w:color="auto"/>
                    <w:left w:val="none" w:sz="0" w:space="0" w:color="auto"/>
                    <w:bottom w:val="none" w:sz="0" w:space="0" w:color="auto"/>
                    <w:right w:val="none" w:sz="0" w:space="0" w:color="auto"/>
                  </w:divBdr>
                </w:div>
              </w:divsChild>
            </w:div>
            <w:div w:id="548226980">
              <w:marLeft w:val="0"/>
              <w:marRight w:val="0"/>
              <w:marTop w:val="0"/>
              <w:marBottom w:val="0"/>
              <w:divBdr>
                <w:top w:val="none" w:sz="0" w:space="0" w:color="auto"/>
                <w:left w:val="none" w:sz="0" w:space="0" w:color="auto"/>
                <w:bottom w:val="none" w:sz="0" w:space="0" w:color="auto"/>
                <w:right w:val="none" w:sz="0" w:space="0" w:color="auto"/>
              </w:divBdr>
              <w:divsChild>
                <w:div w:id="729157223">
                  <w:marLeft w:val="600"/>
                  <w:marRight w:val="96"/>
                  <w:marTop w:val="0"/>
                  <w:marBottom w:val="0"/>
                  <w:divBdr>
                    <w:top w:val="none" w:sz="0" w:space="0" w:color="auto"/>
                    <w:left w:val="none" w:sz="0" w:space="0" w:color="auto"/>
                    <w:bottom w:val="none" w:sz="0" w:space="0" w:color="auto"/>
                    <w:right w:val="none" w:sz="0" w:space="0" w:color="auto"/>
                  </w:divBdr>
                </w:div>
              </w:divsChild>
            </w:div>
            <w:div w:id="54352370">
              <w:marLeft w:val="0"/>
              <w:marRight w:val="0"/>
              <w:marTop w:val="0"/>
              <w:marBottom w:val="0"/>
              <w:divBdr>
                <w:top w:val="none" w:sz="0" w:space="0" w:color="auto"/>
                <w:left w:val="none" w:sz="0" w:space="0" w:color="auto"/>
                <w:bottom w:val="none" w:sz="0" w:space="0" w:color="auto"/>
                <w:right w:val="none" w:sz="0" w:space="0" w:color="auto"/>
              </w:divBdr>
              <w:divsChild>
                <w:div w:id="1851988250">
                  <w:marLeft w:val="600"/>
                  <w:marRight w:val="96"/>
                  <w:marTop w:val="0"/>
                  <w:marBottom w:val="0"/>
                  <w:divBdr>
                    <w:top w:val="none" w:sz="0" w:space="0" w:color="auto"/>
                    <w:left w:val="none" w:sz="0" w:space="0" w:color="auto"/>
                    <w:bottom w:val="none" w:sz="0" w:space="0" w:color="auto"/>
                    <w:right w:val="none" w:sz="0" w:space="0" w:color="auto"/>
                  </w:divBdr>
                </w:div>
              </w:divsChild>
            </w:div>
            <w:div w:id="713895532">
              <w:marLeft w:val="0"/>
              <w:marRight w:val="0"/>
              <w:marTop w:val="0"/>
              <w:marBottom w:val="0"/>
              <w:divBdr>
                <w:top w:val="none" w:sz="0" w:space="0" w:color="auto"/>
                <w:left w:val="none" w:sz="0" w:space="0" w:color="auto"/>
                <w:bottom w:val="none" w:sz="0" w:space="0" w:color="auto"/>
                <w:right w:val="none" w:sz="0" w:space="0" w:color="auto"/>
              </w:divBdr>
              <w:divsChild>
                <w:div w:id="1030690488">
                  <w:marLeft w:val="600"/>
                  <w:marRight w:val="96"/>
                  <w:marTop w:val="0"/>
                  <w:marBottom w:val="0"/>
                  <w:divBdr>
                    <w:top w:val="none" w:sz="0" w:space="0" w:color="auto"/>
                    <w:left w:val="none" w:sz="0" w:space="0" w:color="auto"/>
                    <w:bottom w:val="none" w:sz="0" w:space="0" w:color="auto"/>
                    <w:right w:val="none" w:sz="0" w:space="0" w:color="auto"/>
                  </w:divBdr>
                </w:div>
              </w:divsChild>
            </w:div>
            <w:div w:id="955284498">
              <w:marLeft w:val="0"/>
              <w:marRight w:val="0"/>
              <w:marTop w:val="0"/>
              <w:marBottom w:val="0"/>
              <w:divBdr>
                <w:top w:val="none" w:sz="0" w:space="0" w:color="auto"/>
                <w:left w:val="none" w:sz="0" w:space="0" w:color="auto"/>
                <w:bottom w:val="none" w:sz="0" w:space="0" w:color="auto"/>
                <w:right w:val="none" w:sz="0" w:space="0" w:color="auto"/>
              </w:divBdr>
              <w:divsChild>
                <w:div w:id="206841990">
                  <w:marLeft w:val="600"/>
                  <w:marRight w:val="96"/>
                  <w:marTop w:val="0"/>
                  <w:marBottom w:val="0"/>
                  <w:divBdr>
                    <w:top w:val="none" w:sz="0" w:space="0" w:color="auto"/>
                    <w:left w:val="none" w:sz="0" w:space="0" w:color="auto"/>
                    <w:bottom w:val="none" w:sz="0" w:space="0" w:color="auto"/>
                    <w:right w:val="none" w:sz="0" w:space="0" w:color="auto"/>
                  </w:divBdr>
                </w:div>
              </w:divsChild>
            </w:div>
            <w:div w:id="403917400">
              <w:marLeft w:val="0"/>
              <w:marRight w:val="0"/>
              <w:marTop w:val="0"/>
              <w:marBottom w:val="0"/>
              <w:divBdr>
                <w:top w:val="none" w:sz="0" w:space="0" w:color="auto"/>
                <w:left w:val="none" w:sz="0" w:space="0" w:color="auto"/>
                <w:bottom w:val="none" w:sz="0" w:space="0" w:color="auto"/>
                <w:right w:val="none" w:sz="0" w:space="0" w:color="auto"/>
              </w:divBdr>
              <w:divsChild>
                <w:div w:id="1569339693">
                  <w:marLeft w:val="600"/>
                  <w:marRight w:val="96"/>
                  <w:marTop w:val="0"/>
                  <w:marBottom w:val="0"/>
                  <w:divBdr>
                    <w:top w:val="none" w:sz="0" w:space="0" w:color="auto"/>
                    <w:left w:val="none" w:sz="0" w:space="0" w:color="auto"/>
                    <w:bottom w:val="none" w:sz="0" w:space="0" w:color="auto"/>
                    <w:right w:val="none" w:sz="0" w:space="0" w:color="auto"/>
                  </w:divBdr>
                </w:div>
              </w:divsChild>
            </w:div>
            <w:div w:id="685836697">
              <w:marLeft w:val="0"/>
              <w:marRight w:val="0"/>
              <w:marTop w:val="0"/>
              <w:marBottom w:val="0"/>
              <w:divBdr>
                <w:top w:val="none" w:sz="0" w:space="0" w:color="auto"/>
                <w:left w:val="none" w:sz="0" w:space="0" w:color="auto"/>
                <w:bottom w:val="none" w:sz="0" w:space="0" w:color="auto"/>
                <w:right w:val="none" w:sz="0" w:space="0" w:color="auto"/>
              </w:divBdr>
              <w:divsChild>
                <w:div w:id="806893112">
                  <w:marLeft w:val="600"/>
                  <w:marRight w:val="96"/>
                  <w:marTop w:val="0"/>
                  <w:marBottom w:val="0"/>
                  <w:divBdr>
                    <w:top w:val="none" w:sz="0" w:space="0" w:color="auto"/>
                    <w:left w:val="none" w:sz="0" w:space="0" w:color="auto"/>
                    <w:bottom w:val="none" w:sz="0" w:space="0" w:color="auto"/>
                    <w:right w:val="none" w:sz="0" w:space="0" w:color="auto"/>
                  </w:divBdr>
                </w:div>
              </w:divsChild>
            </w:div>
            <w:div w:id="601911641">
              <w:marLeft w:val="0"/>
              <w:marRight w:val="0"/>
              <w:marTop w:val="0"/>
              <w:marBottom w:val="0"/>
              <w:divBdr>
                <w:top w:val="none" w:sz="0" w:space="0" w:color="auto"/>
                <w:left w:val="none" w:sz="0" w:space="0" w:color="auto"/>
                <w:bottom w:val="none" w:sz="0" w:space="0" w:color="auto"/>
                <w:right w:val="none" w:sz="0" w:space="0" w:color="auto"/>
              </w:divBdr>
              <w:divsChild>
                <w:div w:id="1113018198">
                  <w:marLeft w:val="600"/>
                  <w:marRight w:val="96"/>
                  <w:marTop w:val="0"/>
                  <w:marBottom w:val="0"/>
                  <w:divBdr>
                    <w:top w:val="none" w:sz="0" w:space="0" w:color="auto"/>
                    <w:left w:val="none" w:sz="0" w:space="0" w:color="auto"/>
                    <w:bottom w:val="none" w:sz="0" w:space="0" w:color="auto"/>
                    <w:right w:val="none" w:sz="0" w:space="0" w:color="auto"/>
                  </w:divBdr>
                </w:div>
              </w:divsChild>
            </w:div>
            <w:div w:id="30956729">
              <w:marLeft w:val="0"/>
              <w:marRight w:val="0"/>
              <w:marTop w:val="0"/>
              <w:marBottom w:val="0"/>
              <w:divBdr>
                <w:top w:val="none" w:sz="0" w:space="0" w:color="auto"/>
                <w:left w:val="none" w:sz="0" w:space="0" w:color="auto"/>
                <w:bottom w:val="none" w:sz="0" w:space="0" w:color="auto"/>
                <w:right w:val="none" w:sz="0" w:space="0" w:color="auto"/>
              </w:divBdr>
              <w:divsChild>
                <w:div w:id="2059431774">
                  <w:marLeft w:val="600"/>
                  <w:marRight w:val="96"/>
                  <w:marTop w:val="0"/>
                  <w:marBottom w:val="0"/>
                  <w:divBdr>
                    <w:top w:val="none" w:sz="0" w:space="0" w:color="auto"/>
                    <w:left w:val="none" w:sz="0" w:space="0" w:color="auto"/>
                    <w:bottom w:val="none" w:sz="0" w:space="0" w:color="auto"/>
                    <w:right w:val="none" w:sz="0" w:space="0" w:color="auto"/>
                  </w:divBdr>
                </w:div>
              </w:divsChild>
            </w:div>
            <w:div w:id="1781535905">
              <w:marLeft w:val="0"/>
              <w:marRight w:val="0"/>
              <w:marTop w:val="0"/>
              <w:marBottom w:val="0"/>
              <w:divBdr>
                <w:top w:val="none" w:sz="0" w:space="0" w:color="auto"/>
                <w:left w:val="none" w:sz="0" w:space="0" w:color="auto"/>
                <w:bottom w:val="none" w:sz="0" w:space="0" w:color="auto"/>
                <w:right w:val="none" w:sz="0" w:space="0" w:color="auto"/>
              </w:divBdr>
              <w:divsChild>
                <w:div w:id="1470057036">
                  <w:marLeft w:val="600"/>
                  <w:marRight w:val="96"/>
                  <w:marTop w:val="0"/>
                  <w:marBottom w:val="0"/>
                  <w:divBdr>
                    <w:top w:val="none" w:sz="0" w:space="0" w:color="auto"/>
                    <w:left w:val="none" w:sz="0" w:space="0" w:color="auto"/>
                    <w:bottom w:val="none" w:sz="0" w:space="0" w:color="auto"/>
                    <w:right w:val="none" w:sz="0" w:space="0" w:color="auto"/>
                  </w:divBdr>
                </w:div>
              </w:divsChild>
            </w:div>
            <w:div w:id="1638759839">
              <w:marLeft w:val="0"/>
              <w:marRight w:val="0"/>
              <w:marTop w:val="0"/>
              <w:marBottom w:val="0"/>
              <w:divBdr>
                <w:top w:val="none" w:sz="0" w:space="0" w:color="auto"/>
                <w:left w:val="none" w:sz="0" w:space="0" w:color="auto"/>
                <w:bottom w:val="none" w:sz="0" w:space="0" w:color="auto"/>
                <w:right w:val="none" w:sz="0" w:space="0" w:color="auto"/>
              </w:divBdr>
              <w:divsChild>
                <w:div w:id="1660035414">
                  <w:marLeft w:val="600"/>
                  <w:marRight w:val="96"/>
                  <w:marTop w:val="0"/>
                  <w:marBottom w:val="0"/>
                  <w:divBdr>
                    <w:top w:val="none" w:sz="0" w:space="0" w:color="auto"/>
                    <w:left w:val="none" w:sz="0" w:space="0" w:color="auto"/>
                    <w:bottom w:val="none" w:sz="0" w:space="0" w:color="auto"/>
                    <w:right w:val="none" w:sz="0" w:space="0" w:color="auto"/>
                  </w:divBdr>
                </w:div>
              </w:divsChild>
            </w:div>
            <w:div w:id="459106636">
              <w:marLeft w:val="0"/>
              <w:marRight w:val="0"/>
              <w:marTop w:val="0"/>
              <w:marBottom w:val="0"/>
              <w:divBdr>
                <w:top w:val="none" w:sz="0" w:space="0" w:color="auto"/>
                <w:left w:val="none" w:sz="0" w:space="0" w:color="auto"/>
                <w:bottom w:val="none" w:sz="0" w:space="0" w:color="auto"/>
                <w:right w:val="none" w:sz="0" w:space="0" w:color="auto"/>
              </w:divBdr>
              <w:divsChild>
                <w:div w:id="1562129853">
                  <w:marLeft w:val="600"/>
                  <w:marRight w:val="96"/>
                  <w:marTop w:val="0"/>
                  <w:marBottom w:val="0"/>
                  <w:divBdr>
                    <w:top w:val="none" w:sz="0" w:space="0" w:color="auto"/>
                    <w:left w:val="none" w:sz="0" w:space="0" w:color="auto"/>
                    <w:bottom w:val="none" w:sz="0" w:space="0" w:color="auto"/>
                    <w:right w:val="none" w:sz="0" w:space="0" w:color="auto"/>
                  </w:divBdr>
                </w:div>
              </w:divsChild>
            </w:div>
            <w:div w:id="368921803">
              <w:marLeft w:val="0"/>
              <w:marRight w:val="0"/>
              <w:marTop w:val="0"/>
              <w:marBottom w:val="0"/>
              <w:divBdr>
                <w:top w:val="none" w:sz="0" w:space="0" w:color="auto"/>
                <w:left w:val="none" w:sz="0" w:space="0" w:color="auto"/>
                <w:bottom w:val="none" w:sz="0" w:space="0" w:color="auto"/>
                <w:right w:val="none" w:sz="0" w:space="0" w:color="auto"/>
              </w:divBdr>
              <w:divsChild>
                <w:div w:id="1014650366">
                  <w:marLeft w:val="600"/>
                  <w:marRight w:val="96"/>
                  <w:marTop w:val="0"/>
                  <w:marBottom w:val="0"/>
                  <w:divBdr>
                    <w:top w:val="none" w:sz="0" w:space="0" w:color="auto"/>
                    <w:left w:val="none" w:sz="0" w:space="0" w:color="auto"/>
                    <w:bottom w:val="none" w:sz="0" w:space="0" w:color="auto"/>
                    <w:right w:val="none" w:sz="0" w:space="0" w:color="auto"/>
                  </w:divBdr>
                </w:div>
              </w:divsChild>
            </w:div>
            <w:div w:id="1726416884">
              <w:marLeft w:val="0"/>
              <w:marRight w:val="0"/>
              <w:marTop w:val="0"/>
              <w:marBottom w:val="0"/>
              <w:divBdr>
                <w:top w:val="none" w:sz="0" w:space="0" w:color="auto"/>
                <w:left w:val="none" w:sz="0" w:space="0" w:color="auto"/>
                <w:bottom w:val="none" w:sz="0" w:space="0" w:color="auto"/>
                <w:right w:val="none" w:sz="0" w:space="0" w:color="auto"/>
              </w:divBdr>
              <w:divsChild>
                <w:div w:id="666400385">
                  <w:marLeft w:val="600"/>
                  <w:marRight w:val="96"/>
                  <w:marTop w:val="0"/>
                  <w:marBottom w:val="0"/>
                  <w:divBdr>
                    <w:top w:val="none" w:sz="0" w:space="0" w:color="auto"/>
                    <w:left w:val="none" w:sz="0" w:space="0" w:color="auto"/>
                    <w:bottom w:val="none" w:sz="0" w:space="0" w:color="auto"/>
                    <w:right w:val="none" w:sz="0" w:space="0" w:color="auto"/>
                  </w:divBdr>
                </w:div>
              </w:divsChild>
            </w:div>
            <w:div w:id="1732656434">
              <w:marLeft w:val="0"/>
              <w:marRight w:val="0"/>
              <w:marTop w:val="0"/>
              <w:marBottom w:val="0"/>
              <w:divBdr>
                <w:top w:val="none" w:sz="0" w:space="0" w:color="auto"/>
                <w:left w:val="none" w:sz="0" w:space="0" w:color="auto"/>
                <w:bottom w:val="none" w:sz="0" w:space="0" w:color="auto"/>
                <w:right w:val="none" w:sz="0" w:space="0" w:color="auto"/>
              </w:divBdr>
              <w:divsChild>
                <w:div w:id="513499953">
                  <w:marLeft w:val="600"/>
                  <w:marRight w:val="96"/>
                  <w:marTop w:val="0"/>
                  <w:marBottom w:val="0"/>
                  <w:divBdr>
                    <w:top w:val="none" w:sz="0" w:space="0" w:color="auto"/>
                    <w:left w:val="none" w:sz="0" w:space="0" w:color="auto"/>
                    <w:bottom w:val="none" w:sz="0" w:space="0" w:color="auto"/>
                    <w:right w:val="none" w:sz="0" w:space="0" w:color="auto"/>
                  </w:divBdr>
                </w:div>
              </w:divsChild>
            </w:div>
            <w:div w:id="92282509">
              <w:marLeft w:val="0"/>
              <w:marRight w:val="0"/>
              <w:marTop w:val="0"/>
              <w:marBottom w:val="0"/>
              <w:divBdr>
                <w:top w:val="none" w:sz="0" w:space="0" w:color="auto"/>
                <w:left w:val="none" w:sz="0" w:space="0" w:color="auto"/>
                <w:bottom w:val="none" w:sz="0" w:space="0" w:color="auto"/>
                <w:right w:val="none" w:sz="0" w:space="0" w:color="auto"/>
              </w:divBdr>
              <w:divsChild>
                <w:div w:id="820081949">
                  <w:marLeft w:val="600"/>
                  <w:marRight w:val="96"/>
                  <w:marTop w:val="0"/>
                  <w:marBottom w:val="0"/>
                  <w:divBdr>
                    <w:top w:val="none" w:sz="0" w:space="0" w:color="auto"/>
                    <w:left w:val="none" w:sz="0" w:space="0" w:color="auto"/>
                    <w:bottom w:val="none" w:sz="0" w:space="0" w:color="auto"/>
                    <w:right w:val="none" w:sz="0" w:space="0" w:color="auto"/>
                  </w:divBdr>
                </w:div>
              </w:divsChild>
            </w:div>
            <w:div w:id="618071176">
              <w:marLeft w:val="0"/>
              <w:marRight w:val="0"/>
              <w:marTop w:val="0"/>
              <w:marBottom w:val="0"/>
              <w:divBdr>
                <w:top w:val="none" w:sz="0" w:space="0" w:color="auto"/>
                <w:left w:val="none" w:sz="0" w:space="0" w:color="auto"/>
                <w:bottom w:val="none" w:sz="0" w:space="0" w:color="auto"/>
                <w:right w:val="none" w:sz="0" w:space="0" w:color="auto"/>
              </w:divBdr>
              <w:divsChild>
                <w:div w:id="412971567">
                  <w:marLeft w:val="600"/>
                  <w:marRight w:val="96"/>
                  <w:marTop w:val="0"/>
                  <w:marBottom w:val="0"/>
                  <w:divBdr>
                    <w:top w:val="none" w:sz="0" w:space="0" w:color="auto"/>
                    <w:left w:val="none" w:sz="0" w:space="0" w:color="auto"/>
                    <w:bottom w:val="none" w:sz="0" w:space="0" w:color="auto"/>
                    <w:right w:val="none" w:sz="0" w:space="0" w:color="auto"/>
                  </w:divBdr>
                </w:div>
              </w:divsChild>
            </w:div>
            <w:div w:id="1864779375">
              <w:marLeft w:val="0"/>
              <w:marRight w:val="0"/>
              <w:marTop w:val="0"/>
              <w:marBottom w:val="0"/>
              <w:divBdr>
                <w:top w:val="none" w:sz="0" w:space="0" w:color="auto"/>
                <w:left w:val="none" w:sz="0" w:space="0" w:color="auto"/>
                <w:bottom w:val="none" w:sz="0" w:space="0" w:color="auto"/>
                <w:right w:val="none" w:sz="0" w:space="0" w:color="auto"/>
              </w:divBdr>
              <w:divsChild>
                <w:div w:id="1702048491">
                  <w:marLeft w:val="600"/>
                  <w:marRight w:val="96"/>
                  <w:marTop w:val="0"/>
                  <w:marBottom w:val="0"/>
                  <w:divBdr>
                    <w:top w:val="none" w:sz="0" w:space="0" w:color="auto"/>
                    <w:left w:val="none" w:sz="0" w:space="0" w:color="auto"/>
                    <w:bottom w:val="none" w:sz="0" w:space="0" w:color="auto"/>
                    <w:right w:val="none" w:sz="0" w:space="0" w:color="auto"/>
                  </w:divBdr>
                </w:div>
              </w:divsChild>
            </w:div>
            <w:div w:id="2096392168">
              <w:marLeft w:val="0"/>
              <w:marRight w:val="0"/>
              <w:marTop w:val="0"/>
              <w:marBottom w:val="0"/>
              <w:divBdr>
                <w:top w:val="none" w:sz="0" w:space="0" w:color="auto"/>
                <w:left w:val="none" w:sz="0" w:space="0" w:color="auto"/>
                <w:bottom w:val="none" w:sz="0" w:space="0" w:color="auto"/>
                <w:right w:val="none" w:sz="0" w:space="0" w:color="auto"/>
              </w:divBdr>
              <w:divsChild>
                <w:div w:id="524490627">
                  <w:marLeft w:val="600"/>
                  <w:marRight w:val="96"/>
                  <w:marTop w:val="0"/>
                  <w:marBottom w:val="0"/>
                  <w:divBdr>
                    <w:top w:val="none" w:sz="0" w:space="0" w:color="auto"/>
                    <w:left w:val="none" w:sz="0" w:space="0" w:color="auto"/>
                    <w:bottom w:val="none" w:sz="0" w:space="0" w:color="auto"/>
                    <w:right w:val="none" w:sz="0" w:space="0" w:color="auto"/>
                  </w:divBdr>
                </w:div>
              </w:divsChild>
            </w:div>
            <w:div w:id="1842697840">
              <w:marLeft w:val="0"/>
              <w:marRight w:val="0"/>
              <w:marTop w:val="0"/>
              <w:marBottom w:val="0"/>
              <w:divBdr>
                <w:top w:val="none" w:sz="0" w:space="0" w:color="auto"/>
                <w:left w:val="none" w:sz="0" w:space="0" w:color="auto"/>
                <w:bottom w:val="none" w:sz="0" w:space="0" w:color="auto"/>
                <w:right w:val="none" w:sz="0" w:space="0" w:color="auto"/>
              </w:divBdr>
              <w:divsChild>
                <w:div w:id="1693414124">
                  <w:marLeft w:val="600"/>
                  <w:marRight w:val="96"/>
                  <w:marTop w:val="0"/>
                  <w:marBottom w:val="0"/>
                  <w:divBdr>
                    <w:top w:val="none" w:sz="0" w:space="0" w:color="auto"/>
                    <w:left w:val="none" w:sz="0" w:space="0" w:color="auto"/>
                    <w:bottom w:val="none" w:sz="0" w:space="0" w:color="auto"/>
                    <w:right w:val="none" w:sz="0" w:space="0" w:color="auto"/>
                  </w:divBdr>
                </w:div>
              </w:divsChild>
            </w:div>
            <w:div w:id="693578778">
              <w:marLeft w:val="0"/>
              <w:marRight w:val="0"/>
              <w:marTop w:val="0"/>
              <w:marBottom w:val="0"/>
              <w:divBdr>
                <w:top w:val="none" w:sz="0" w:space="0" w:color="auto"/>
                <w:left w:val="none" w:sz="0" w:space="0" w:color="auto"/>
                <w:bottom w:val="none" w:sz="0" w:space="0" w:color="auto"/>
                <w:right w:val="none" w:sz="0" w:space="0" w:color="auto"/>
              </w:divBdr>
              <w:divsChild>
                <w:div w:id="420299008">
                  <w:marLeft w:val="600"/>
                  <w:marRight w:val="96"/>
                  <w:marTop w:val="0"/>
                  <w:marBottom w:val="0"/>
                  <w:divBdr>
                    <w:top w:val="none" w:sz="0" w:space="0" w:color="auto"/>
                    <w:left w:val="none" w:sz="0" w:space="0" w:color="auto"/>
                    <w:bottom w:val="none" w:sz="0" w:space="0" w:color="auto"/>
                    <w:right w:val="none" w:sz="0" w:space="0" w:color="auto"/>
                  </w:divBdr>
                </w:div>
              </w:divsChild>
            </w:div>
            <w:div w:id="284047105">
              <w:marLeft w:val="0"/>
              <w:marRight w:val="0"/>
              <w:marTop w:val="0"/>
              <w:marBottom w:val="0"/>
              <w:divBdr>
                <w:top w:val="none" w:sz="0" w:space="0" w:color="auto"/>
                <w:left w:val="none" w:sz="0" w:space="0" w:color="auto"/>
                <w:bottom w:val="none" w:sz="0" w:space="0" w:color="auto"/>
                <w:right w:val="none" w:sz="0" w:space="0" w:color="auto"/>
              </w:divBdr>
              <w:divsChild>
                <w:div w:id="1870799524">
                  <w:marLeft w:val="600"/>
                  <w:marRight w:val="96"/>
                  <w:marTop w:val="0"/>
                  <w:marBottom w:val="0"/>
                  <w:divBdr>
                    <w:top w:val="none" w:sz="0" w:space="0" w:color="auto"/>
                    <w:left w:val="none" w:sz="0" w:space="0" w:color="auto"/>
                    <w:bottom w:val="none" w:sz="0" w:space="0" w:color="auto"/>
                    <w:right w:val="none" w:sz="0" w:space="0" w:color="auto"/>
                  </w:divBdr>
                </w:div>
              </w:divsChild>
            </w:div>
            <w:div w:id="1331635867">
              <w:marLeft w:val="0"/>
              <w:marRight w:val="0"/>
              <w:marTop w:val="0"/>
              <w:marBottom w:val="0"/>
              <w:divBdr>
                <w:top w:val="none" w:sz="0" w:space="0" w:color="auto"/>
                <w:left w:val="none" w:sz="0" w:space="0" w:color="auto"/>
                <w:bottom w:val="none" w:sz="0" w:space="0" w:color="auto"/>
                <w:right w:val="none" w:sz="0" w:space="0" w:color="auto"/>
              </w:divBdr>
              <w:divsChild>
                <w:div w:id="1249074231">
                  <w:marLeft w:val="600"/>
                  <w:marRight w:val="96"/>
                  <w:marTop w:val="0"/>
                  <w:marBottom w:val="0"/>
                  <w:divBdr>
                    <w:top w:val="none" w:sz="0" w:space="0" w:color="auto"/>
                    <w:left w:val="none" w:sz="0" w:space="0" w:color="auto"/>
                    <w:bottom w:val="none" w:sz="0" w:space="0" w:color="auto"/>
                    <w:right w:val="none" w:sz="0" w:space="0" w:color="auto"/>
                  </w:divBdr>
                </w:div>
              </w:divsChild>
            </w:div>
            <w:div w:id="106002513">
              <w:marLeft w:val="0"/>
              <w:marRight w:val="0"/>
              <w:marTop w:val="0"/>
              <w:marBottom w:val="0"/>
              <w:divBdr>
                <w:top w:val="none" w:sz="0" w:space="0" w:color="auto"/>
                <w:left w:val="none" w:sz="0" w:space="0" w:color="auto"/>
                <w:bottom w:val="none" w:sz="0" w:space="0" w:color="auto"/>
                <w:right w:val="none" w:sz="0" w:space="0" w:color="auto"/>
              </w:divBdr>
              <w:divsChild>
                <w:div w:id="684359275">
                  <w:marLeft w:val="600"/>
                  <w:marRight w:val="96"/>
                  <w:marTop w:val="0"/>
                  <w:marBottom w:val="0"/>
                  <w:divBdr>
                    <w:top w:val="none" w:sz="0" w:space="0" w:color="auto"/>
                    <w:left w:val="none" w:sz="0" w:space="0" w:color="auto"/>
                    <w:bottom w:val="none" w:sz="0" w:space="0" w:color="auto"/>
                    <w:right w:val="none" w:sz="0" w:space="0" w:color="auto"/>
                  </w:divBdr>
                </w:div>
              </w:divsChild>
            </w:div>
            <w:div w:id="818031733">
              <w:marLeft w:val="0"/>
              <w:marRight w:val="0"/>
              <w:marTop w:val="0"/>
              <w:marBottom w:val="0"/>
              <w:divBdr>
                <w:top w:val="none" w:sz="0" w:space="0" w:color="auto"/>
                <w:left w:val="none" w:sz="0" w:space="0" w:color="auto"/>
                <w:bottom w:val="none" w:sz="0" w:space="0" w:color="auto"/>
                <w:right w:val="none" w:sz="0" w:space="0" w:color="auto"/>
              </w:divBdr>
              <w:divsChild>
                <w:div w:id="1978797618">
                  <w:marLeft w:val="600"/>
                  <w:marRight w:val="96"/>
                  <w:marTop w:val="0"/>
                  <w:marBottom w:val="0"/>
                  <w:divBdr>
                    <w:top w:val="none" w:sz="0" w:space="0" w:color="auto"/>
                    <w:left w:val="none" w:sz="0" w:space="0" w:color="auto"/>
                    <w:bottom w:val="none" w:sz="0" w:space="0" w:color="auto"/>
                    <w:right w:val="none" w:sz="0" w:space="0" w:color="auto"/>
                  </w:divBdr>
                </w:div>
              </w:divsChild>
            </w:div>
            <w:div w:id="195974335">
              <w:marLeft w:val="0"/>
              <w:marRight w:val="0"/>
              <w:marTop w:val="0"/>
              <w:marBottom w:val="0"/>
              <w:divBdr>
                <w:top w:val="none" w:sz="0" w:space="0" w:color="auto"/>
                <w:left w:val="none" w:sz="0" w:space="0" w:color="auto"/>
                <w:bottom w:val="none" w:sz="0" w:space="0" w:color="auto"/>
                <w:right w:val="none" w:sz="0" w:space="0" w:color="auto"/>
              </w:divBdr>
              <w:divsChild>
                <w:div w:id="318966315">
                  <w:marLeft w:val="600"/>
                  <w:marRight w:val="96"/>
                  <w:marTop w:val="0"/>
                  <w:marBottom w:val="0"/>
                  <w:divBdr>
                    <w:top w:val="none" w:sz="0" w:space="0" w:color="auto"/>
                    <w:left w:val="none" w:sz="0" w:space="0" w:color="auto"/>
                    <w:bottom w:val="none" w:sz="0" w:space="0" w:color="auto"/>
                    <w:right w:val="none" w:sz="0" w:space="0" w:color="auto"/>
                  </w:divBdr>
                </w:div>
              </w:divsChild>
            </w:div>
            <w:div w:id="681278258">
              <w:marLeft w:val="0"/>
              <w:marRight w:val="0"/>
              <w:marTop w:val="0"/>
              <w:marBottom w:val="0"/>
              <w:divBdr>
                <w:top w:val="none" w:sz="0" w:space="0" w:color="auto"/>
                <w:left w:val="none" w:sz="0" w:space="0" w:color="auto"/>
                <w:bottom w:val="none" w:sz="0" w:space="0" w:color="auto"/>
                <w:right w:val="none" w:sz="0" w:space="0" w:color="auto"/>
              </w:divBdr>
              <w:divsChild>
                <w:div w:id="1242106448">
                  <w:marLeft w:val="600"/>
                  <w:marRight w:val="96"/>
                  <w:marTop w:val="0"/>
                  <w:marBottom w:val="0"/>
                  <w:divBdr>
                    <w:top w:val="none" w:sz="0" w:space="0" w:color="auto"/>
                    <w:left w:val="none" w:sz="0" w:space="0" w:color="auto"/>
                    <w:bottom w:val="none" w:sz="0" w:space="0" w:color="auto"/>
                    <w:right w:val="none" w:sz="0" w:space="0" w:color="auto"/>
                  </w:divBdr>
                </w:div>
              </w:divsChild>
            </w:div>
            <w:div w:id="1988052172">
              <w:marLeft w:val="0"/>
              <w:marRight w:val="0"/>
              <w:marTop w:val="0"/>
              <w:marBottom w:val="0"/>
              <w:divBdr>
                <w:top w:val="none" w:sz="0" w:space="0" w:color="auto"/>
                <w:left w:val="none" w:sz="0" w:space="0" w:color="auto"/>
                <w:bottom w:val="none" w:sz="0" w:space="0" w:color="auto"/>
                <w:right w:val="none" w:sz="0" w:space="0" w:color="auto"/>
              </w:divBdr>
              <w:divsChild>
                <w:div w:id="1650091985">
                  <w:marLeft w:val="600"/>
                  <w:marRight w:val="96"/>
                  <w:marTop w:val="0"/>
                  <w:marBottom w:val="0"/>
                  <w:divBdr>
                    <w:top w:val="none" w:sz="0" w:space="0" w:color="auto"/>
                    <w:left w:val="none" w:sz="0" w:space="0" w:color="auto"/>
                    <w:bottom w:val="none" w:sz="0" w:space="0" w:color="auto"/>
                    <w:right w:val="none" w:sz="0" w:space="0" w:color="auto"/>
                  </w:divBdr>
                </w:div>
              </w:divsChild>
            </w:div>
            <w:div w:id="1569459462">
              <w:marLeft w:val="0"/>
              <w:marRight w:val="0"/>
              <w:marTop w:val="0"/>
              <w:marBottom w:val="0"/>
              <w:divBdr>
                <w:top w:val="none" w:sz="0" w:space="0" w:color="auto"/>
                <w:left w:val="none" w:sz="0" w:space="0" w:color="auto"/>
                <w:bottom w:val="none" w:sz="0" w:space="0" w:color="auto"/>
                <w:right w:val="none" w:sz="0" w:space="0" w:color="auto"/>
              </w:divBdr>
              <w:divsChild>
                <w:div w:id="1465732411">
                  <w:marLeft w:val="600"/>
                  <w:marRight w:val="96"/>
                  <w:marTop w:val="0"/>
                  <w:marBottom w:val="0"/>
                  <w:divBdr>
                    <w:top w:val="none" w:sz="0" w:space="0" w:color="auto"/>
                    <w:left w:val="none" w:sz="0" w:space="0" w:color="auto"/>
                    <w:bottom w:val="none" w:sz="0" w:space="0" w:color="auto"/>
                    <w:right w:val="none" w:sz="0" w:space="0" w:color="auto"/>
                  </w:divBdr>
                </w:div>
              </w:divsChild>
            </w:div>
            <w:div w:id="198589498">
              <w:marLeft w:val="0"/>
              <w:marRight w:val="0"/>
              <w:marTop w:val="0"/>
              <w:marBottom w:val="0"/>
              <w:divBdr>
                <w:top w:val="none" w:sz="0" w:space="0" w:color="auto"/>
                <w:left w:val="none" w:sz="0" w:space="0" w:color="auto"/>
                <w:bottom w:val="none" w:sz="0" w:space="0" w:color="auto"/>
                <w:right w:val="none" w:sz="0" w:space="0" w:color="auto"/>
              </w:divBdr>
              <w:divsChild>
                <w:div w:id="744886143">
                  <w:marLeft w:val="600"/>
                  <w:marRight w:val="96"/>
                  <w:marTop w:val="0"/>
                  <w:marBottom w:val="0"/>
                  <w:divBdr>
                    <w:top w:val="none" w:sz="0" w:space="0" w:color="auto"/>
                    <w:left w:val="none" w:sz="0" w:space="0" w:color="auto"/>
                    <w:bottom w:val="none" w:sz="0" w:space="0" w:color="auto"/>
                    <w:right w:val="none" w:sz="0" w:space="0" w:color="auto"/>
                  </w:divBdr>
                </w:div>
              </w:divsChild>
            </w:div>
            <w:div w:id="1170801162">
              <w:marLeft w:val="0"/>
              <w:marRight w:val="0"/>
              <w:marTop w:val="0"/>
              <w:marBottom w:val="0"/>
              <w:divBdr>
                <w:top w:val="none" w:sz="0" w:space="0" w:color="auto"/>
                <w:left w:val="none" w:sz="0" w:space="0" w:color="auto"/>
                <w:bottom w:val="none" w:sz="0" w:space="0" w:color="auto"/>
                <w:right w:val="none" w:sz="0" w:space="0" w:color="auto"/>
              </w:divBdr>
              <w:divsChild>
                <w:div w:id="411850196">
                  <w:marLeft w:val="600"/>
                  <w:marRight w:val="96"/>
                  <w:marTop w:val="0"/>
                  <w:marBottom w:val="0"/>
                  <w:divBdr>
                    <w:top w:val="none" w:sz="0" w:space="0" w:color="auto"/>
                    <w:left w:val="none" w:sz="0" w:space="0" w:color="auto"/>
                    <w:bottom w:val="none" w:sz="0" w:space="0" w:color="auto"/>
                    <w:right w:val="none" w:sz="0" w:space="0" w:color="auto"/>
                  </w:divBdr>
                </w:div>
              </w:divsChild>
            </w:div>
            <w:div w:id="224607620">
              <w:marLeft w:val="0"/>
              <w:marRight w:val="0"/>
              <w:marTop w:val="0"/>
              <w:marBottom w:val="0"/>
              <w:divBdr>
                <w:top w:val="none" w:sz="0" w:space="0" w:color="auto"/>
                <w:left w:val="none" w:sz="0" w:space="0" w:color="auto"/>
                <w:bottom w:val="none" w:sz="0" w:space="0" w:color="auto"/>
                <w:right w:val="none" w:sz="0" w:space="0" w:color="auto"/>
              </w:divBdr>
              <w:divsChild>
                <w:div w:id="1348288583">
                  <w:marLeft w:val="600"/>
                  <w:marRight w:val="96"/>
                  <w:marTop w:val="0"/>
                  <w:marBottom w:val="0"/>
                  <w:divBdr>
                    <w:top w:val="none" w:sz="0" w:space="0" w:color="auto"/>
                    <w:left w:val="none" w:sz="0" w:space="0" w:color="auto"/>
                    <w:bottom w:val="none" w:sz="0" w:space="0" w:color="auto"/>
                    <w:right w:val="none" w:sz="0" w:space="0" w:color="auto"/>
                  </w:divBdr>
                </w:div>
              </w:divsChild>
            </w:div>
            <w:div w:id="166795180">
              <w:marLeft w:val="0"/>
              <w:marRight w:val="0"/>
              <w:marTop w:val="0"/>
              <w:marBottom w:val="0"/>
              <w:divBdr>
                <w:top w:val="none" w:sz="0" w:space="0" w:color="auto"/>
                <w:left w:val="none" w:sz="0" w:space="0" w:color="auto"/>
                <w:bottom w:val="none" w:sz="0" w:space="0" w:color="auto"/>
                <w:right w:val="none" w:sz="0" w:space="0" w:color="auto"/>
              </w:divBdr>
              <w:divsChild>
                <w:div w:id="27612393">
                  <w:marLeft w:val="600"/>
                  <w:marRight w:val="96"/>
                  <w:marTop w:val="0"/>
                  <w:marBottom w:val="0"/>
                  <w:divBdr>
                    <w:top w:val="none" w:sz="0" w:space="0" w:color="auto"/>
                    <w:left w:val="none" w:sz="0" w:space="0" w:color="auto"/>
                    <w:bottom w:val="none" w:sz="0" w:space="0" w:color="auto"/>
                    <w:right w:val="none" w:sz="0" w:space="0" w:color="auto"/>
                  </w:divBdr>
                </w:div>
              </w:divsChild>
            </w:div>
            <w:div w:id="1156579569">
              <w:marLeft w:val="0"/>
              <w:marRight w:val="0"/>
              <w:marTop w:val="0"/>
              <w:marBottom w:val="0"/>
              <w:divBdr>
                <w:top w:val="none" w:sz="0" w:space="0" w:color="auto"/>
                <w:left w:val="none" w:sz="0" w:space="0" w:color="auto"/>
                <w:bottom w:val="none" w:sz="0" w:space="0" w:color="auto"/>
                <w:right w:val="none" w:sz="0" w:space="0" w:color="auto"/>
              </w:divBdr>
              <w:divsChild>
                <w:div w:id="1094060191">
                  <w:marLeft w:val="600"/>
                  <w:marRight w:val="96"/>
                  <w:marTop w:val="0"/>
                  <w:marBottom w:val="0"/>
                  <w:divBdr>
                    <w:top w:val="none" w:sz="0" w:space="0" w:color="auto"/>
                    <w:left w:val="none" w:sz="0" w:space="0" w:color="auto"/>
                    <w:bottom w:val="none" w:sz="0" w:space="0" w:color="auto"/>
                    <w:right w:val="none" w:sz="0" w:space="0" w:color="auto"/>
                  </w:divBdr>
                </w:div>
              </w:divsChild>
            </w:div>
            <w:div w:id="266817153">
              <w:marLeft w:val="0"/>
              <w:marRight w:val="0"/>
              <w:marTop w:val="0"/>
              <w:marBottom w:val="0"/>
              <w:divBdr>
                <w:top w:val="none" w:sz="0" w:space="0" w:color="auto"/>
                <w:left w:val="none" w:sz="0" w:space="0" w:color="auto"/>
                <w:bottom w:val="none" w:sz="0" w:space="0" w:color="auto"/>
                <w:right w:val="none" w:sz="0" w:space="0" w:color="auto"/>
              </w:divBdr>
              <w:divsChild>
                <w:div w:id="548297221">
                  <w:marLeft w:val="600"/>
                  <w:marRight w:val="96"/>
                  <w:marTop w:val="0"/>
                  <w:marBottom w:val="0"/>
                  <w:divBdr>
                    <w:top w:val="none" w:sz="0" w:space="0" w:color="auto"/>
                    <w:left w:val="none" w:sz="0" w:space="0" w:color="auto"/>
                    <w:bottom w:val="none" w:sz="0" w:space="0" w:color="auto"/>
                    <w:right w:val="none" w:sz="0" w:space="0" w:color="auto"/>
                  </w:divBdr>
                </w:div>
              </w:divsChild>
            </w:div>
            <w:div w:id="203754207">
              <w:marLeft w:val="0"/>
              <w:marRight w:val="0"/>
              <w:marTop w:val="0"/>
              <w:marBottom w:val="0"/>
              <w:divBdr>
                <w:top w:val="none" w:sz="0" w:space="0" w:color="auto"/>
                <w:left w:val="none" w:sz="0" w:space="0" w:color="auto"/>
                <w:bottom w:val="none" w:sz="0" w:space="0" w:color="auto"/>
                <w:right w:val="none" w:sz="0" w:space="0" w:color="auto"/>
              </w:divBdr>
              <w:divsChild>
                <w:div w:id="1187983784">
                  <w:marLeft w:val="600"/>
                  <w:marRight w:val="96"/>
                  <w:marTop w:val="0"/>
                  <w:marBottom w:val="0"/>
                  <w:divBdr>
                    <w:top w:val="none" w:sz="0" w:space="0" w:color="auto"/>
                    <w:left w:val="none" w:sz="0" w:space="0" w:color="auto"/>
                    <w:bottom w:val="none" w:sz="0" w:space="0" w:color="auto"/>
                    <w:right w:val="none" w:sz="0" w:space="0" w:color="auto"/>
                  </w:divBdr>
                </w:div>
              </w:divsChild>
            </w:div>
            <w:div w:id="358698851">
              <w:marLeft w:val="0"/>
              <w:marRight w:val="0"/>
              <w:marTop w:val="0"/>
              <w:marBottom w:val="0"/>
              <w:divBdr>
                <w:top w:val="none" w:sz="0" w:space="0" w:color="auto"/>
                <w:left w:val="none" w:sz="0" w:space="0" w:color="auto"/>
                <w:bottom w:val="none" w:sz="0" w:space="0" w:color="auto"/>
                <w:right w:val="none" w:sz="0" w:space="0" w:color="auto"/>
              </w:divBdr>
              <w:divsChild>
                <w:div w:id="712772055">
                  <w:marLeft w:val="600"/>
                  <w:marRight w:val="96"/>
                  <w:marTop w:val="0"/>
                  <w:marBottom w:val="0"/>
                  <w:divBdr>
                    <w:top w:val="none" w:sz="0" w:space="0" w:color="auto"/>
                    <w:left w:val="none" w:sz="0" w:space="0" w:color="auto"/>
                    <w:bottom w:val="none" w:sz="0" w:space="0" w:color="auto"/>
                    <w:right w:val="none" w:sz="0" w:space="0" w:color="auto"/>
                  </w:divBdr>
                </w:div>
              </w:divsChild>
            </w:div>
            <w:div w:id="1581140641">
              <w:marLeft w:val="0"/>
              <w:marRight w:val="0"/>
              <w:marTop w:val="0"/>
              <w:marBottom w:val="0"/>
              <w:divBdr>
                <w:top w:val="none" w:sz="0" w:space="0" w:color="auto"/>
                <w:left w:val="none" w:sz="0" w:space="0" w:color="auto"/>
                <w:bottom w:val="none" w:sz="0" w:space="0" w:color="auto"/>
                <w:right w:val="none" w:sz="0" w:space="0" w:color="auto"/>
              </w:divBdr>
              <w:divsChild>
                <w:div w:id="984699105">
                  <w:marLeft w:val="600"/>
                  <w:marRight w:val="96"/>
                  <w:marTop w:val="0"/>
                  <w:marBottom w:val="0"/>
                  <w:divBdr>
                    <w:top w:val="none" w:sz="0" w:space="0" w:color="auto"/>
                    <w:left w:val="none" w:sz="0" w:space="0" w:color="auto"/>
                    <w:bottom w:val="none" w:sz="0" w:space="0" w:color="auto"/>
                    <w:right w:val="none" w:sz="0" w:space="0" w:color="auto"/>
                  </w:divBdr>
                </w:div>
              </w:divsChild>
            </w:div>
            <w:div w:id="1782992045">
              <w:marLeft w:val="0"/>
              <w:marRight w:val="0"/>
              <w:marTop w:val="0"/>
              <w:marBottom w:val="0"/>
              <w:divBdr>
                <w:top w:val="none" w:sz="0" w:space="0" w:color="auto"/>
                <w:left w:val="none" w:sz="0" w:space="0" w:color="auto"/>
                <w:bottom w:val="none" w:sz="0" w:space="0" w:color="auto"/>
                <w:right w:val="none" w:sz="0" w:space="0" w:color="auto"/>
              </w:divBdr>
              <w:divsChild>
                <w:div w:id="228196968">
                  <w:marLeft w:val="600"/>
                  <w:marRight w:val="96"/>
                  <w:marTop w:val="0"/>
                  <w:marBottom w:val="0"/>
                  <w:divBdr>
                    <w:top w:val="none" w:sz="0" w:space="0" w:color="auto"/>
                    <w:left w:val="none" w:sz="0" w:space="0" w:color="auto"/>
                    <w:bottom w:val="none" w:sz="0" w:space="0" w:color="auto"/>
                    <w:right w:val="none" w:sz="0" w:space="0" w:color="auto"/>
                  </w:divBdr>
                </w:div>
              </w:divsChild>
            </w:div>
            <w:div w:id="1897351257">
              <w:marLeft w:val="0"/>
              <w:marRight w:val="0"/>
              <w:marTop w:val="0"/>
              <w:marBottom w:val="0"/>
              <w:divBdr>
                <w:top w:val="none" w:sz="0" w:space="0" w:color="auto"/>
                <w:left w:val="none" w:sz="0" w:space="0" w:color="auto"/>
                <w:bottom w:val="none" w:sz="0" w:space="0" w:color="auto"/>
                <w:right w:val="none" w:sz="0" w:space="0" w:color="auto"/>
              </w:divBdr>
              <w:divsChild>
                <w:div w:id="873733475">
                  <w:marLeft w:val="600"/>
                  <w:marRight w:val="96"/>
                  <w:marTop w:val="0"/>
                  <w:marBottom w:val="0"/>
                  <w:divBdr>
                    <w:top w:val="none" w:sz="0" w:space="0" w:color="auto"/>
                    <w:left w:val="none" w:sz="0" w:space="0" w:color="auto"/>
                    <w:bottom w:val="none" w:sz="0" w:space="0" w:color="auto"/>
                    <w:right w:val="none" w:sz="0" w:space="0" w:color="auto"/>
                  </w:divBdr>
                </w:div>
              </w:divsChild>
            </w:div>
            <w:div w:id="324212374">
              <w:marLeft w:val="0"/>
              <w:marRight w:val="0"/>
              <w:marTop w:val="0"/>
              <w:marBottom w:val="0"/>
              <w:divBdr>
                <w:top w:val="none" w:sz="0" w:space="0" w:color="auto"/>
                <w:left w:val="none" w:sz="0" w:space="0" w:color="auto"/>
                <w:bottom w:val="none" w:sz="0" w:space="0" w:color="auto"/>
                <w:right w:val="none" w:sz="0" w:space="0" w:color="auto"/>
              </w:divBdr>
              <w:divsChild>
                <w:div w:id="310140972">
                  <w:marLeft w:val="600"/>
                  <w:marRight w:val="96"/>
                  <w:marTop w:val="0"/>
                  <w:marBottom w:val="0"/>
                  <w:divBdr>
                    <w:top w:val="none" w:sz="0" w:space="0" w:color="auto"/>
                    <w:left w:val="none" w:sz="0" w:space="0" w:color="auto"/>
                    <w:bottom w:val="none" w:sz="0" w:space="0" w:color="auto"/>
                    <w:right w:val="none" w:sz="0" w:space="0" w:color="auto"/>
                  </w:divBdr>
                </w:div>
              </w:divsChild>
            </w:div>
            <w:div w:id="1224871911">
              <w:marLeft w:val="0"/>
              <w:marRight w:val="0"/>
              <w:marTop w:val="0"/>
              <w:marBottom w:val="0"/>
              <w:divBdr>
                <w:top w:val="none" w:sz="0" w:space="0" w:color="auto"/>
                <w:left w:val="none" w:sz="0" w:space="0" w:color="auto"/>
                <w:bottom w:val="none" w:sz="0" w:space="0" w:color="auto"/>
                <w:right w:val="none" w:sz="0" w:space="0" w:color="auto"/>
              </w:divBdr>
              <w:divsChild>
                <w:div w:id="329337686">
                  <w:marLeft w:val="600"/>
                  <w:marRight w:val="96"/>
                  <w:marTop w:val="0"/>
                  <w:marBottom w:val="0"/>
                  <w:divBdr>
                    <w:top w:val="none" w:sz="0" w:space="0" w:color="auto"/>
                    <w:left w:val="none" w:sz="0" w:space="0" w:color="auto"/>
                    <w:bottom w:val="none" w:sz="0" w:space="0" w:color="auto"/>
                    <w:right w:val="none" w:sz="0" w:space="0" w:color="auto"/>
                  </w:divBdr>
                </w:div>
              </w:divsChild>
            </w:div>
            <w:div w:id="109864004">
              <w:marLeft w:val="0"/>
              <w:marRight w:val="0"/>
              <w:marTop w:val="0"/>
              <w:marBottom w:val="0"/>
              <w:divBdr>
                <w:top w:val="none" w:sz="0" w:space="0" w:color="auto"/>
                <w:left w:val="none" w:sz="0" w:space="0" w:color="auto"/>
                <w:bottom w:val="none" w:sz="0" w:space="0" w:color="auto"/>
                <w:right w:val="none" w:sz="0" w:space="0" w:color="auto"/>
              </w:divBdr>
              <w:divsChild>
                <w:div w:id="752170051">
                  <w:marLeft w:val="600"/>
                  <w:marRight w:val="96"/>
                  <w:marTop w:val="0"/>
                  <w:marBottom w:val="0"/>
                  <w:divBdr>
                    <w:top w:val="none" w:sz="0" w:space="0" w:color="auto"/>
                    <w:left w:val="none" w:sz="0" w:space="0" w:color="auto"/>
                    <w:bottom w:val="none" w:sz="0" w:space="0" w:color="auto"/>
                    <w:right w:val="none" w:sz="0" w:space="0" w:color="auto"/>
                  </w:divBdr>
                </w:div>
              </w:divsChild>
            </w:div>
            <w:div w:id="1834878351">
              <w:marLeft w:val="0"/>
              <w:marRight w:val="0"/>
              <w:marTop w:val="0"/>
              <w:marBottom w:val="0"/>
              <w:divBdr>
                <w:top w:val="none" w:sz="0" w:space="0" w:color="auto"/>
                <w:left w:val="none" w:sz="0" w:space="0" w:color="auto"/>
                <w:bottom w:val="none" w:sz="0" w:space="0" w:color="auto"/>
                <w:right w:val="none" w:sz="0" w:space="0" w:color="auto"/>
              </w:divBdr>
              <w:divsChild>
                <w:div w:id="810559413">
                  <w:marLeft w:val="600"/>
                  <w:marRight w:val="96"/>
                  <w:marTop w:val="0"/>
                  <w:marBottom w:val="0"/>
                  <w:divBdr>
                    <w:top w:val="none" w:sz="0" w:space="0" w:color="auto"/>
                    <w:left w:val="none" w:sz="0" w:space="0" w:color="auto"/>
                    <w:bottom w:val="none" w:sz="0" w:space="0" w:color="auto"/>
                    <w:right w:val="none" w:sz="0" w:space="0" w:color="auto"/>
                  </w:divBdr>
                </w:div>
              </w:divsChild>
            </w:div>
            <w:div w:id="1532765221">
              <w:marLeft w:val="0"/>
              <w:marRight w:val="0"/>
              <w:marTop w:val="0"/>
              <w:marBottom w:val="0"/>
              <w:divBdr>
                <w:top w:val="none" w:sz="0" w:space="0" w:color="auto"/>
                <w:left w:val="none" w:sz="0" w:space="0" w:color="auto"/>
                <w:bottom w:val="none" w:sz="0" w:space="0" w:color="auto"/>
                <w:right w:val="none" w:sz="0" w:space="0" w:color="auto"/>
              </w:divBdr>
              <w:divsChild>
                <w:div w:id="1294555441">
                  <w:marLeft w:val="600"/>
                  <w:marRight w:val="96"/>
                  <w:marTop w:val="0"/>
                  <w:marBottom w:val="0"/>
                  <w:divBdr>
                    <w:top w:val="none" w:sz="0" w:space="0" w:color="auto"/>
                    <w:left w:val="none" w:sz="0" w:space="0" w:color="auto"/>
                    <w:bottom w:val="none" w:sz="0" w:space="0" w:color="auto"/>
                    <w:right w:val="none" w:sz="0" w:space="0" w:color="auto"/>
                  </w:divBdr>
                </w:div>
              </w:divsChild>
            </w:div>
            <w:div w:id="358429714">
              <w:marLeft w:val="0"/>
              <w:marRight w:val="0"/>
              <w:marTop w:val="0"/>
              <w:marBottom w:val="0"/>
              <w:divBdr>
                <w:top w:val="none" w:sz="0" w:space="0" w:color="auto"/>
                <w:left w:val="none" w:sz="0" w:space="0" w:color="auto"/>
                <w:bottom w:val="none" w:sz="0" w:space="0" w:color="auto"/>
                <w:right w:val="none" w:sz="0" w:space="0" w:color="auto"/>
              </w:divBdr>
              <w:divsChild>
                <w:div w:id="693309732">
                  <w:marLeft w:val="600"/>
                  <w:marRight w:val="96"/>
                  <w:marTop w:val="0"/>
                  <w:marBottom w:val="0"/>
                  <w:divBdr>
                    <w:top w:val="none" w:sz="0" w:space="0" w:color="auto"/>
                    <w:left w:val="none" w:sz="0" w:space="0" w:color="auto"/>
                    <w:bottom w:val="none" w:sz="0" w:space="0" w:color="auto"/>
                    <w:right w:val="none" w:sz="0" w:space="0" w:color="auto"/>
                  </w:divBdr>
                </w:div>
              </w:divsChild>
            </w:div>
            <w:div w:id="1906407269">
              <w:marLeft w:val="0"/>
              <w:marRight w:val="0"/>
              <w:marTop w:val="0"/>
              <w:marBottom w:val="0"/>
              <w:divBdr>
                <w:top w:val="none" w:sz="0" w:space="0" w:color="auto"/>
                <w:left w:val="none" w:sz="0" w:space="0" w:color="auto"/>
                <w:bottom w:val="none" w:sz="0" w:space="0" w:color="auto"/>
                <w:right w:val="none" w:sz="0" w:space="0" w:color="auto"/>
              </w:divBdr>
              <w:divsChild>
                <w:div w:id="476654384">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1920337">
      <w:bodyDiv w:val="1"/>
      <w:marLeft w:val="0"/>
      <w:marRight w:val="0"/>
      <w:marTop w:val="0"/>
      <w:marBottom w:val="0"/>
      <w:divBdr>
        <w:top w:val="none" w:sz="0" w:space="0" w:color="auto"/>
        <w:left w:val="none" w:sz="0" w:space="0" w:color="auto"/>
        <w:bottom w:val="none" w:sz="0" w:space="0" w:color="auto"/>
        <w:right w:val="none" w:sz="0" w:space="0" w:color="auto"/>
      </w:divBdr>
    </w:div>
    <w:div w:id="183984664">
      <w:bodyDiv w:val="1"/>
      <w:marLeft w:val="0"/>
      <w:marRight w:val="0"/>
      <w:marTop w:val="0"/>
      <w:marBottom w:val="0"/>
      <w:divBdr>
        <w:top w:val="none" w:sz="0" w:space="0" w:color="auto"/>
        <w:left w:val="none" w:sz="0" w:space="0" w:color="auto"/>
        <w:bottom w:val="none" w:sz="0" w:space="0" w:color="auto"/>
        <w:right w:val="none" w:sz="0" w:space="0" w:color="auto"/>
      </w:divBdr>
      <w:divsChild>
        <w:div w:id="25838887">
          <w:marLeft w:val="806"/>
          <w:marRight w:val="0"/>
          <w:marTop w:val="200"/>
          <w:marBottom w:val="0"/>
          <w:divBdr>
            <w:top w:val="none" w:sz="0" w:space="0" w:color="auto"/>
            <w:left w:val="none" w:sz="0" w:space="0" w:color="auto"/>
            <w:bottom w:val="none" w:sz="0" w:space="0" w:color="auto"/>
            <w:right w:val="none" w:sz="0" w:space="0" w:color="auto"/>
          </w:divBdr>
        </w:div>
      </w:divsChild>
    </w:div>
    <w:div w:id="316039170">
      <w:bodyDiv w:val="1"/>
      <w:marLeft w:val="0"/>
      <w:marRight w:val="0"/>
      <w:marTop w:val="0"/>
      <w:marBottom w:val="0"/>
      <w:divBdr>
        <w:top w:val="none" w:sz="0" w:space="0" w:color="auto"/>
        <w:left w:val="none" w:sz="0" w:space="0" w:color="auto"/>
        <w:bottom w:val="none" w:sz="0" w:space="0" w:color="auto"/>
        <w:right w:val="none" w:sz="0" w:space="0" w:color="auto"/>
      </w:divBdr>
    </w:div>
    <w:div w:id="317812138">
      <w:bodyDiv w:val="1"/>
      <w:marLeft w:val="0"/>
      <w:marRight w:val="0"/>
      <w:marTop w:val="0"/>
      <w:marBottom w:val="0"/>
      <w:divBdr>
        <w:top w:val="none" w:sz="0" w:space="0" w:color="auto"/>
        <w:left w:val="none" w:sz="0" w:space="0" w:color="auto"/>
        <w:bottom w:val="none" w:sz="0" w:space="0" w:color="auto"/>
        <w:right w:val="none" w:sz="0" w:space="0" w:color="auto"/>
      </w:divBdr>
    </w:div>
    <w:div w:id="365255800">
      <w:bodyDiv w:val="1"/>
      <w:marLeft w:val="0"/>
      <w:marRight w:val="0"/>
      <w:marTop w:val="0"/>
      <w:marBottom w:val="0"/>
      <w:divBdr>
        <w:top w:val="none" w:sz="0" w:space="0" w:color="auto"/>
        <w:left w:val="none" w:sz="0" w:space="0" w:color="auto"/>
        <w:bottom w:val="none" w:sz="0" w:space="0" w:color="auto"/>
        <w:right w:val="none" w:sz="0" w:space="0" w:color="auto"/>
      </w:divBdr>
      <w:divsChild>
        <w:div w:id="2143307368">
          <w:marLeft w:val="806"/>
          <w:marRight w:val="0"/>
          <w:marTop w:val="200"/>
          <w:marBottom w:val="0"/>
          <w:divBdr>
            <w:top w:val="none" w:sz="0" w:space="0" w:color="auto"/>
            <w:left w:val="none" w:sz="0" w:space="0" w:color="auto"/>
            <w:bottom w:val="none" w:sz="0" w:space="0" w:color="auto"/>
            <w:right w:val="none" w:sz="0" w:space="0" w:color="auto"/>
          </w:divBdr>
        </w:div>
      </w:divsChild>
    </w:div>
    <w:div w:id="392658230">
      <w:bodyDiv w:val="1"/>
      <w:marLeft w:val="0"/>
      <w:marRight w:val="0"/>
      <w:marTop w:val="0"/>
      <w:marBottom w:val="0"/>
      <w:divBdr>
        <w:top w:val="none" w:sz="0" w:space="0" w:color="auto"/>
        <w:left w:val="none" w:sz="0" w:space="0" w:color="auto"/>
        <w:bottom w:val="none" w:sz="0" w:space="0" w:color="auto"/>
        <w:right w:val="none" w:sz="0" w:space="0" w:color="auto"/>
      </w:divBdr>
      <w:divsChild>
        <w:div w:id="77678364">
          <w:marLeft w:val="0"/>
          <w:marRight w:val="0"/>
          <w:marTop w:val="0"/>
          <w:marBottom w:val="0"/>
          <w:divBdr>
            <w:top w:val="none" w:sz="0" w:space="0" w:color="auto"/>
            <w:left w:val="none" w:sz="0" w:space="0" w:color="auto"/>
            <w:bottom w:val="none" w:sz="0" w:space="0" w:color="auto"/>
            <w:right w:val="none" w:sz="0" w:space="0" w:color="auto"/>
          </w:divBdr>
          <w:divsChild>
            <w:div w:id="1640375120">
              <w:marLeft w:val="0"/>
              <w:marRight w:val="0"/>
              <w:marTop w:val="0"/>
              <w:marBottom w:val="0"/>
              <w:divBdr>
                <w:top w:val="none" w:sz="0" w:space="0" w:color="auto"/>
                <w:left w:val="none" w:sz="0" w:space="0" w:color="auto"/>
                <w:bottom w:val="none" w:sz="0" w:space="0" w:color="auto"/>
                <w:right w:val="none" w:sz="0" w:space="0" w:color="auto"/>
              </w:divBdr>
              <w:divsChild>
                <w:div w:id="1426613381">
                  <w:marLeft w:val="600"/>
                  <w:marRight w:val="96"/>
                  <w:marTop w:val="0"/>
                  <w:marBottom w:val="0"/>
                  <w:divBdr>
                    <w:top w:val="none" w:sz="0" w:space="0" w:color="auto"/>
                    <w:left w:val="none" w:sz="0" w:space="0" w:color="auto"/>
                    <w:bottom w:val="none" w:sz="0" w:space="0" w:color="auto"/>
                    <w:right w:val="none" w:sz="0" w:space="0" w:color="auto"/>
                  </w:divBdr>
                </w:div>
              </w:divsChild>
            </w:div>
            <w:div w:id="846866771">
              <w:marLeft w:val="0"/>
              <w:marRight w:val="0"/>
              <w:marTop w:val="0"/>
              <w:marBottom w:val="0"/>
              <w:divBdr>
                <w:top w:val="none" w:sz="0" w:space="0" w:color="auto"/>
                <w:left w:val="none" w:sz="0" w:space="0" w:color="auto"/>
                <w:bottom w:val="none" w:sz="0" w:space="0" w:color="auto"/>
                <w:right w:val="none" w:sz="0" w:space="0" w:color="auto"/>
              </w:divBdr>
              <w:divsChild>
                <w:div w:id="1427308682">
                  <w:marLeft w:val="600"/>
                  <w:marRight w:val="96"/>
                  <w:marTop w:val="0"/>
                  <w:marBottom w:val="0"/>
                  <w:divBdr>
                    <w:top w:val="none" w:sz="0" w:space="0" w:color="auto"/>
                    <w:left w:val="none" w:sz="0" w:space="0" w:color="auto"/>
                    <w:bottom w:val="none" w:sz="0" w:space="0" w:color="auto"/>
                    <w:right w:val="none" w:sz="0" w:space="0" w:color="auto"/>
                  </w:divBdr>
                </w:div>
              </w:divsChild>
            </w:div>
            <w:div w:id="892234297">
              <w:marLeft w:val="0"/>
              <w:marRight w:val="0"/>
              <w:marTop w:val="0"/>
              <w:marBottom w:val="0"/>
              <w:divBdr>
                <w:top w:val="none" w:sz="0" w:space="0" w:color="auto"/>
                <w:left w:val="none" w:sz="0" w:space="0" w:color="auto"/>
                <w:bottom w:val="none" w:sz="0" w:space="0" w:color="auto"/>
                <w:right w:val="none" w:sz="0" w:space="0" w:color="auto"/>
              </w:divBdr>
              <w:divsChild>
                <w:div w:id="1844466438">
                  <w:marLeft w:val="600"/>
                  <w:marRight w:val="96"/>
                  <w:marTop w:val="0"/>
                  <w:marBottom w:val="0"/>
                  <w:divBdr>
                    <w:top w:val="none" w:sz="0" w:space="0" w:color="auto"/>
                    <w:left w:val="none" w:sz="0" w:space="0" w:color="auto"/>
                    <w:bottom w:val="none" w:sz="0" w:space="0" w:color="auto"/>
                    <w:right w:val="none" w:sz="0" w:space="0" w:color="auto"/>
                  </w:divBdr>
                </w:div>
              </w:divsChild>
            </w:div>
            <w:div w:id="1771585389">
              <w:marLeft w:val="0"/>
              <w:marRight w:val="0"/>
              <w:marTop w:val="0"/>
              <w:marBottom w:val="0"/>
              <w:divBdr>
                <w:top w:val="none" w:sz="0" w:space="0" w:color="auto"/>
                <w:left w:val="none" w:sz="0" w:space="0" w:color="auto"/>
                <w:bottom w:val="none" w:sz="0" w:space="0" w:color="auto"/>
                <w:right w:val="none" w:sz="0" w:space="0" w:color="auto"/>
              </w:divBdr>
              <w:divsChild>
                <w:div w:id="714037824">
                  <w:marLeft w:val="600"/>
                  <w:marRight w:val="96"/>
                  <w:marTop w:val="0"/>
                  <w:marBottom w:val="0"/>
                  <w:divBdr>
                    <w:top w:val="none" w:sz="0" w:space="0" w:color="auto"/>
                    <w:left w:val="none" w:sz="0" w:space="0" w:color="auto"/>
                    <w:bottom w:val="none" w:sz="0" w:space="0" w:color="auto"/>
                    <w:right w:val="none" w:sz="0" w:space="0" w:color="auto"/>
                  </w:divBdr>
                </w:div>
              </w:divsChild>
            </w:div>
            <w:div w:id="309793523">
              <w:marLeft w:val="0"/>
              <w:marRight w:val="0"/>
              <w:marTop w:val="0"/>
              <w:marBottom w:val="0"/>
              <w:divBdr>
                <w:top w:val="none" w:sz="0" w:space="0" w:color="auto"/>
                <w:left w:val="none" w:sz="0" w:space="0" w:color="auto"/>
                <w:bottom w:val="none" w:sz="0" w:space="0" w:color="auto"/>
                <w:right w:val="none" w:sz="0" w:space="0" w:color="auto"/>
              </w:divBdr>
              <w:divsChild>
                <w:div w:id="1314988849">
                  <w:marLeft w:val="600"/>
                  <w:marRight w:val="96"/>
                  <w:marTop w:val="0"/>
                  <w:marBottom w:val="0"/>
                  <w:divBdr>
                    <w:top w:val="none" w:sz="0" w:space="0" w:color="auto"/>
                    <w:left w:val="none" w:sz="0" w:space="0" w:color="auto"/>
                    <w:bottom w:val="none" w:sz="0" w:space="0" w:color="auto"/>
                    <w:right w:val="none" w:sz="0" w:space="0" w:color="auto"/>
                  </w:divBdr>
                </w:div>
              </w:divsChild>
            </w:div>
            <w:div w:id="1674839036">
              <w:marLeft w:val="0"/>
              <w:marRight w:val="0"/>
              <w:marTop w:val="0"/>
              <w:marBottom w:val="0"/>
              <w:divBdr>
                <w:top w:val="none" w:sz="0" w:space="0" w:color="auto"/>
                <w:left w:val="none" w:sz="0" w:space="0" w:color="auto"/>
                <w:bottom w:val="none" w:sz="0" w:space="0" w:color="auto"/>
                <w:right w:val="none" w:sz="0" w:space="0" w:color="auto"/>
              </w:divBdr>
              <w:divsChild>
                <w:div w:id="280960548">
                  <w:marLeft w:val="600"/>
                  <w:marRight w:val="96"/>
                  <w:marTop w:val="0"/>
                  <w:marBottom w:val="0"/>
                  <w:divBdr>
                    <w:top w:val="none" w:sz="0" w:space="0" w:color="auto"/>
                    <w:left w:val="none" w:sz="0" w:space="0" w:color="auto"/>
                    <w:bottom w:val="none" w:sz="0" w:space="0" w:color="auto"/>
                    <w:right w:val="none" w:sz="0" w:space="0" w:color="auto"/>
                  </w:divBdr>
                </w:div>
              </w:divsChild>
            </w:div>
            <w:div w:id="1397048607">
              <w:marLeft w:val="0"/>
              <w:marRight w:val="0"/>
              <w:marTop w:val="0"/>
              <w:marBottom w:val="0"/>
              <w:divBdr>
                <w:top w:val="none" w:sz="0" w:space="0" w:color="auto"/>
                <w:left w:val="none" w:sz="0" w:space="0" w:color="auto"/>
                <w:bottom w:val="none" w:sz="0" w:space="0" w:color="auto"/>
                <w:right w:val="none" w:sz="0" w:space="0" w:color="auto"/>
              </w:divBdr>
              <w:divsChild>
                <w:div w:id="1781947437">
                  <w:marLeft w:val="600"/>
                  <w:marRight w:val="96"/>
                  <w:marTop w:val="0"/>
                  <w:marBottom w:val="0"/>
                  <w:divBdr>
                    <w:top w:val="none" w:sz="0" w:space="0" w:color="auto"/>
                    <w:left w:val="none" w:sz="0" w:space="0" w:color="auto"/>
                    <w:bottom w:val="none" w:sz="0" w:space="0" w:color="auto"/>
                    <w:right w:val="none" w:sz="0" w:space="0" w:color="auto"/>
                  </w:divBdr>
                </w:div>
              </w:divsChild>
            </w:div>
            <w:div w:id="1530484997">
              <w:marLeft w:val="0"/>
              <w:marRight w:val="0"/>
              <w:marTop w:val="0"/>
              <w:marBottom w:val="0"/>
              <w:divBdr>
                <w:top w:val="none" w:sz="0" w:space="0" w:color="auto"/>
                <w:left w:val="none" w:sz="0" w:space="0" w:color="auto"/>
                <w:bottom w:val="none" w:sz="0" w:space="0" w:color="auto"/>
                <w:right w:val="none" w:sz="0" w:space="0" w:color="auto"/>
              </w:divBdr>
              <w:divsChild>
                <w:div w:id="1122066915">
                  <w:marLeft w:val="600"/>
                  <w:marRight w:val="96"/>
                  <w:marTop w:val="0"/>
                  <w:marBottom w:val="0"/>
                  <w:divBdr>
                    <w:top w:val="none" w:sz="0" w:space="0" w:color="auto"/>
                    <w:left w:val="none" w:sz="0" w:space="0" w:color="auto"/>
                    <w:bottom w:val="none" w:sz="0" w:space="0" w:color="auto"/>
                    <w:right w:val="none" w:sz="0" w:space="0" w:color="auto"/>
                  </w:divBdr>
                </w:div>
              </w:divsChild>
            </w:div>
            <w:div w:id="2052723351">
              <w:marLeft w:val="0"/>
              <w:marRight w:val="0"/>
              <w:marTop w:val="0"/>
              <w:marBottom w:val="0"/>
              <w:divBdr>
                <w:top w:val="none" w:sz="0" w:space="0" w:color="auto"/>
                <w:left w:val="none" w:sz="0" w:space="0" w:color="auto"/>
                <w:bottom w:val="none" w:sz="0" w:space="0" w:color="auto"/>
                <w:right w:val="none" w:sz="0" w:space="0" w:color="auto"/>
              </w:divBdr>
              <w:divsChild>
                <w:div w:id="665282380">
                  <w:marLeft w:val="600"/>
                  <w:marRight w:val="96"/>
                  <w:marTop w:val="0"/>
                  <w:marBottom w:val="0"/>
                  <w:divBdr>
                    <w:top w:val="none" w:sz="0" w:space="0" w:color="auto"/>
                    <w:left w:val="none" w:sz="0" w:space="0" w:color="auto"/>
                    <w:bottom w:val="none" w:sz="0" w:space="0" w:color="auto"/>
                    <w:right w:val="none" w:sz="0" w:space="0" w:color="auto"/>
                  </w:divBdr>
                </w:div>
              </w:divsChild>
            </w:div>
            <w:div w:id="1578243946">
              <w:marLeft w:val="0"/>
              <w:marRight w:val="0"/>
              <w:marTop w:val="0"/>
              <w:marBottom w:val="0"/>
              <w:divBdr>
                <w:top w:val="none" w:sz="0" w:space="0" w:color="auto"/>
                <w:left w:val="none" w:sz="0" w:space="0" w:color="auto"/>
                <w:bottom w:val="none" w:sz="0" w:space="0" w:color="auto"/>
                <w:right w:val="none" w:sz="0" w:space="0" w:color="auto"/>
              </w:divBdr>
              <w:divsChild>
                <w:div w:id="913663256">
                  <w:marLeft w:val="600"/>
                  <w:marRight w:val="96"/>
                  <w:marTop w:val="0"/>
                  <w:marBottom w:val="0"/>
                  <w:divBdr>
                    <w:top w:val="none" w:sz="0" w:space="0" w:color="auto"/>
                    <w:left w:val="none" w:sz="0" w:space="0" w:color="auto"/>
                    <w:bottom w:val="none" w:sz="0" w:space="0" w:color="auto"/>
                    <w:right w:val="none" w:sz="0" w:space="0" w:color="auto"/>
                  </w:divBdr>
                </w:div>
              </w:divsChild>
            </w:div>
            <w:div w:id="1328172577">
              <w:marLeft w:val="0"/>
              <w:marRight w:val="0"/>
              <w:marTop w:val="0"/>
              <w:marBottom w:val="0"/>
              <w:divBdr>
                <w:top w:val="none" w:sz="0" w:space="0" w:color="auto"/>
                <w:left w:val="none" w:sz="0" w:space="0" w:color="auto"/>
                <w:bottom w:val="none" w:sz="0" w:space="0" w:color="auto"/>
                <w:right w:val="none" w:sz="0" w:space="0" w:color="auto"/>
              </w:divBdr>
              <w:divsChild>
                <w:div w:id="1056582764">
                  <w:marLeft w:val="600"/>
                  <w:marRight w:val="96"/>
                  <w:marTop w:val="0"/>
                  <w:marBottom w:val="0"/>
                  <w:divBdr>
                    <w:top w:val="none" w:sz="0" w:space="0" w:color="auto"/>
                    <w:left w:val="none" w:sz="0" w:space="0" w:color="auto"/>
                    <w:bottom w:val="none" w:sz="0" w:space="0" w:color="auto"/>
                    <w:right w:val="none" w:sz="0" w:space="0" w:color="auto"/>
                  </w:divBdr>
                </w:div>
              </w:divsChild>
            </w:div>
            <w:div w:id="606691212">
              <w:marLeft w:val="0"/>
              <w:marRight w:val="0"/>
              <w:marTop w:val="0"/>
              <w:marBottom w:val="0"/>
              <w:divBdr>
                <w:top w:val="none" w:sz="0" w:space="0" w:color="auto"/>
                <w:left w:val="none" w:sz="0" w:space="0" w:color="auto"/>
                <w:bottom w:val="none" w:sz="0" w:space="0" w:color="auto"/>
                <w:right w:val="none" w:sz="0" w:space="0" w:color="auto"/>
              </w:divBdr>
              <w:divsChild>
                <w:div w:id="1532262212">
                  <w:marLeft w:val="600"/>
                  <w:marRight w:val="96"/>
                  <w:marTop w:val="0"/>
                  <w:marBottom w:val="0"/>
                  <w:divBdr>
                    <w:top w:val="none" w:sz="0" w:space="0" w:color="auto"/>
                    <w:left w:val="none" w:sz="0" w:space="0" w:color="auto"/>
                    <w:bottom w:val="none" w:sz="0" w:space="0" w:color="auto"/>
                    <w:right w:val="none" w:sz="0" w:space="0" w:color="auto"/>
                  </w:divBdr>
                </w:div>
              </w:divsChild>
            </w:div>
            <w:div w:id="1985158412">
              <w:marLeft w:val="0"/>
              <w:marRight w:val="0"/>
              <w:marTop w:val="0"/>
              <w:marBottom w:val="0"/>
              <w:divBdr>
                <w:top w:val="none" w:sz="0" w:space="0" w:color="auto"/>
                <w:left w:val="none" w:sz="0" w:space="0" w:color="auto"/>
                <w:bottom w:val="none" w:sz="0" w:space="0" w:color="auto"/>
                <w:right w:val="none" w:sz="0" w:space="0" w:color="auto"/>
              </w:divBdr>
              <w:divsChild>
                <w:div w:id="449058157">
                  <w:marLeft w:val="600"/>
                  <w:marRight w:val="96"/>
                  <w:marTop w:val="0"/>
                  <w:marBottom w:val="0"/>
                  <w:divBdr>
                    <w:top w:val="none" w:sz="0" w:space="0" w:color="auto"/>
                    <w:left w:val="none" w:sz="0" w:space="0" w:color="auto"/>
                    <w:bottom w:val="none" w:sz="0" w:space="0" w:color="auto"/>
                    <w:right w:val="none" w:sz="0" w:space="0" w:color="auto"/>
                  </w:divBdr>
                </w:div>
              </w:divsChild>
            </w:div>
            <w:div w:id="1581863379">
              <w:marLeft w:val="0"/>
              <w:marRight w:val="0"/>
              <w:marTop w:val="0"/>
              <w:marBottom w:val="0"/>
              <w:divBdr>
                <w:top w:val="none" w:sz="0" w:space="0" w:color="auto"/>
                <w:left w:val="none" w:sz="0" w:space="0" w:color="auto"/>
                <w:bottom w:val="none" w:sz="0" w:space="0" w:color="auto"/>
                <w:right w:val="none" w:sz="0" w:space="0" w:color="auto"/>
              </w:divBdr>
              <w:divsChild>
                <w:div w:id="1720275776">
                  <w:marLeft w:val="600"/>
                  <w:marRight w:val="96"/>
                  <w:marTop w:val="0"/>
                  <w:marBottom w:val="0"/>
                  <w:divBdr>
                    <w:top w:val="none" w:sz="0" w:space="0" w:color="auto"/>
                    <w:left w:val="none" w:sz="0" w:space="0" w:color="auto"/>
                    <w:bottom w:val="none" w:sz="0" w:space="0" w:color="auto"/>
                    <w:right w:val="none" w:sz="0" w:space="0" w:color="auto"/>
                  </w:divBdr>
                </w:div>
              </w:divsChild>
            </w:div>
            <w:div w:id="7874377">
              <w:marLeft w:val="0"/>
              <w:marRight w:val="0"/>
              <w:marTop w:val="0"/>
              <w:marBottom w:val="0"/>
              <w:divBdr>
                <w:top w:val="none" w:sz="0" w:space="0" w:color="auto"/>
                <w:left w:val="none" w:sz="0" w:space="0" w:color="auto"/>
                <w:bottom w:val="none" w:sz="0" w:space="0" w:color="auto"/>
                <w:right w:val="none" w:sz="0" w:space="0" w:color="auto"/>
              </w:divBdr>
              <w:divsChild>
                <w:div w:id="837037413">
                  <w:marLeft w:val="600"/>
                  <w:marRight w:val="96"/>
                  <w:marTop w:val="0"/>
                  <w:marBottom w:val="0"/>
                  <w:divBdr>
                    <w:top w:val="none" w:sz="0" w:space="0" w:color="auto"/>
                    <w:left w:val="none" w:sz="0" w:space="0" w:color="auto"/>
                    <w:bottom w:val="none" w:sz="0" w:space="0" w:color="auto"/>
                    <w:right w:val="none" w:sz="0" w:space="0" w:color="auto"/>
                  </w:divBdr>
                </w:div>
              </w:divsChild>
            </w:div>
            <w:div w:id="474638773">
              <w:marLeft w:val="0"/>
              <w:marRight w:val="0"/>
              <w:marTop w:val="0"/>
              <w:marBottom w:val="0"/>
              <w:divBdr>
                <w:top w:val="none" w:sz="0" w:space="0" w:color="auto"/>
                <w:left w:val="none" w:sz="0" w:space="0" w:color="auto"/>
                <w:bottom w:val="none" w:sz="0" w:space="0" w:color="auto"/>
                <w:right w:val="none" w:sz="0" w:space="0" w:color="auto"/>
              </w:divBdr>
              <w:divsChild>
                <w:div w:id="587033982">
                  <w:marLeft w:val="600"/>
                  <w:marRight w:val="96"/>
                  <w:marTop w:val="0"/>
                  <w:marBottom w:val="0"/>
                  <w:divBdr>
                    <w:top w:val="none" w:sz="0" w:space="0" w:color="auto"/>
                    <w:left w:val="none" w:sz="0" w:space="0" w:color="auto"/>
                    <w:bottom w:val="none" w:sz="0" w:space="0" w:color="auto"/>
                    <w:right w:val="none" w:sz="0" w:space="0" w:color="auto"/>
                  </w:divBdr>
                </w:div>
              </w:divsChild>
            </w:div>
            <w:div w:id="1583221753">
              <w:marLeft w:val="0"/>
              <w:marRight w:val="0"/>
              <w:marTop w:val="0"/>
              <w:marBottom w:val="0"/>
              <w:divBdr>
                <w:top w:val="none" w:sz="0" w:space="0" w:color="auto"/>
                <w:left w:val="none" w:sz="0" w:space="0" w:color="auto"/>
                <w:bottom w:val="none" w:sz="0" w:space="0" w:color="auto"/>
                <w:right w:val="none" w:sz="0" w:space="0" w:color="auto"/>
              </w:divBdr>
              <w:divsChild>
                <w:div w:id="1686981066">
                  <w:marLeft w:val="600"/>
                  <w:marRight w:val="96"/>
                  <w:marTop w:val="0"/>
                  <w:marBottom w:val="0"/>
                  <w:divBdr>
                    <w:top w:val="none" w:sz="0" w:space="0" w:color="auto"/>
                    <w:left w:val="none" w:sz="0" w:space="0" w:color="auto"/>
                    <w:bottom w:val="none" w:sz="0" w:space="0" w:color="auto"/>
                    <w:right w:val="none" w:sz="0" w:space="0" w:color="auto"/>
                  </w:divBdr>
                </w:div>
              </w:divsChild>
            </w:div>
            <w:div w:id="1839080507">
              <w:marLeft w:val="0"/>
              <w:marRight w:val="0"/>
              <w:marTop w:val="0"/>
              <w:marBottom w:val="0"/>
              <w:divBdr>
                <w:top w:val="none" w:sz="0" w:space="0" w:color="auto"/>
                <w:left w:val="none" w:sz="0" w:space="0" w:color="auto"/>
                <w:bottom w:val="none" w:sz="0" w:space="0" w:color="auto"/>
                <w:right w:val="none" w:sz="0" w:space="0" w:color="auto"/>
              </w:divBdr>
              <w:divsChild>
                <w:div w:id="1265000234">
                  <w:marLeft w:val="600"/>
                  <w:marRight w:val="96"/>
                  <w:marTop w:val="0"/>
                  <w:marBottom w:val="0"/>
                  <w:divBdr>
                    <w:top w:val="none" w:sz="0" w:space="0" w:color="auto"/>
                    <w:left w:val="none" w:sz="0" w:space="0" w:color="auto"/>
                    <w:bottom w:val="none" w:sz="0" w:space="0" w:color="auto"/>
                    <w:right w:val="none" w:sz="0" w:space="0" w:color="auto"/>
                  </w:divBdr>
                </w:div>
              </w:divsChild>
            </w:div>
            <w:div w:id="166677526">
              <w:marLeft w:val="0"/>
              <w:marRight w:val="0"/>
              <w:marTop w:val="0"/>
              <w:marBottom w:val="0"/>
              <w:divBdr>
                <w:top w:val="none" w:sz="0" w:space="0" w:color="auto"/>
                <w:left w:val="none" w:sz="0" w:space="0" w:color="auto"/>
                <w:bottom w:val="none" w:sz="0" w:space="0" w:color="auto"/>
                <w:right w:val="none" w:sz="0" w:space="0" w:color="auto"/>
              </w:divBdr>
              <w:divsChild>
                <w:div w:id="83379518">
                  <w:marLeft w:val="600"/>
                  <w:marRight w:val="96"/>
                  <w:marTop w:val="0"/>
                  <w:marBottom w:val="0"/>
                  <w:divBdr>
                    <w:top w:val="none" w:sz="0" w:space="0" w:color="auto"/>
                    <w:left w:val="none" w:sz="0" w:space="0" w:color="auto"/>
                    <w:bottom w:val="none" w:sz="0" w:space="0" w:color="auto"/>
                    <w:right w:val="none" w:sz="0" w:space="0" w:color="auto"/>
                  </w:divBdr>
                </w:div>
              </w:divsChild>
            </w:div>
            <w:div w:id="565530595">
              <w:marLeft w:val="0"/>
              <w:marRight w:val="0"/>
              <w:marTop w:val="0"/>
              <w:marBottom w:val="0"/>
              <w:divBdr>
                <w:top w:val="none" w:sz="0" w:space="0" w:color="auto"/>
                <w:left w:val="none" w:sz="0" w:space="0" w:color="auto"/>
                <w:bottom w:val="none" w:sz="0" w:space="0" w:color="auto"/>
                <w:right w:val="none" w:sz="0" w:space="0" w:color="auto"/>
              </w:divBdr>
              <w:divsChild>
                <w:div w:id="2105688223">
                  <w:marLeft w:val="600"/>
                  <w:marRight w:val="96"/>
                  <w:marTop w:val="0"/>
                  <w:marBottom w:val="0"/>
                  <w:divBdr>
                    <w:top w:val="none" w:sz="0" w:space="0" w:color="auto"/>
                    <w:left w:val="none" w:sz="0" w:space="0" w:color="auto"/>
                    <w:bottom w:val="none" w:sz="0" w:space="0" w:color="auto"/>
                    <w:right w:val="none" w:sz="0" w:space="0" w:color="auto"/>
                  </w:divBdr>
                </w:div>
              </w:divsChild>
            </w:div>
            <w:div w:id="1564487046">
              <w:marLeft w:val="0"/>
              <w:marRight w:val="0"/>
              <w:marTop w:val="0"/>
              <w:marBottom w:val="0"/>
              <w:divBdr>
                <w:top w:val="none" w:sz="0" w:space="0" w:color="auto"/>
                <w:left w:val="none" w:sz="0" w:space="0" w:color="auto"/>
                <w:bottom w:val="none" w:sz="0" w:space="0" w:color="auto"/>
                <w:right w:val="none" w:sz="0" w:space="0" w:color="auto"/>
              </w:divBdr>
              <w:divsChild>
                <w:div w:id="1541163646">
                  <w:marLeft w:val="600"/>
                  <w:marRight w:val="96"/>
                  <w:marTop w:val="0"/>
                  <w:marBottom w:val="0"/>
                  <w:divBdr>
                    <w:top w:val="none" w:sz="0" w:space="0" w:color="auto"/>
                    <w:left w:val="none" w:sz="0" w:space="0" w:color="auto"/>
                    <w:bottom w:val="none" w:sz="0" w:space="0" w:color="auto"/>
                    <w:right w:val="none" w:sz="0" w:space="0" w:color="auto"/>
                  </w:divBdr>
                </w:div>
              </w:divsChild>
            </w:div>
            <w:div w:id="394744187">
              <w:marLeft w:val="0"/>
              <w:marRight w:val="0"/>
              <w:marTop w:val="0"/>
              <w:marBottom w:val="0"/>
              <w:divBdr>
                <w:top w:val="none" w:sz="0" w:space="0" w:color="auto"/>
                <w:left w:val="none" w:sz="0" w:space="0" w:color="auto"/>
                <w:bottom w:val="none" w:sz="0" w:space="0" w:color="auto"/>
                <w:right w:val="none" w:sz="0" w:space="0" w:color="auto"/>
              </w:divBdr>
              <w:divsChild>
                <w:div w:id="1926724240">
                  <w:marLeft w:val="600"/>
                  <w:marRight w:val="96"/>
                  <w:marTop w:val="0"/>
                  <w:marBottom w:val="0"/>
                  <w:divBdr>
                    <w:top w:val="none" w:sz="0" w:space="0" w:color="auto"/>
                    <w:left w:val="none" w:sz="0" w:space="0" w:color="auto"/>
                    <w:bottom w:val="none" w:sz="0" w:space="0" w:color="auto"/>
                    <w:right w:val="none" w:sz="0" w:space="0" w:color="auto"/>
                  </w:divBdr>
                </w:div>
              </w:divsChild>
            </w:div>
            <w:div w:id="814420661">
              <w:marLeft w:val="0"/>
              <w:marRight w:val="0"/>
              <w:marTop w:val="0"/>
              <w:marBottom w:val="0"/>
              <w:divBdr>
                <w:top w:val="none" w:sz="0" w:space="0" w:color="auto"/>
                <w:left w:val="none" w:sz="0" w:space="0" w:color="auto"/>
                <w:bottom w:val="none" w:sz="0" w:space="0" w:color="auto"/>
                <w:right w:val="none" w:sz="0" w:space="0" w:color="auto"/>
              </w:divBdr>
              <w:divsChild>
                <w:div w:id="1901013526">
                  <w:marLeft w:val="600"/>
                  <w:marRight w:val="96"/>
                  <w:marTop w:val="0"/>
                  <w:marBottom w:val="0"/>
                  <w:divBdr>
                    <w:top w:val="none" w:sz="0" w:space="0" w:color="auto"/>
                    <w:left w:val="none" w:sz="0" w:space="0" w:color="auto"/>
                    <w:bottom w:val="none" w:sz="0" w:space="0" w:color="auto"/>
                    <w:right w:val="none" w:sz="0" w:space="0" w:color="auto"/>
                  </w:divBdr>
                </w:div>
              </w:divsChild>
            </w:div>
            <w:div w:id="2124226360">
              <w:marLeft w:val="0"/>
              <w:marRight w:val="0"/>
              <w:marTop w:val="0"/>
              <w:marBottom w:val="0"/>
              <w:divBdr>
                <w:top w:val="none" w:sz="0" w:space="0" w:color="auto"/>
                <w:left w:val="none" w:sz="0" w:space="0" w:color="auto"/>
                <w:bottom w:val="none" w:sz="0" w:space="0" w:color="auto"/>
                <w:right w:val="none" w:sz="0" w:space="0" w:color="auto"/>
              </w:divBdr>
              <w:divsChild>
                <w:div w:id="607396840">
                  <w:marLeft w:val="600"/>
                  <w:marRight w:val="96"/>
                  <w:marTop w:val="0"/>
                  <w:marBottom w:val="0"/>
                  <w:divBdr>
                    <w:top w:val="none" w:sz="0" w:space="0" w:color="auto"/>
                    <w:left w:val="none" w:sz="0" w:space="0" w:color="auto"/>
                    <w:bottom w:val="none" w:sz="0" w:space="0" w:color="auto"/>
                    <w:right w:val="none" w:sz="0" w:space="0" w:color="auto"/>
                  </w:divBdr>
                </w:div>
              </w:divsChild>
            </w:div>
            <w:div w:id="1888176760">
              <w:marLeft w:val="0"/>
              <w:marRight w:val="0"/>
              <w:marTop w:val="0"/>
              <w:marBottom w:val="0"/>
              <w:divBdr>
                <w:top w:val="none" w:sz="0" w:space="0" w:color="auto"/>
                <w:left w:val="none" w:sz="0" w:space="0" w:color="auto"/>
                <w:bottom w:val="none" w:sz="0" w:space="0" w:color="auto"/>
                <w:right w:val="none" w:sz="0" w:space="0" w:color="auto"/>
              </w:divBdr>
              <w:divsChild>
                <w:div w:id="873225245">
                  <w:marLeft w:val="600"/>
                  <w:marRight w:val="96"/>
                  <w:marTop w:val="0"/>
                  <w:marBottom w:val="0"/>
                  <w:divBdr>
                    <w:top w:val="none" w:sz="0" w:space="0" w:color="auto"/>
                    <w:left w:val="none" w:sz="0" w:space="0" w:color="auto"/>
                    <w:bottom w:val="none" w:sz="0" w:space="0" w:color="auto"/>
                    <w:right w:val="none" w:sz="0" w:space="0" w:color="auto"/>
                  </w:divBdr>
                </w:div>
              </w:divsChild>
            </w:div>
            <w:div w:id="1415391468">
              <w:marLeft w:val="0"/>
              <w:marRight w:val="0"/>
              <w:marTop w:val="0"/>
              <w:marBottom w:val="0"/>
              <w:divBdr>
                <w:top w:val="none" w:sz="0" w:space="0" w:color="auto"/>
                <w:left w:val="none" w:sz="0" w:space="0" w:color="auto"/>
                <w:bottom w:val="none" w:sz="0" w:space="0" w:color="auto"/>
                <w:right w:val="none" w:sz="0" w:space="0" w:color="auto"/>
              </w:divBdr>
              <w:divsChild>
                <w:div w:id="1950769368">
                  <w:marLeft w:val="600"/>
                  <w:marRight w:val="96"/>
                  <w:marTop w:val="0"/>
                  <w:marBottom w:val="0"/>
                  <w:divBdr>
                    <w:top w:val="none" w:sz="0" w:space="0" w:color="auto"/>
                    <w:left w:val="none" w:sz="0" w:space="0" w:color="auto"/>
                    <w:bottom w:val="none" w:sz="0" w:space="0" w:color="auto"/>
                    <w:right w:val="none" w:sz="0" w:space="0" w:color="auto"/>
                  </w:divBdr>
                </w:div>
              </w:divsChild>
            </w:div>
            <w:div w:id="1330867569">
              <w:marLeft w:val="0"/>
              <w:marRight w:val="0"/>
              <w:marTop w:val="0"/>
              <w:marBottom w:val="0"/>
              <w:divBdr>
                <w:top w:val="none" w:sz="0" w:space="0" w:color="auto"/>
                <w:left w:val="none" w:sz="0" w:space="0" w:color="auto"/>
                <w:bottom w:val="none" w:sz="0" w:space="0" w:color="auto"/>
                <w:right w:val="none" w:sz="0" w:space="0" w:color="auto"/>
              </w:divBdr>
              <w:divsChild>
                <w:div w:id="2001691914">
                  <w:marLeft w:val="600"/>
                  <w:marRight w:val="96"/>
                  <w:marTop w:val="0"/>
                  <w:marBottom w:val="0"/>
                  <w:divBdr>
                    <w:top w:val="none" w:sz="0" w:space="0" w:color="auto"/>
                    <w:left w:val="none" w:sz="0" w:space="0" w:color="auto"/>
                    <w:bottom w:val="none" w:sz="0" w:space="0" w:color="auto"/>
                    <w:right w:val="none" w:sz="0" w:space="0" w:color="auto"/>
                  </w:divBdr>
                </w:div>
              </w:divsChild>
            </w:div>
            <w:div w:id="125589426">
              <w:marLeft w:val="0"/>
              <w:marRight w:val="0"/>
              <w:marTop w:val="0"/>
              <w:marBottom w:val="0"/>
              <w:divBdr>
                <w:top w:val="none" w:sz="0" w:space="0" w:color="auto"/>
                <w:left w:val="none" w:sz="0" w:space="0" w:color="auto"/>
                <w:bottom w:val="none" w:sz="0" w:space="0" w:color="auto"/>
                <w:right w:val="none" w:sz="0" w:space="0" w:color="auto"/>
              </w:divBdr>
              <w:divsChild>
                <w:div w:id="820537465">
                  <w:marLeft w:val="600"/>
                  <w:marRight w:val="96"/>
                  <w:marTop w:val="0"/>
                  <w:marBottom w:val="0"/>
                  <w:divBdr>
                    <w:top w:val="none" w:sz="0" w:space="0" w:color="auto"/>
                    <w:left w:val="none" w:sz="0" w:space="0" w:color="auto"/>
                    <w:bottom w:val="none" w:sz="0" w:space="0" w:color="auto"/>
                    <w:right w:val="none" w:sz="0" w:space="0" w:color="auto"/>
                  </w:divBdr>
                </w:div>
              </w:divsChild>
            </w:div>
            <w:div w:id="612396234">
              <w:marLeft w:val="0"/>
              <w:marRight w:val="0"/>
              <w:marTop w:val="0"/>
              <w:marBottom w:val="0"/>
              <w:divBdr>
                <w:top w:val="none" w:sz="0" w:space="0" w:color="auto"/>
                <w:left w:val="none" w:sz="0" w:space="0" w:color="auto"/>
                <w:bottom w:val="none" w:sz="0" w:space="0" w:color="auto"/>
                <w:right w:val="none" w:sz="0" w:space="0" w:color="auto"/>
              </w:divBdr>
              <w:divsChild>
                <w:div w:id="1926528730">
                  <w:marLeft w:val="600"/>
                  <w:marRight w:val="96"/>
                  <w:marTop w:val="0"/>
                  <w:marBottom w:val="0"/>
                  <w:divBdr>
                    <w:top w:val="none" w:sz="0" w:space="0" w:color="auto"/>
                    <w:left w:val="none" w:sz="0" w:space="0" w:color="auto"/>
                    <w:bottom w:val="none" w:sz="0" w:space="0" w:color="auto"/>
                    <w:right w:val="none" w:sz="0" w:space="0" w:color="auto"/>
                  </w:divBdr>
                </w:div>
              </w:divsChild>
            </w:div>
            <w:div w:id="2117172834">
              <w:marLeft w:val="0"/>
              <w:marRight w:val="0"/>
              <w:marTop w:val="0"/>
              <w:marBottom w:val="0"/>
              <w:divBdr>
                <w:top w:val="none" w:sz="0" w:space="0" w:color="auto"/>
                <w:left w:val="none" w:sz="0" w:space="0" w:color="auto"/>
                <w:bottom w:val="none" w:sz="0" w:space="0" w:color="auto"/>
                <w:right w:val="none" w:sz="0" w:space="0" w:color="auto"/>
              </w:divBdr>
              <w:divsChild>
                <w:div w:id="459421806">
                  <w:marLeft w:val="600"/>
                  <w:marRight w:val="96"/>
                  <w:marTop w:val="0"/>
                  <w:marBottom w:val="0"/>
                  <w:divBdr>
                    <w:top w:val="none" w:sz="0" w:space="0" w:color="auto"/>
                    <w:left w:val="none" w:sz="0" w:space="0" w:color="auto"/>
                    <w:bottom w:val="none" w:sz="0" w:space="0" w:color="auto"/>
                    <w:right w:val="none" w:sz="0" w:space="0" w:color="auto"/>
                  </w:divBdr>
                </w:div>
              </w:divsChild>
            </w:div>
            <w:div w:id="2086565331">
              <w:marLeft w:val="0"/>
              <w:marRight w:val="0"/>
              <w:marTop w:val="0"/>
              <w:marBottom w:val="0"/>
              <w:divBdr>
                <w:top w:val="none" w:sz="0" w:space="0" w:color="auto"/>
                <w:left w:val="none" w:sz="0" w:space="0" w:color="auto"/>
                <w:bottom w:val="none" w:sz="0" w:space="0" w:color="auto"/>
                <w:right w:val="none" w:sz="0" w:space="0" w:color="auto"/>
              </w:divBdr>
              <w:divsChild>
                <w:div w:id="853229849">
                  <w:marLeft w:val="600"/>
                  <w:marRight w:val="96"/>
                  <w:marTop w:val="0"/>
                  <w:marBottom w:val="0"/>
                  <w:divBdr>
                    <w:top w:val="none" w:sz="0" w:space="0" w:color="auto"/>
                    <w:left w:val="none" w:sz="0" w:space="0" w:color="auto"/>
                    <w:bottom w:val="none" w:sz="0" w:space="0" w:color="auto"/>
                    <w:right w:val="none" w:sz="0" w:space="0" w:color="auto"/>
                  </w:divBdr>
                </w:div>
              </w:divsChild>
            </w:div>
            <w:div w:id="1023213734">
              <w:marLeft w:val="0"/>
              <w:marRight w:val="0"/>
              <w:marTop w:val="0"/>
              <w:marBottom w:val="0"/>
              <w:divBdr>
                <w:top w:val="none" w:sz="0" w:space="0" w:color="auto"/>
                <w:left w:val="none" w:sz="0" w:space="0" w:color="auto"/>
                <w:bottom w:val="none" w:sz="0" w:space="0" w:color="auto"/>
                <w:right w:val="none" w:sz="0" w:space="0" w:color="auto"/>
              </w:divBdr>
              <w:divsChild>
                <w:div w:id="1375155102">
                  <w:marLeft w:val="600"/>
                  <w:marRight w:val="96"/>
                  <w:marTop w:val="0"/>
                  <w:marBottom w:val="0"/>
                  <w:divBdr>
                    <w:top w:val="none" w:sz="0" w:space="0" w:color="auto"/>
                    <w:left w:val="none" w:sz="0" w:space="0" w:color="auto"/>
                    <w:bottom w:val="none" w:sz="0" w:space="0" w:color="auto"/>
                    <w:right w:val="none" w:sz="0" w:space="0" w:color="auto"/>
                  </w:divBdr>
                </w:div>
              </w:divsChild>
            </w:div>
            <w:div w:id="2033337117">
              <w:marLeft w:val="0"/>
              <w:marRight w:val="0"/>
              <w:marTop w:val="0"/>
              <w:marBottom w:val="0"/>
              <w:divBdr>
                <w:top w:val="none" w:sz="0" w:space="0" w:color="auto"/>
                <w:left w:val="none" w:sz="0" w:space="0" w:color="auto"/>
                <w:bottom w:val="none" w:sz="0" w:space="0" w:color="auto"/>
                <w:right w:val="none" w:sz="0" w:space="0" w:color="auto"/>
              </w:divBdr>
              <w:divsChild>
                <w:div w:id="1841850141">
                  <w:marLeft w:val="600"/>
                  <w:marRight w:val="96"/>
                  <w:marTop w:val="0"/>
                  <w:marBottom w:val="0"/>
                  <w:divBdr>
                    <w:top w:val="none" w:sz="0" w:space="0" w:color="auto"/>
                    <w:left w:val="none" w:sz="0" w:space="0" w:color="auto"/>
                    <w:bottom w:val="none" w:sz="0" w:space="0" w:color="auto"/>
                    <w:right w:val="none" w:sz="0" w:space="0" w:color="auto"/>
                  </w:divBdr>
                </w:div>
              </w:divsChild>
            </w:div>
            <w:div w:id="2044357196">
              <w:marLeft w:val="0"/>
              <w:marRight w:val="0"/>
              <w:marTop w:val="0"/>
              <w:marBottom w:val="0"/>
              <w:divBdr>
                <w:top w:val="none" w:sz="0" w:space="0" w:color="auto"/>
                <w:left w:val="none" w:sz="0" w:space="0" w:color="auto"/>
                <w:bottom w:val="none" w:sz="0" w:space="0" w:color="auto"/>
                <w:right w:val="none" w:sz="0" w:space="0" w:color="auto"/>
              </w:divBdr>
              <w:divsChild>
                <w:div w:id="1253125069">
                  <w:marLeft w:val="600"/>
                  <w:marRight w:val="96"/>
                  <w:marTop w:val="0"/>
                  <w:marBottom w:val="0"/>
                  <w:divBdr>
                    <w:top w:val="none" w:sz="0" w:space="0" w:color="auto"/>
                    <w:left w:val="none" w:sz="0" w:space="0" w:color="auto"/>
                    <w:bottom w:val="none" w:sz="0" w:space="0" w:color="auto"/>
                    <w:right w:val="none" w:sz="0" w:space="0" w:color="auto"/>
                  </w:divBdr>
                </w:div>
              </w:divsChild>
            </w:div>
            <w:div w:id="818812238">
              <w:marLeft w:val="0"/>
              <w:marRight w:val="0"/>
              <w:marTop w:val="0"/>
              <w:marBottom w:val="0"/>
              <w:divBdr>
                <w:top w:val="none" w:sz="0" w:space="0" w:color="auto"/>
                <w:left w:val="none" w:sz="0" w:space="0" w:color="auto"/>
                <w:bottom w:val="none" w:sz="0" w:space="0" w:color="auto"/>
                <w:right w:val="none" w:sz="0" w:space="0" w:color="auto"/>
              </w:divBdr>
              <w:divsChild>
                <w:div w:id="190462211">
                  <w:marLeft w:val="600"/>
                  <w:marRight w:val="96"/>
                  <w:marTop w:val="0"/>
                  <w:marBottom w:val="0"/>
                  <w:divBdr>
                    <w:top w:val="none" w:sz="0" w:space="0" w:color="auto"/>
                    <w:left w:val="none" w:sz="0" w:space="0" w:color="auto"/>
                    <w:bottom w:val="none" w:sz="0" w:space="0" w:color="auto"/>
                    <w:right w:val="none" w:sz="0" w:space="0" w:color="auto"/>
                  </w:divBdr>
                </w:div>
              </w:divsChild>
            </w:div>
            <w:div w:id="304042401">
              <w:marLeft w:val="0"/>
              <w:marRight w:val="0"/>
              <w:marTop w:val="0"/>
              <w:marBottom w:val="0"/>
              <w:divBdr>
                <w:top w:val="none" w:sz="0" w:space="0" w:color="auto"/>
                <w:left w:val="none" w:sz="0" w:space="0" w:color="auto"/>
                <w:bottom w:val="none" w:sz="0" w:space="0" w:color="auto"/>
                <w:right w:val="none" w:sz="0" w:space="0" w:color="auto"/>
              </w:divBdr>
              <w:divsChild>
                <w:div w:id="1645548733">
                  <w:marLeft w:val="600"/>
                  <w:marRight w:val="96"/>
                  <w:marTop w:val="0"/>
                  <w:marBottom w:val="0"/>
                  <w:divBdr>
                    <w:top w:val="none" w:sz="0" w:space="0" w:color="auto"/>
                    <w:left w:val="none" w:sz="0" w:space="0" w:color="auto"/>
                    <w:bottom w:val="none" w:sz="0" w:space="0" w:color="auto"/>
                    <w:right w:val="none" w:sz="0" w:space="0" w:color="auto"/>
                  </w:divBdr>
                </w:div>
              </w:divsChild>
            </w:div>
            <w:div w:id="689256170">
              <w:marLeft w:val="0"/>
              <w:marRight w:val="0"/>
              <w:marTop w:val="0"/>
              <w:marBottom w:val="0"/>
              <w:divBdr>
                <w:top w:val="none" w:sz="0" w:space="0" w:color="auto"/>
                <w:left w:val="none" w:sz="0" w:space="0" w:color="auto"/>
                <w:bottom w:val="none" w:sz="0" w:space="0" w:color="auto"/>
                <w:right w:val="none" w:sz="0" w:space="0" w:color="auto"/>
              </w:divBdr>
              <w:divsChild>
                <w:div w:id="781653361">
                  <w:marLeft w:val="600"/>
                  <w:marRight w:val="96"/>
                  <w:marTop w:val="0"/>
                  <w:marBottom w:val="0"/>
                  <w:divBdr>
                    <w:top w:val="none" w:sz="0" w:space="0" w:color="auto"/>
                    <w:left w:val="none" w:sz="0" w:space="0" w:color="auto"/>
                    <w:bottom w:val="none" w:sz="0" w:space="0" w:color="auto"/>
                    <w:right w:val="none" w:sz="0" w:space="0" w:color="auto"/>
                  </w:divBdr>
                </w:div>
              </w:divsChild>
            </w:div>
            <w:div w:id="1008487359">
              <w:marLeft w:val="0"/>
              <w:marRight w:val="0"/>
              <w:marTop w:val="0"/>
              <w:marBottom w:val="0"/>
              <w:divBdr>
                <w:top w:val="none" w:sz="0" w:space="0" w:color="auto"/>
                <w:left w:val="none" w:sz="0" w:space="0" w:color="auto"/>
                <w:bottom w:val="none" w:sz="0" w:space="0" w:color="auto"/>
                <w:right w:val="none" w:sz="0" w:space="0" w:color="auto"/>
              </w:divBdr>
              <w:divsChild>
                <w:div w:id="1517235979">
                  <w:marLeft w:val="600"/>
                  <w:marRight w:val="96"/>
                  <w:marTop w:val="0"/>
                  <w:marBottom w:val="0"/>
                  <w:divBdr>
                    <w:top w:val="none" w:sz="0" w:space="0" w:color="auto"/>
                    <w:left w:val="none" w:sz="0" w:space="0" w:color="auto"/>
                    <w:bottom w:val="none" w:sz="0" w:space="0" w:color="auto"/>
                    <w:right w:val="none" w:sz="0" w:space="0" w:color="auto"/>
                  </w:divBdr>
                </w:div>
              </w:divsChild>
            </w:div>
            <w:div w:id="2018918593">
              <w:marLeft w:val="0"/>
              <w:marRight w:val="0"/>
              <w:marTop w:val="0"/>
              <w:marBottom w:val="0"/>
              <w:divBdr>
                <w:top w:val="none" w:sz="0" w:space="0" w:color="auto"/>
                <w:left w:val="none" w:sz="0" w:space="0" w:color="auto"/>
                <w:bottom w:val="none" w:sz="0" w:space="0" w:color="auto"/>
                <w:right w:val="none" w:sz="0" w:space="0" w:color="auto"/>
              </w:divBdr>
              <w:divsChild>
                <w:div w:id="2030325562">
                  <w:marLeft w:val="600"/>
                  <w:marRight w:val="96"/>
                  <w:marTop w:val="0"/>
                  <w:marBottom w:val="0"/>
                  <w:divBdr>
                    <w:top w:val="none" w:sz="0" w:space="0" w:color="auto"/>
                    <w:left w:val="none" w:sz="0" w:space="0" w:color="auto"/>
                    <w:bottom w:val="none" w:sz="0" w:space="0" w:color="auto"/>
                    <w:right w:val="none" w:sz="0" w:space="0" w:color="auto"/>
                  </w:divBdr>
                </w:div>
              </w:divsChild>
            </w:div>
            <w:div w:id="190842070">
              <w:marLeft w:val="0"/>
              <w:marRight w:val="0"/>
              <w:marTop w:val="0"/>
              <w:marBottom w:val="0"/>
              <w:divBdr>
                <w:top w:val="none" w:sz="0" w:space="0" w:color="auto"/>
                <w:left w:val="none" w:sz="0" w:space="0" w:color="auto"/>
                <w:bottom w:val="none" w:sz="0" w:space="0" w:color="auto"/>
                <w:right w:val="none" w:sz="0" w:space="0" w:color="auto"/>
              </w:divBdr>
              <w:divsChild>
                <w:div w:id="1037123529">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05257959">
      <w:bodyDiv w:val="1"/>
      <w:marLeft w:val="0"/>
      <w:marRight w:val="0"/>
      <w:marTop w:val="0"/>
      <w:marBottom w:val="0"/>
      <w:divBdr>
        <w:top w:val="none" w:sz="0" w:space="0" w:color="auto"/>
        <w:left w:val="none" w:sz="0" w:space="0" w:color="auto"/>
        <w:bottom w:val="none" w:sz="0" w:space="0" w:color="auto"/>
        <w:right w:val="none" w:sz="0" w:space="0" w:color="auto"/>
      </w:divBdr>
    </w:div>
    <w:div w:id="711223527">
      <w:bodyDiv w:val="1"/>
      <w:marLeft w:val="0"/>
      <w:marRight w:val="0"/>
      <w:marTop w:val="0"/>
      <w:marBottom w:val="0"/>
      <w:divBdr>
        <w:top w:val="none" w:sz="0" w:space="0" w:color="auto"/>
        <w:left w:val="none" w:sz="0" w:space="0" w:color="auto"/>
        <w:bottom w:val="none" w:sz="0" w:space="0" w:color="auto"/>
        <w:right w:val="none" w:sz="0" w:space="0" w:color="auto"/>
      </w:divBdr>
    </w:div>
    <w:div w:id="722367826">
      <w:bodyDiv w:val="1"/>
      <w:marLeft w:val="0"/>
      <w:marRight w:val="0"/>
      <w:marTop w:val="0"/>
      <w:marBottom w:val="0"/>
      <w:divBdr>
        <w:top w:val="none" w:sz="0" w:space="0" w:color="auto"/>
        <w:left w:val="none" w:sz="0" w:space="0" w:color="auto"/>
        <w:bottom w:val="none" w:sz="0" w:space="0" w:color="auto"/>
        <w:right w:val="none" w:sz="0" w:space="0" w:color="auto"/>
      </w:divBdr>
    </w:div>
    <w:div w:id="814955802">
      <w:bodyDiv w:val="1"/>
      <w:marLeft w:val="0"/>
      <w:marRight w:val="0"/>
      <w:marTop w:val="0"/>
      <w:marBottom w:val="0"/>
      <w:divBdr>
        <w:top w:val="none" w:sz="0" w:space="0" w:color="auto"/>
        <w:left w:val="none" w:sz="0" w:space="0" w:color="auto"/>
        <w:bottom w:val="none" w:sz="0" w:space="0" w:color="auto"/>
        <w:right w:val="none" w:sz="0" w:space="0" w:color="auto"/>
      </w:divBdr>
      <w:divsChild>
        <w:div w:id="1901012759">
          <w:marLeft w:val="0"/>
          <w:marRight w:val="0"/>
          <w:marTop w:val="0"/>
          <w:marBottom w:val="0"/>
          <w:divBdr>
            <w:top w:val="none" w:sz="0" w:space="0" w:color="auto"/>
            <w:left w:val="none" w:sz="0" w:space="0" w:color="auto"/>
            <w:bottom w:val="none" w:sz="0" w:space="0" w:color="auto"/>
            <w:right w:val="none" w:sz="0" w:space="0" w:color="auto"/>
          </w:divBdr>
          <w:divsChild>
            <w:div w:id="1002708210">
              <w:marLeft w:val="0"/>
              <w:marRight w:val="0"/>
              <w:marTop w:val="0"/>
              <w:marBottom w:val="0"/>
              <w:divBdr>
                <w:top w:val="none" w:sz="0" w:space="0" w:color="auto"/>
                <w:left w:val="none" w:sz="0" w:space="0" w:color="auto"/>
                <w:bottom w:val="none" w:sz="0" w:space="0" w:color="auto"/>
                <w:right w:val="none" w:sz="0" w:space="0" w:color="auto"/>
              </w:divBdr>
              <w:divsChild>
                <w:div w:id="473565249">
                  <w:marLeft w:val="600"/>
                  <w:marRight w:val="96"/>
                  <w:marTop w:val="0"/>
                  <w:marBottom w:val="0"/>
                  <w:divBdr>
                    <w:top w:val="none" w:sz="0" w:space="0" w:color="auto"/>
                    <w:left w:val="none" w:sz="0" w:space="0" w:color="auto"/>
                    <w:bottom w:val="none" w:sz="0" w:space="0" w:color="auto"/>
                    <w:right w:val="none" w:sz="0" w:space="0" w:color="auto"/>
                  </w:divBdr>
                </w:div>
              </w:divsChild>
            </w:div>
            <w:div w:id="1812988349">
              <w:marLeft w:val="0"/>
              <w:marRight w:val="0"/>
              <w:marTop w:val="0"/>
              <w:marBottom w:val="0"/>
              <w:divBdr>
                <w:top w:val="none" w:sz="0" w:space="0" w:color="auto"/>
                <w:left w:val="none" w:sz="0" w:space="0" w:color="auto"/>
                <w:bottom w:val="none" w:sz="0" w:space="0" w:color="auto"/>
                <w:right w:val="none" w:sz="0" w:space="0" w:color="auto"/>
              </w:divBdr>
              <w:divsChild>
                <w:div w:id="2128891011">
                  <w:marLeft w:val="600"/>
                  <w:marRight w:val="96"/>
                  <w:marTop w:val="0"/>
                  <w:marBottom w:val="0"/>
                  <w:divBdr>
                    <w:top w:val="none" w:sz="0" w:space="0" w:color="auto"/>
                    <w:left w:val="none" w:sz="0" w:space="0" w:color="auto"/>
                    <w:bottom w:val="none" w:sz="0" w:space="0" w:color="auto"/>
                    <w:right w:val="none" w:sz="0" w:space="0" w:color="auto"/>
                  </w:divBdr>
                </w:div>
              </w:divsChild>
            </w:div>
            <w:div w:id="1509521012">
              <w:marLeft w:val="0"/>
              <w:marRight w:val="0"/>
              <w:marTop w:val="0"/>
              <w:marBottom w:val="0"/>
              <w:divBdr>
                <w:top w:val="none" w:sz="0" w:space="0" w:color="auto"/>
                <w:left w:val="none" w:sz="0" w:space="0" w:color="auto"/>
                <w:bottom w:val="none" w:sz="0" w:space="0" w:color="auto"/>
                <w:right w:val="none" w:sz="0" w:space="0" w:color="auto"/>
              </w:divBdr>
              <w:divsChild>
                <w:div w:id="845022411">
                  <w:marLeft w:val="600"/>
                  <w:marRight w:val="96"/>
                  <w:marTop w:val="0"/>
                  <w:marBottom w:val="0"/>
                  <w:divBdr>
                    <w:top w:val="none" w:sz="0" w:space="0" w:color="auto"/>
                    <w:left w:val="none" w:sz="0" w:space="0" w:color="auto"/>
                    <w:bottom w:val="none" w:sz="0" w:space="0" w:color="auto"/>
                    <w:right w:val="none" w:sz="0" w:space="0" w:color="auto"/>
                  </w:divBdr>
                </w:div>
              </w:divsChild>
            </w:div>
            <w:div w:id="1251233308">
              <w:marLeft w:val="0"/>
              <w:marRight w:val="0"/>
              <w:marTop w:val="0"/>
              <w:marBottom w:val="0"/>
              <w:divBdr>
                <w:top w:val="none" w:sz="0" w:space="0" w:color="auto"/>
                <w:left w:val="none" w:sz="0" w:space="0" w:color="auto"/>
                <w:bottom w:val="none" w:sz="0" w:space="0" w:color="auto"/>
                <w:right w:val="none" w:sz="0" w:space="0" w:color="auto"/>
              </w:divBdr>
              <w:divsChild>
                <w:div w:id="1593927859">
                  <w:marLeft w:val="600"/>
                  <w:marRight w:val="96"/>
                  <w:marTop w:val="0"/>
                  <w:marBottom w:val="0"/>
                  <w:divBdr>
                    <w:top w:val="none" w:sz="0" w:space="0" w:color="auto"/>
                    <w:left w:val="none" w:sz="0" w:space="0" w:color="auto"/>
                    <w:bottom w:val="none" w:sz="0" w:space="0" w:color="auto"/>
                    <w:right w:val="none" w:sz="0" w:space="0" w:color="auto"/>
                  </w:divBdr>
                </w:div>
              </w:divsChild>
            </w:div>
            <w:div w:id="1464689768">
              <w:marLeft w:val="0"/>
              <w:marRight w:val="0"/>
              <w:marTop w:val="0"/>
              <w:marBottom w:val="0"/>
              <w:divBdr>
                <w:top w:val="none" w:sz="0" w:space="0" w:color="auto"/>
                <w:left w:val="none" w:sz="0" w:space="0" w:color="auto"/>
                <w:bottom w:val="none" w:sz="0" w:space="0" w:color="auto"/>
                <w:right w:val="none" w:sz="0" w:space="0" w:color="auto"/>
              </w:divBdr>
              <w:divsChild>
                <w:div w:id="350646052">
                  <w:marLeft w:val="600"/>
                  <w:marRight w:val="96"/>
                  <w:marTop w:val="0"/>
                  <w:marBottom w:val="0"/>
                  <w:divBdr>
                    <w:top w:val="none" w:sz="0" w:space="0" w:color="auto"/>
                    <w:left w:val="none" w:sz="0" w:space="0" w:color="auto"/>
                    <w:bottom w:val="none" w:sz="0" w:space="0" w:color="auto"/>
                    <w:right w:val="none" w:sz="0" w:space="0" w:color="auto"/>
                  </w:divBdr>
                </w:div>
              </w:divsChild>
            </w:div>
            <w:div w:id="1154757757">
              <w:marLeft w:val="0"/>
              <w:marRight w:val="0"/>
              <w:marTop w:val="0"/>
              <w:marBottom w:val="0"/>
              <w:divBdr>
                <w:top w:val="none" w:sz="0" w:space="0" w:color="auto"/>
                <w:left w:val="none" w:sz="0" w:space="0" w:color="auto"/>
                <w:bottom w:val="none" w:sz="0" w:space="0" w:color="auto"/>
                <w:right w:val="none" w:sz="0" w:space="0" w:color="auto"/>
              </w:divBdr>
              <w:divsChild>
                <w:div w:id="556354810">
                  <w:marLeft w:val="600"/>
                  <w:marRight w:val="96"/>
                  <w:marTop w:val="0"/>
                  <w:marBottom w:val="0"/>
                  <w:divBdr>
                    <w:top w:val="none" w:sz="0" w:space="0" w:color="auto"/>
                    <w:left w:val="none" w:sz="0" w:space="0" w:color="auto"/>
                    <w:bottom w:val="none" w:sz="0" w:space="0" w:color="auto"/>
                    <w:right w:val="none" w:sz="0" w:space="0" w:color="auto"/>
                  </w:divBdr>
                </w:div>
              </w:divsChild>
            </w:div>
            <w:div w:id="566648316">
              <w:marLeft w:val="0"/>
              <w:marRight w:val="0"/>
              <w:marTop w:val="0"/>
              <w:marBottom w:val="0"/>
              <w:divBdr>
                <w:top w:val="none" w:sz="0" w:space="0" w:color="auto"/>
                <w:left w:val="none" w:sz="0" w:space="0" w:color="auto"/>
                <w:bottom w:val="none" w:sz="0" w:space="0" w:color="auto"/>
                <w:right w:val="none" w:sz="0" w:space="0" w:color="auto"/>
              </w:divBdr>
              <w:divsChild>
                <w:div w:id="887298721">
                  <w:marLeft w:val="600"/>
                  <w:marRight w:val="96"/>
                  <w:marTop w:val="0"/>
                  <w:marBottom w:val="0"/>
                  <w:divBdr>
                    <w:top w:val="none" w:sz="0" w:space="0" w:color="auto"/>
                    <w:left w:val="none" w:sz="0" w:space="0" w:color="auto"/>
                    <w:bottom w:val="none" w:sz="0" w:space="0" w:color="auto"/>
                    <w:right w:val="none" w:sz="0" w:space="0" w:color="auto"/>
                  </w:divBdr>
                </w:div>
              </w:divsChild>
            </w:div>
            <w:div w:id="2004041456">
              <w:marLeft w:val="0"/>
              <w:marRight w:val="0"/>
              <w:marTop w:val="0"/>
              <w:marBottom w:val="0"/>
              <w:divBdr>
                <w:top w:val="none" w:sz="0" w:space="0" w:color="auto"/>
                <w:left w:val="none" w:sz="0" w:space="0" w:color="auto"/>
                <w:bottom w:val="none" w:sz="0" w:space="0" w:color="auto"/>
                <w:right w:val="none" w:sz="0" w:space="0" w:color="auto"/>
              </w:divBdr>
              <w:divsChild>
                <w:div w:id="674498123">
                  <w:marLeft w:val="600"/>
                  <w:marRight w:val="96"/>
                  <w:marTop w:val="0"/>
                  <w:marBottom w:val="0"/>
                  <w:divBdr>
                    <w:top w:val="none" w:sz="0" w:space="0" w:color="auto"/>
                    <w:left w:val="none" w:sz="0" w:space="0" w:color="auto"/>
                    <w:bottom w:val="none" w:sz="0" w:space="0" w:color="auto"/>
                    <w:right w:val="none" w:sz="0" w:space="0" w:color="auto"/>
                  </w:divBdr>
                </w:div>
              </w:divsChild>
            </w:div>
            <w:div w:id="694770298">
              <w:marLeft w:val="0"/>
              <w:marRight w:val="0"/>
              <w:marTop w:val="0"/>
              <w:marBottom w:val="0"/>
              <w:divBdr>
                <w:top w:val="none" w:sz="0" w:space="0" w:color="auto"/>
                <w:left w:val="none" w:sz="0" w:space="0" w:color="auto"/>
                <w:bottom w:val="none" w:sz="0" w:space="0" w:color="auto"/>
                <w:right w:val="none" w:sz="0" w:space="0" w:color="auto"/>
              </w:divBdr>
              <w:divsChild>
                <w:div w:id="706873632">
                  <w:marLeft w:val="600"/>
                  <w:marRight w:val="96"/>
                  <w:marTop w:val="0"/>
                  <w:marBottom w:val="0"/>
                  <w:divBdr>
                    <w:top w:val="none" w:sz="0" w:space="0" w:color="auto"/>
                    <w:left w:val="none" w:sz="0" w:space="0" w:color="auto"/>
                    <w:bottom w:val="none" w:sz="0" w:space="0" w:color="auto"/>
                    <w:right w:val="none" w:sz="0" w:space="0" w:color="auto"/>
                  </w:divBdr>
                </w:div>
              </w:divsChild>
            </w:div>
            <w:div w:id="1461000751">
              <w:marLeft w:val="0"/>
              <w:marRight w:val="0"/>
              <w:marTop w:val="0"/>
              <w:marBottom w:val="0"/>
              <w:divBdr>
                <w:top w:val="none" w:sz="0" w:space="0" w:color="auto"/>
                <w:left w:val="none" w:sz="0" w:space="0" w:color="auto"/>
                <w:bottom w:val="none" w:sz="0" w:space="0" w:color="auto"/>
                <w:right w:val="none" w:sz="0" w:space="0" w:color="auto"/>
              </w:divBdr>
              <w:divsChild>
                <w:div w:id="408581050">
                  <w:marLeft w:val="600"/>
                  <w:marRight w:val="96"/>
                  <w:marTop w:val="0"/>
                  <w:marBottom w:val="0"/>
                  <w:divBdr>
                    <w:top w:val="none" w:sz="0" w:space="0" w:color="auto"/>
                    <w:left w:val="none" w:sz="0" w:space="0" w:color="auto"/>
                    <w:bottom w:val="none" w:sz="0" w:space="0" w:color="auto"/>
                    <w:right w:val="none" w:sz="0" w:space="0" w:color="auto"/>
                  </w:divBdr>
                </w:div>
              </w:divsChild>
            </w:div>
            <w:div w:id="150604036">
              <w:marLeft w:val="0"/>
              <w:marRight w:val="0"/>
              <w:marTop w:val="0"/>
              <w:marBottom w:val="0"/>
              <w:divBdr>
                <w:top w:val="none" w:sz="0" w:space="0" w:color="auto"/>
                <w:left w:val="none" w:sz="0" w:space="0" w:color="auto"/>
                <w:bottom w:val="none" w:sz="0" w:space="0" w:color="auto"/>
                <w:right w:val="none" w:sz="0" w:space="0" w:color="auto"/>
              </w:divBdr>
              <w:divsChild>
                <w:div w:id="39716274">
                  <w:marLeft w:val="600"/>
                  <w:marRight w:val="96"/>
                  <w:marTop w:val="0"/>
                  <w:marBottom w:val="0"/>
                  <w:divBdr>
                    <w:top w:val="none" w:sz="0" w:space="0" w:color="auto"/>
                    <w:left w:val="none" w:sz="0" w:space="0" w:color="auto"/>
                    <w:bottom w:val="none" w:sz="0" w:space="0" w:color="auto"/>
                    <w:right w:val="none" w:sz="0" w:space="0" w:color="auto"/>
                  </w:divBdr>
                </w:div>
              </w:divsChild>
            </w:div>
            <w:div w:id="320744454">
              <w:marLeft w:val="0"/>
              <w:marRight w:val="0"/>
              <w:marTop w:val="0"/>
              <w:marBottom w:val="0"/>
              <w:divBdr>
                <w:top w:val="none" w:sz="0" w:space="0" w:color="auto"/>
                <w:left w:val="none" w:sz="0" w:space="0" w:color="auto"/>
                <w:bottom w:val="none" w:sz="0" w:space="0" w:color="auto"/>
                <w:right w:val="none" w:sz="0" w:space="0" w:color="auto"/>
              </w:divBdr>
              <w:divsChild>
                <w:div w:id="1511750078">
                  <w:marLeft w:val="600"/>
                  <w:marRight w:val="96"/>
                  <w:marTop w:val="0"/>
                  <w:marBottom w:val="0"/>
                  <w:divBdr>
                    <w:top w:val="none" w:sz="0" w:space="0" w:color="auto"/>
                    <w:left w:val="none" w:sz="0" w:space="0" w:color="auto"/>
                    <w:bottom w:val="none" w:sz="0" w:space="0" w:color="auto"/>
                    <w:right w:val="none" w:sz="0" w:space="0" w:color="auto"/>
                  </w:divBdr>
                </w:div>
              </w:divsChild>
            </w:div>
            <w:div w:id="293608760">
              <w:marLeft w:val="0"/>
              <w:marRight w:val="0"/>
              <w:marTop w:val="0"/>
              <w:marBottom w:val="0"/>
              <w:divBdr>
                <w:top w:val="none" w:sz="0" w:space="0" w:color="auto"/>
                <w:left w:val="none" w:sz="0" w:space="0" w:color="auto"/>
                <w:bottom w:val="none" w:sz="0" w:space="0" w:color="auto"/>
                <w:right w:val="none" w:sz="0" w:space="0" w:color="auto"/>
              </w:divBdr>
              <w:divsChild>
                <w:div w:id="2111267804">
                  <w:marLeft w:val="600"/>
                  <w:marRight w:val="96"/>
                  <w:marTop w:val="0"/>
                  <w:marBottom w:val="0"/>
                  <w:divBdr>
                    <w:top w:val="none" w:sz="0" w:space="0" w:color="auto"/>
                    <w:left w:val="none" w:sz="0" w:space="0" w:color="auto"/>
                    <w:bottom w:val="none" w:sz="0" w:space="0" w:color="auto"/>
                    <w:right w:val="none" w:sz="0" w:space="0" w:color="auto"/>
                  </w:divBdr>
                </w:div>
              </w:divsChild>
            </w:div>
            <w:div w:id="1381783757">
              <w:marLeft w:val="0"/>
              <w:marRight w:val="0"/>
              <w:marTop w:val="0"/>
              <w:marBottom w:val="0"/>
              <w:divBdr>
                <w:top w:val="none" w:sz="0" w:space="0" w:color="auto"/>
                <w:left w:val="none" w:sz="0" w:space="0" w:color="auto"/>
                <w:bottom w:val="none" w:sz="0" w:space="0" w:color="auto"/>
                <w:right w:val="none" w:sz="0" w:space="0" w:color="auto"/>
              </w:divBdr>
              <w:divsChild>
                <w:div w:id="224608870">
                  <w:marLeft w:val="600"/>
                  <w:marRight w:val="96"/>
                  <w:marTop w:val="0"/>
                  <w:marBottom w:val="0"/>
                  <w:divBdr>
                    <w:top w:val="none" w:sz="0" w:space="0" w:color="auto"/>
                    <w:left w:val="none" w:sz="0" w:space="0" w:color="auto"/>
                    <w:bottom w:val="none" w:sz="0" w:space="0" w:color="auto"/>
                    <w:right w:val="none" w:sz="0" w:space="0" w:color="auto"/>
                  </w:divBdr>
                </w:div>
              </w:divsChild>
            </w:div>
            <w:div w:id="1767843312">
              <w:marLeft w:val="0"/>
              <w:marRight w:val="0"/>
              <w:marTop w:val="0"/>
              <w:marBottom w:val="0"/>
              <w:divBdr>
                <w:top w:val="none" w:sz="0" w:space="0" w:color="auto"/>
                <w:left w:val="none" w:sz="0" w:space="0" w:color="auto"/>
                <w:bottom w:val="none" w:sz="0" w:space="0" w:color="auto"/>
                <w:right w:val="none" w:sz="0" w:space="0" w:color="auto"/>
              </w:divBdr>
              <w:divsChild>
                <w:div w:id="1605767675">
                  <w:marLeft w:val="600"/>
                  <w:marRight w:val="96"/>
                  <w:marTop w:val="0"/>
                  <w:marBottom w:val="0"/>
                  <w:divBdr>
                    <w:top w:val="none" w:sz="0" w:space="0" w:color="auto"/>
                    <w:left w:val="none" w:sz="0" w:space="0" w:color="auto"/>
                    <w:bottom w:val="none" w:sz="0" w:space="0" w:color="auto"/>
                    <w:right w:val="none" w:sz="0" w:space="0" w:color="auto"/>
                  </w:divBdr>
                </w:div>
              </w:divsChild>
            </w:div>
            <w:div w:id="1024404644">
              <w:marLeft w:val="0"/>
              <w:marRight w:val="0"/>
              <w:marTop w:val="0"/>
              <w:marBottom w:val="0"/>
              <w:divBdr>
                <w:top w:val="none" w:sz="0" w:space="0" w:color="auto"/>
                <w:left w:val="none" w:sz="0" w:space="0" w:color="auto"/>
                <w:bottom w:val="none" w:sz="0" w:space="0" w:color="auto"/>
                <w:right w:val="none" w:sz="0" w:space="0" w:color="auto"/>
              </w:divBdr>
              <w:divsChild>
                <w:div w:id="165246482">
                  <w:marLeft w:val="600"/>
                  <w:marRight w:val="96"/>
                  <w:marTop w:val="0"/>
                  <w:marBottom w:val="0"/>
                  <w:divBdr>
                    <w:top w:val="none" w:sz="0" w:space="0" w:color="auto"/>
                    <w:left w:val="none" w:sz="0" w:space="0" w:color="auto"/>
                    <w:bottom w:val="none" w:sz="0" w:space="0" w:color="auto"/>
                    <w:right w:val="none" w:sz="0" w:space="0" w:color="auto"/>
                  </w:divBdr>
                </w:div>
              </w:divsChild>
            </w:div>
            <w:div w:id="751774858">
              <w:marLeft w:val="0"/>
              <w:marRight w:val="0"/>
              <w:marTop w:val="0"/>
              <w:marBottom w:val="0"/>
              <w:divBdr>
                <w:top w:val="none" w:sz="0" w:space="0" w:color="auto"/>
                <w:left w:val="none" w:sz="0" w:space="0" w:color="auto"/>
                <w:bottom w:val="none" w:sz="0" w:space="0" w:color="auto"/>
                <w:right w:val="none" w:sz="0" w:space="0" w:color="auto"/>
              </w:divBdr>
              <w:divsChild>
                <w:div w:id="625817935">
                  <w:marLeft w:val="600"/>
                  <w:marRight w:val="96"/>
                  <w:marTop w:val="0"/>
                  <w:marBottom w:val="0"/>
                  <w:divBdr>
                    <w:top w:val="none" w:sz="0" w:space="0" w:color="auto"/>
                    <w:left w:val="none" w:sz="0" w:space="0" w:color="auto"/>
                    <w:bottom w:val="none" w:sz="0" w:space="0" w:color="auto"/>
                    <w:right w:val="none" w:sz="0" w:space="0" w:color="auto"/>
                  </w:divBdr>
                </w:div>
              </w:divsChild>
            </w:div>
            <w:div w:id="683172828">
              <w:marLeft w:val="0"/>
              <w:marRight w:val="0"/>
              <w:marTop w:val="0"/>
              <w:marBottom w:val="0"/>
              <w:divBdr>
                <w:top w:val="none" w:sz="0" w:space="0" w:color="auto"/>
                <w:left w:val="none" w:sz="0" w:space="0" w:color="auto"/>
                <w:bottom w:val="none" w:sz="0" w:space="0" w:color="auto"/>
                <w:right w:val="none" w:sz="0" w:space="0" w:color="auto"/>
              </w:divBdr>
              <w:divsChild>
                <w:div w:id="830099696">
                  <w:marLeft w:val="600"/>
                  <w:marRight w:val="96"/>
                  <w:marTop w:val="0"/>
                  <w:marBottom w:val="0"/>
                  <w:divBdr>
                    <w:top w:val="none" w:sz="0" w:space="0" w:color="auto"/>
                    <w:left w:val="none" w:sz="0" w:space="0" w:color="auto"/>
                    <w:bottom w:val="none" w:sz="0" w:space="0" w:color="auto"/>
                    <w:right w:val="none" w:sz="0" w:space="0" w:color="auto"/>
                  </w:divBdr>
                </w:div>
              </w:divsChild>
            </w:div>
            <w:div w:id="311494582">
              <w:marLeft w:val="0"/>
              <w:marRight w:val="0"/>
              <w:marTop w:val="0"/>
              <w:marBottom w:val="0"/>
              <w:divBdr>
                <w:top w:val="none" w:sz="0" w:space="0" w:color="auto"/>
                <w:left w:val="none" w:sz="0" w:space="0" w:color="auto"/>
                <w:bottom w:val="none" w:sz="0" w:space="0" w:color="auto"/>
                <w:right w:val="none" w:sz="0" w:space="0" w:color="auto"/>
              </w:divBdr>
              <w:divsChild>
                <w:div w:id="324091552">
                  <w:marLeft w:val="600"/>
                  <w:marRight w:val="96"/>
                  <w:marTop w:val="0"/>
                  <w:marBottom w:val="0"/>
                  <w:divBdr>
                    <w:top w:val="none" w:sz="0" w:space="0" w:color="auto"/>
                    <w:left w:val="none" w:sz="0" w:space="0" w:color="auto"/>
                    <w:bottom w:val="none" w:sz="0" w:space="0" w:color="auto"/>
                    <w:right w:val="none" w:sz="0" w:space="0" w:color="auto"/>
                  </w:divBdr>
                </w:div>
              </w:divsChild>
            </w:div>
            <w:div w:id="1610355264">
              <w:marLeft w:val="0"/>
              <w:marRight w:val="0"/>
              <w:marTop w:val="0"/>
              <w:marBottom w:val="0"/>
              <w:divBdr>
                <w:top w:val="none" w:sz="0" w:space="0" w:color="auto"/>
                <w:left w:val="none" w:sz="0" w:space="0" w:color="auto"/>
                <w:bottom w:val="none" w:sz="0" w:space="0" w:color="auto"/>
                <w:right w:val="none" w:sz="0" w:space="0" w:color="auto"/>
              </w:divBdr>
              <w:divsChild>
                <w:div w:id="1513952006">
                  <w:marLeft w:val="600"/>
                  <w:marRight w:val="96"/>
                  <w:marTop w:val="0"/>
                  <w:marBottom w:val="0"/>
                  <w:divBdr>
                    <w:top w:val="none" w:sz="0" w:space="0" w:color="auto"/>
                    <w:left w:val="none" w:sz="0" w:space="0" w:color="auto"/>
                    <w:bottom w:val="none" w:sz="0" w:space="0" w:color="auto"/>
                    <w:right w:val="none" w:sz="0" w:space="0" w:color="auto"/>
                  </w:divBdr>
                </w:div>
              </w:divsChild>
            </w:div>
            <w:div w:id="1504006683">
              <w:marLeft w:val="0"/>
              <w:marRight w:val="0"/>
              <w:marTop w:val="0"/>
              <w:marBottom w:val="0"/>
              <w:divBdr>
                <w:top w:val="none" w:sz="0" w:space="0" w:color="auto"/>
                <w:left w:val="none" w:sz="0" w:space="0" w:color="auto"/>
                <w:bottom w:val="none" w:sz="0" w:space="0" w:color="auto"/>
                <w:right w:val="none" w:sz="0" w:space="0" w:color="auto"/>
              </w:divBdr>
              <w:divsChild>
                <w:div w:id="1092093321">
                  <w:marLeft w:val="600"/>
                  <w:marRight w:val="96"/>
                  <w:marTop w:val="0"/>
                  <w:marBottom w:val="0"/>
                  <w:divBdr>
                    <w:top w:val="none" w:sz="0" w:space="0" w:color="auto"/>
                    <w:left w:val="none" w:sz="0" w:space="0" w:color="auto"/>
                    <w:bottom w:val="none" w:sz="0" w:space="0" w:color="auto"/>
                    <w:right w:val="none" w:sz="0" w:space="0" w:color="auto"/>
                  </w:divBdr>
                </w:div>
              </w:divsChild>
            </w:div>
            <w:div w:id="2130583609">
              <w:marLeft w:val="0"/>
              <w:marRight w:val="0"/>
              <w:marTop w:val="0"/>
              <w:marBottom w:val="0"/>
              <w:divBdr>
                <w:top w:val="none" w:sz="0" w:space="0" w:color="auto"/>
                <w:left w:val="none" w:sz="0" w:space="0" w:color="auto"/>
                <w:bottom w:val="none" w:sz="0" w:space="0" w:color="auto"/>
                <w:right w:val="none" w:sz="0" w:space="0" w:color="auto"/>
              </w:divBdr>
              <w:divsChild>
                <w:div w:id="2104300842">
                  <w:marLeft w:val="600"/>
                  <w:marRight w:val="96"/>
                  <w:marTop w:val="0"/>
                  <w:marBottom w:val="0"/>
                  <w:divBdr>
                    <w:top w:val="none" w:sz="0" w:space="0" w:color="auto"/>
                    <w:left w:val="none" w:sz="0" w:space="0" w:color="auto"/>
                    <w:bottom w:val="none" w:sz="0" w:space="0" w:color="auto"/>
                    <w:right w:val="none" w:sz="0" w:space="0" w:color="auto"/>
                  </w:divBdr>
                </w:div>
              </w:divsChild>
            </w:div>
            <w:div w:id="1183326620">
              <w:marLeft w:val="0"/>
              <w:marRight w:val="0"/>
              <w:marTop w:val="0"/>
              <w:marBottom w:val="0"/>
              <w:divBdr>
                <w:top w:val="none" w:sz="0" w:space="0" w:color="auto"/>
                <w:left w:val="none" w:sz="0" w:space="0" w:color="auto"/>
                <w:bottom w:val="none" w:sz="0" w:space="0" w:color="auto"/>
                <w:right w:val="none" w:sz="0" w:space="0" w:color="auto"/>
              </w:divBdr>
              <w:divsChild>
                <w:div w:id="1264873642">
                  <w:marLeft w:val="600"/>
                  <w:marRight w:val="96"/>
                  <w:marTop w:val="0"/>
                  <w:marBottom w:val="0"/>
                  <w:divBdr>
                    <w:top w:val="none" w:sz="0" w:space="0" w:color="auto"/>
                    <w:left w:val="none" w:sz="0" w:space="0" w:color="auto"/>
                    <w:bottom w:val="none" w:sz="0" w:space="0" w:color="auto"/>
                    <w:right w:val="none" w:sz="0" w:space="0" w:color="auto"/>
                  </w:divBdr>
                </w:div>
              </w:divsChild>
            </w:div>
            <w:div w:id="1452481648">
              <w:marLeft w:val="0"/>
              <w:marRight w:val="0"/>
              <w:marTop w:val="0"/>
              <w:marBottom w:val="0"/>
              <w:divBdr>
                <w:top w:val="none" w:sz="0" w:space="0" w:color="auto"/>
                <w:left w:val="none" w:sz="0" w:space="0" w:color="auto"/>
                <w:bottom w:val="none" w:sz="0" w:space="0" w:color="auto"/>
                <w:right w:val="none" w:sz="0" w:space="0" w:color="auto"/>
              </w:divBdr>
              <w:divsChild>
                <w:div w:id="18092185">
                  <w:marLeft w:val="600"/>
                  <w:marRight w:val="96"/>
                  <w:marTop w:val="0"/>
                  <w:marBottom w:val="0"/>
                  <w:divBdr>
                    <w:top w:val="none" w:sz="0" w:space="0" w:color="auto"/>
                    <w:left w:val="none" w:sz="0" w:space="0" w:color="auto"/>
                    <w:bottom w:val="none" w:sz="0" w:space="0" w:color="auto"/>
                    <w:right w:val="none" w:sz="0" w:space="0" w:color="auto"/>
                  </w:divBdr>
                </w:div>
              </w:divsChild>
            </w:div>
            <w:div w:id="90519190">
              <w:marLeft w:val="0"/>
              <w:marRight w:val="0"/>
              <w:marTop w:val="0"/>
              <w:marBottom w:val="0"/>
              <w:divBdr>
                <w:top w:val="none" w:sz="0" w:space="0" w:color="auto"/>
                <w:left w:val="none" w:sz="0" w:space="0" w:color="auto"/>
                <w:bottom w:val="none" w:sz="0" w:space="0" w:color="auto"/>
                <w:right w:val="none" w:sz="0" w:space="0" w:color="auto"/>
              </w:divBdr>
              <w:divsChild>
                <w:div w:id="60445425">
                  <w:marLeft w:val="600"/>
                  <w:marRight w:val="96"/>
                  <w:marTop w:val="0"/>
                  <w:marBottom w:val="0"/>
                  <w:divBdr>
                    <w:top w:val="none" w:sz="0" w:space="0" w:color="auto"/>
                    <w:left w:val="none" w:sz="0" w:space="0" w:color="auto"/>
                    <w:bottom w:val="none" w:sz="0" w:space="0" w:color="auto"/>
                    <w:right w:val="none" w:sz="0" w:space="0" w:color="auto"/>
                  </w:divBdr>
                </w:div>
              </w:divsChild>
            </w:div>
            <w:div w:id="697779833">
              <w:marLeft w:val="0"/>
              <w:marRight w:val="0"/>
              <w:marTop w:val="0"/>
              <w:marBottom w:val="0"/>
              <w:divBdr>
                <w:top w:val="none" w:sz="0" w:space="0" w:color="auto"/>
                <w:left w:val="none" w:sz="0" w:space="0" w:color="auto"/>
                <w:bottom w:val="none" w:sz="0" w:space="0" w:color="auto"/>
                <w:right w:val="none" w:sz="0" w:space="0" w:color="auto"/>
              </w:divBdr>
              <w:divsChild>
                <w:div w:id="773747858">
                  <w:marLeft w:val="600"/>
                  <w:marRight w:val="96"/>
                  <w:marTop w:val="0"/>
                  <w:marBottom w:val="0"/>
                  <w:divBdr>
                    <w:top w:val="none" w:sz="0" w:space="0" w:color="auto"/>
                    <w:left w:val="none" w:sz="0" w:space="0" w:color="auto"/>
                    <w:bottom w:val="none" w:sz="0" w:space="0" w:color="auto"/>
                    <w:right w:val="none" w:sz="0" w:space="0" w:color="auto"/>
                  </w:divBdr>
                </w:div>
              </w:divsChild>
            </w:div>
            <w:div w:id="475294576">
              <w:marLeft w:val="0"/>
              <w:marRight w:val="0"/>
              <w:marTop w:val="0"/>
              <w:marBottom w:val="0"/>
              <w:divBdr>
                <w:top w:val="none" w:sz="0" w:space="0" w:color="auto"/>
                <w:left w:val="none" w:sz="0" w:space="0" w:color="auto"/>
                <w:bottom w:val="none" w:sz="0" w:space="0" w:color="auto"/>
                <w:right w:val="none" w:sz="0" w:space="0" w:color="auto"/>
              </w:divBdr>
              <w:divsChild>
                <w:div w:id="675032555">
                  <w:marLeft w:val="600"/>
                  <w:marRight w:val="96"/>
                  <w:marTop w:val="0"/>
                  <w:marBottom w:val="0"/>
                  <w:divBdr>
                    <w:top w:val="none" w:sz="0" w:space="0" w:color="auto"/>
                    <w:left w:val="none" w:sz="0" w:space="0" w:color="auto"/>
                    <w:bottom w:val="none" w:sz="0" w:space="0" w:color="auto"/>
                    <w:right w:val="none" w:sz="0" w:space="0" w:color="auto"/>
                  </w:divBdr>
                </w:div>
              </w:divsChild>
            </w:div>
            <w:div w:id="1246264636">
              <w:marLeft w:val="0"/>
              <w:marRight w:val="0"/>
              <w:marTop w:val="0"/>
              <w:marBottom w:val="0"/>
              <w:divBdr>
                <w:top w:val="none" w:sz="0" w:space="0" w:color="auto"/>
                <w:left w:val="none" w:sz="0" w:space="0" w:color="auto"/>
                <w:bottom w:val="none" w:sz="0" w:space="0" w:color="auto"/>
                <w:right w:val="none" w:sz="0" w:space="0" w:color="auto"/>
              </w:divBdr>
              <w:divsChild>
                <w:div w:id="1190223066">
                  <w:marLeft w:val="600"/>
                  <w:marRight w:val="96"/>
                  <w:marTop w:val="0"/>
                  <w:marBottom w:val="0"/>
                  <w:divBdr>
                    <w:top w:val="none" w:sz="0" w:space="0" w:color="auto"/>
                    <w:left w:val="none" w:sz="0" w:space="0" w:color="auto"/>
                    <w:bottom w:val="none" w:sz="0" w:space="0" w:color="auto"/>
                    <w:right w:val="none" w:sz="0" w:space="0" w:color="auto"/>
                  </w:divBdr>
                </w:div>
              </w:divsChild>
            </w:div>
            <w:div w:id="396174723">
              <w:marLeft w:val="0"/>
              <w:marRight w:val="0"/>
              <w:marTop w:val="0"/>
              <w:marBottom w:val="0"/>
              <w:divBdr>
                <w:top w:val="none" w:sz="0" w:space="0" w:color="auto"/>
                <w:left w:val="none" w:sz="0" w:space="0" w:color="auto"/>
                <w:bottom w:val="none" w:sz="0" w:space="0" w:color="auto"/>
                <w:right w:val="none" w:sz="0" w:space="0" w:color="auto"/>
              </w:divBdr>
              <w:divsChild>
                <w:div w:id="197007833">
                  <w:marLeft w:val="600"/>
                  <w:marRight w:val="96"/>
                  <w:marTop w:val="0"/>
                  <w:marBottom w:val="0"/>
                  <w:divBdr>
                    <w:top w:val="none" w:sz="0" w:space="0" w:color="auto"/>
                    <w:left w:val="none" w:sz="0" w:space="0" w:color="auto"/>
                    <w:bottom w:val="none" w:sz="0" w:space="0" w:color="auto"/>
                    <w:right w:val="none" w:sz="0" w:space="0" w:color="auto"/>
                  </w:divBdr>
                </w:div>
              </w:divsChild>
            </w:div>
            <w:div w:id="279729541">
              <w:marLeft w:val="0"/>
              <w:marRight w:val="0"/>
              <w:marTop w:val="0"/>
              <w:marBottom w:val="0"/>
              <w:divBdr>
                <w:top w:val="none" w:sz="0" w:space="0" w:color="auto"/>
                <w:left w:val="none" w:sz="0" w:space="0" w:color="auto"/>
                <w:bottom w:val="none" w:sz="0" w:space="0" w:color="auto"/>
                <w:right w:val="none" w:sz="0" w:space="0" w:color="auto"/>
              </w:divBdr>
              <w:divsChild>
                <w:div w:id="316568314">
                  <w:marLeft w:val="600"/>
                  <w:marRight w:val="96"/>
                  <w:marTop w:val="0"/>
                  <w:marBottom w:val="0"/>
                  <w:divBdr>
                    <w:top w:val="none" w:sz="0" w:space="0" w:color="auto"/>
                    <w:left w:val="none" w:sz="0" w:space="0" w:color="auto"/>
                    <w:bottom w:val="none" w:sz="0" w:space="0" w:color="auto"/>
                    <w:right w:val="none" w:sz="0" w:space="0" w:color="auto"/>
                  </w:divBdr>
                </w:div>
              </w:divsChild>
            </w:div>
            <w:div w:id="752901145">
              <w:marLeft w:val="0"/>
              <w:marRight w:val="0"/>
              <w:marTop w:val="0"/>
              <w:marBottom w:val="0"/>
              <w:divBdr>
                <w:top w:val="none" w:sz="0" w:space="0" w:color="auto"/>
                <w:left w:val="none" w:sz="0" w:space="0" w:color="auto"/>
                <w:bottom w:val="none" w:sz="0" w:space="0" w:color="auto"/>
                <w:right w:val="none" w:sz="0" w:space="0" w:color="auto"/>
              </w:divBdr>
              <w:divsChild>
                <w:div w:id="1909610079">
                  <w:marLeft w:val="600"/>
                  <w:marRight w:val="96"/>
                  <w:marTop w:val="0"/>
                  <w:marBottom w:val="0"/>
                  <w:divBdr>
                    <w:top w:val="none" w:sz="0" w:space="0" w:color="auto"/>
                    <w:left w:val="none" w:sz="0" w:space="0" w:color="auto"/>
                    <w:bottom w:val="none" w:sz="0" w:space="0" w:color="auto"/>
                    <w:right w:val="none" w:sz="0" w:space="0" w:color="auto"/>
                  </w:divBdr>
                </w:div>
              </w:divsChild>
            </w:div>
            <w:div w:id="1749381512">
              <w:marLeft w:val="0"/>
              <w:marRight w:val="0"/>
              <w:marTop w:val="0"/>
              <w:marBottom w:val="0"/>
              <w:divBdr>
                <w:top w:val="none" w:sz="0" w:space="0" w:color="auto"/>
                <w:left w:val="none" w:sz="0" w:space="0" w:color="auto"/>
                <w:bottom w:val="none" w:sz="0" w:space="0" w:color="auto"/>
                <w:right w:val="none" w:sz="0" w:space="0" w:color="auto"/>
              </w:divBdr>
              <w:divsChild>
                <w:div w:id="1046611257">
                  <w:marLeft w:val="600"/>
                  <w:marRight w:val="96"/>
                  <w:marTop w:val="0"/>
                  <w:marBottom w:val="0"/>
                  <w:divBdr>
                    <w:top w:val="none" w:sz="0" w:space="0" w:color="auto"/>
                    <w:left w:val="none" w:sz="0" w:space="0" w:color="auto"/>
                    <w:bottom w:val="none" w:sz="0" w:space="0" w:color="auto"/>
                    <w:right w:val="none" w:sz="0" w:space="0" w:color="auto"/>
                  </w:divBdr>
                </w:div>
              </w:divsChild>
            </w:div>
            <w:div w:id="1133910519">
              <w:marLeft w:val="0"/>
              <w:marRight w:val="0"/>
              <w:marTop w:val="0"/>
              <w:marBottom w:val="0"/>
              <w:divBdr>
                <w:top w:val="none" w:sz="0" w:space="0" w:color="auto"/>
                <w:left w:val="none" w:sz="0" w:space="0" w:color="auto"/>
                <w:bottom w:val="none" w:sz="0" w:space="0" w:color="auto"/>
                <w:right w:val="none" w:sz="0" w:space="0" w:color="auto"/>
              </w:divBdr>
              <w:divsChild>
                <w:div w:id="535971987">
                  <w:marLeft w:val="600"/>
                  <w:marRight w:val="96"/>
                  <w:marTop w:val="0"/>
                  <w:marBottom w:val="0"/>
                  <w:divBdr>
                    <w:top w:val="none" w:sz="0" w:space="0" w:color="auto"/>
                    <w:left w:val="none" w:sz="0" w:space="0" w:color="auto"/>
                    <w:bottom w:val="none" w:sz="0" w:space="0" w:color="auto"/>
                    <w:right w:val="none" w:sz="0" w:space="0" w:color="auto"/>
                  </w:divBdr>
                </w:div>
              </w:divsChild>
            </w:div>
            <w:div w:id="53310628">
              <w:marLeft w:val="0"/>
              <w:marRight w:val="0"/>
              <w:marTop w:val="0"/>
              <w:marBottom w:val="0"/>
              <w:divBdr>
                <w:top w:val="none" w:sz="0" w:space="0" w:color="auto"/>
                <w:left w:val="none" w:sz="0" w:space="0" w:color="auto"/>
                <w:bottom w:val="none" w:sz="0" w:space="0" w:color="auto"/>
                <w:right w:val="none" w:sz="0" w:space="0" w:color="auto"/>
              </w:divBdr>
              <w:divsChild>
                <w:div w:id="543173588">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913051590">
      <w:bodyDiv w:val="1"/>
      <w:marLeft w:val="0"/>
      <w:marRight w:val="0"/>
      <w:marTop w:val="0"/>
      <w:marBottom w:val="0"/>
      <w:divBdr>
        <w:top w:val="none" w:sz="0" w:space="0" w:color="auto"/>
        <w:left w:val="none" w:sz="0" w:space="0" w:color="auto"/>
        <w:bottom w:val="none" w:sz="0" w:space="0" w:color="auto"/>
        <w:right w:val="none" w:sz="0" w:space="0" w:color="auto"/>
      </w:divBdr>
      <w:divsChild>
        <w:div w:id="1432780713">
          <w:marLeft w:val="0"/>
          <w:marRight w:val="0"/>
          <w:marTop w:val="0"/>
          <w:marBottom w:val="0"/>
          <w:divBdr>
            <w:top w:val="none" w:sz="0" w:space="0" w:color="auto"/>
            <w:left w:val="none" w:sz="0" w:space="0" w:color="auto"/>
            <w:bottom w:val="none" w:sz="0" w:space="0" w:color="auto"/>
            <w:right w:val="none" w:sz="0" w:space="0" w:color="auto"/>
          </w:divBdr>
          <w:divsChild>
            <w:div w:id="133253419">
              <w:marLeft w:val="0"/>
              <w:marRight w:val="0"/>
              <w:marTop w:val="0"/>
              <w:marBottom w:val="0"/>
              <w:divBdr>
                <w:top w:val="none" w:sz="0" w:space="0" w:color="auto"/>
                <w:left w:val="none" w:sz="0" w:space="0" w:color="auto"/>
                <w:bottom w:val="none" w:sz="0" w:space="0" w:color="auto"/>
                <w:right w:val="none" w:sz="0" w:space="0" w:color="auto"/>
              </w:divBdr>
              <w:divsChild>
                <w:div w:id="1095172763">
                  <w:marLeft w:val="600"/>
                  <w:marRight w:val="96"/>
                  <w:marTop w:val="0"/>
                  <w:marBottom w:val="0"/>
                  <w:divBdr>
                    <w:top w:val="none" w:sz="0" w:space="0" w:color="auto"/>
                    <w:left w:val="none" w:sz="0" w:space="0" w:color="auto"/>
                    <w:bottom w:val="none" w:sz="0" w:space="0" w:color="auto"/>
                    <w:right w:val="none" w:sz="0" w:space="0" w:color="auto"/>
                  </w:divBdr>
                </w:div>
              </w:divsChild>
            </w:div>
            <w:div w:id="1278217473">
              <w:marLeft w:val="0"/>
              <w:marRight w:val="0"/>
              <w:marTop w:val="0"/>
              <w:marBottom w:val="0"/>
              <w:divBdr>
                <w:top w:val="none" w:sz="0" w:space="0" w:color="auto"/>
                <w:left w:val="none" w:sz="0" w:space="0" w:color="auto"/>
                <w:bottom w:val="none" w:sz="0" w:space="0" w:color="auto"/>
                <w:right w:val="none" w:sz="0" w:space="0" w:color="auto"/>
              </w:divBdr>
              <w:divsChild>
                <w:div w:id="233779569">
                  <w:marLeft w:val="600"/>
                  <w:marRight w:val="96"/>
                  <w:marTop w:val="0"/>
                  <w:marBottom w:val="0"/>
                  <w:divBdr>
                    <w:top w:val="none" w:sz="0" w:space="0" w:color="auto"/>
                    <w:left w:val="none" w:sz="0" w:space="0" w:color="auto"/>
                    <w:bottom w:val="none" w:sz="0" w:space="0" w:color="auto"/>
                    <w:right w:val="none" w:sz="0" w:space="0" w:color="auto"/>
                  </w:divBdr>
                </w:div>
              </w:divsChild>
            </w:div>
            <w:div w:id="1000618844">
              <w:marLeft w:val="0"/>
              <w:marRight w:val="0"/>
              <w:marTop w:val="0"/>
              <w:marBottom w:val="0"/>
              <w:divBdr>
                <w:top w:val="none" w:sz="0" w:space="0" w:color="auto"/>
                <w:left w:val="none" w:sz="0" w:space="0" w:color="auto"/>
                <w:bottom w:val="none" w:sz="0" w:space="0" w:color="auto"/>
                <w:right w:val="none" w:sz="0" w:space="0" w:color="auto"/>
              </w:divBdr>
              <w:divsChild>
                <w:div w:id="1989938118">
                  <w:marLeft w:val="600"/>
                  <w:marRight w:val="96"/>
                  <w:marTop w:val="0"/>
                  <w:marBottom w:val="0"/>
                  <w:divBdr>
                    <w:top w:val="none" w:sz="0" w:space="0" w:color="auto"/>
                    <w:left w:val="none" w:sz="0" w:space="0" w:color="auto"/>
                    <w:bottom w:val="none" w:sz="0" w:space="0" w:color="auto"/>
                    <w:right w:val="none" w:sz="0" w:space="0" w:color="auto"/>
                  </w:divBdr>
                </w:div>
              </w:divsChild>
            </w:div>
            <w:div w:id="56130657">
              <w:marLeft w:val="0"/>
              <w:marRight w:val="0"/>
              <w:marTop w:val="0"/>
              <w:marBottom w:val="0"/>
              <w:divBdr>
                <w:top w:val="none" w:sz="0" w:space="0" w:color="auto"/>
                <w:left w:val="none" w:sz="0" w:space="0" w:color="auto"/>
                <w:bottom w:val="none" w:sz="0" w:space="0" w:color="auto"/>
                <w:right w:val="none" w:sz="0" w:space="0" w:color="auto"/>
              </w:divBdr>
              <w:divsChild>
                <w:div w:id="1390684993">
                  <w:marLeft w:val="600"/>
                  <w:marRight w:val="96"/>
                  <w:marTop w:val="0"/>
                  <w:marBottom w:val="0"/>
                  <w:divBdr>
                    <w:top w:val="none" w:sz="0" w:space="0" w:color="auto"/>
                    <w:left w:val="none" w:sz="0" w:space="0" w:color="auto"/>
                    <w:bottom w:val="none" w:sz="0" w:space="0" w:color="auto"/>
                    <w:right w:val="none" w:sz="0" w:space="0" w:color="auto"/>
                  </w:divBdr>
                </w:div>
              </w:divsChild>
            </w:div>
            <w:div w:id="155196818">
              <w:marLeft w:val="0"/>
              <w:marRight w:val="0"/>
              <w:marTop w:val="0"/>
              <w:marBottom w:val="0"/>
              <w:divBdr>
                <w:top w:val="none" w:sz="0" w:space="0" w:color="auto"/>
                <w:left w:val="none" w:sz="0" w:space="0" w:color="auto"/>
                <w:bottom w:val="none" w:sz="0" w:space="0" w:color="auto"/>
                <w:right w:val="none" w:sz="0" w:space="0" w:color="auto"/>
              </w:divBdr>
              <w:divsChild>
                <w:div w:id="939416336">
                  <w:marLeft w:val="600"/>
                  <w:marRight w:val="96"/>
                  <w:marTop w:val="0"/>
                  <w:marBottom w:val="0"/>
                  <w:divBdr>
                    <w:top w:val="none" w:sz="0" w:space="0" w:color="auto"/>
                    <w:left w:val="none" w:sz="0" w:space="0" w:color="auto"/>
                    <w:bottom w:val="none" w:sz="0" w:space="0" w:color="auto"/>
                    <w:right w:val="none" w:sz="0" w:space="0" w:color="auto"/>
                  </w:divBdr>
                </w:div>
              </w:divsChild>
            </w:div>
            <w:div w:id="1910336443">
              <w:marLeft w:val="0"/>
              <w:marRight w:val="0"/>
              <w:marTop w:val="0"/>
              <w:marBottom w:val="0"/>
              <w:divBdr>
                <w:top w:val="none" w:sz="0" w:space="0" w:color="auto"/>
                <w:left w:val="none" w:sz="0" w:space="0" w:color="auto"/>
                <w:bottom w:val="none" w:sz="0" w:space="0" w:color="auto"/>
                <w:right w:val="none" w:sz="0" w:space="0" w:color="auto"/>
              </w:divBdr>
              <w:divsChild>
                <w:div w:id="1831366777">
                  <w:marLeft w:val="600"/>
                  <w:marRight w:val="96"/>
                  <w:marTop w:val="0"/>
                  <w:marBottom w:val="0"/>
                  <w:divBdr>
                    <w:top w:val="none" w:sz="0" w:space="0" w:color="auto"/>
                    <w:left w:val="none" w:sz="0" w:space="0" w:color="auto"/>
                    <w:bottom w:val="none" w:sz="0" w:space="0" w:color="auto"/>
                    <w:right w:val="none" w:sz="0" w:space="0" w:color="auto"/>
                  </w:divBdr>
                </w:div>
              </w:divsChild>
            </w:div>
            <w:div w:id="2039349982">
              <w:marLeft w:val="0"/>
              <w:marRight w:val="0"/>
              <w:marTop w:val="0"/>
              <w:marBottom w:val="0"/>
              <w:divBdr>
                <w:top w:val="none" w:sz="0" w:space="0" w:color="auto"/>
                <w:left w:val="none" w:sz="0" w:space="0" w:color="auto"/>
                <w:bottom w:val="none" w:sz="0" w:space="0" w:color="auto"/>
                <w:right w:val="none" w:sz="0" w:space="0" w:color="auto"/>
              </w:divBdr>
              <w:divsChild>
                <w:div w:id="172572339">
                  <w:marLeft w:val="600"/>
                  <w:marRight w:val="96"/>
                  <w:marTop w:val="0"/>
                  <w:marBottom w:val="0"/>
                  <w:divBdr>
                    <w:top w:val="none" w:sz="0" w:space="0" w:color="auto"/>
                    <w:left w:val="none" w:sz="0" w:space="0" w:color="auto"/>
                    <w:bottom w:val="none" w:sz="0" w:space="0" w:color="auto"/>
                    <w:right w:val="none" w:sz="0" w:space="0" w:color="auto"/>
                  </w:divBdr>
                </w:div>
              </w:divsChild>
            </w:div>
            <w:div w:id="1480656431">
              <w:marLeft w:val="0"/>
              <w:marRight w:val="0"/>
              <w:marTop w:val="0"/>
              <w:marBottom w:val="0"/>
              <w:divBdr>
                <w:top w:val="none" w:sz="0" w:space="0" w:color="auto"/>
                <w:left w:val="none" w:sz="0" w:space="0" w:color="auto"/>
                <w:bottom w:val="none" w:sz="0" w:space="0" w:color="auto"/>
                <w:right w:val="none" w:sz="0" w:space="0" w:color="auto"/>
              </w:divBdr>
              <w:divsChild>
                <w:div w:id="236478126">
                  <w:marLeft w:val="600"/>
                  <w:marRight w:val="96"/>
                  <w:marTop w:val="0"/>
                  <w:marBottom w:val="0"/>
                  <w:divBdr>
                    <w:top w:val="none" w:sz="0" w:space="0" w:color="auto"/>
                    <w:left w:val="none" w:sz="0" w:space="0" w:color="auto"/>
                    <w:bottom w:val="none" w:sz="0" w:space="0" w:color="auto"/>
                    <w:right w:val="none" w:sz="0" w:space="0" w:color="auto"/>
                  </w:divBdr>
                </w:div>
              </w:divsChild>
            </w:div>
            <w:div w:id="465969357">
              <w:marLeft w:val="0"/>
              <w:marRight w:val="0"/>
              <w:marTop w:val="0"/>
              <w:marBottom w:val="0"/>
              <w:divBdr>
                <w:top w:val="none" w:sz="0" w:space="0" w:color="auto"/>
                <w:left w:val="none" w:sz="0" w:space="0" w:color="auto"/>
                <w:bottom w:val="none" w:sz="0" w:space="0" w:color="auto"/>
                <w:right w:val="none" w:sz="0" w:space="0" w:color="auto"/>
              </w:divBdr>
              <w:divsChild>
                <w:div w:id="840394903">
                  <w:marLeft w:val="600"/>
                  <w:marRight w:val="96"/>
                  <w:marTop w:val="0"/>
                  <w:marBottom w:val="0"/>
                  <w:divBdr>
                    <w:top w:val="none" w:sz="0" w:space="0" w:color="auto"/>
                    <w:left w:val="none" w:sz="0" w:space="0" w:color="auto"/>
                    <w:bottom w:val="none" w:sz="0" w:space="0" w:color="auto"/>
                    <w:right w:val="none" w:sz="0" w:space="0" w:color="auto"/>
                  </w:divBdr>
                </w:div>
              </w:divsChild>
            </w:div>
            <w:div w:id="1139035089">
              <w:marLeft w:val="0"/>
              <w:marRight w:val="0"/>
              <w:marTop w:val="0"/>
              <w:marBottom w:val="0"/>
              <w:divBdr>
                <w:top w:val="none" w:sz="0" w:space="0" w:color="auto"/>
                <w:left w:val="none" w:sz="0" w:space="0" w:color="auto"/>
                <w:bottom w:val="none" w:sz="0" w:space="0" w:color="auto"/>
                <w:right w:val="none" w:sz="0" w:space="0" w:color="auto"/>
              </w:divBdr>
              <w:divsChild>
                <w:div w:id="1725525548">
                  <w:marLeft w:val="600"/>
                  <w:marRight w:val="96"/>
                  <w:marTop w:val="0"/>
                  <w:marBottom w:val="0"/>
                  <w:divBdr>
                    <w:top w:val="none" w:sz="0" w:space="0" w:color="auto"/>
                    <w:left w:val="none" w:sz="0" w:space="0" w:color="auto"/>
                    <w:bottom w:val="none" w:sz="0" w:space="0" w:color="auto"/>
                    <w:right w:val="none" w:sz="0" w:space="0" w:color="auto"/>
                  </w:divBdr>
                </w:div>
              </w:divsChild>
            </w:div>
            <w:div w:id="1597664377">
              <w:marLeft w:val="0"/>
              <w:marRight w:val="0"/>
              <w:marTop w:val="0"/>
              <w:marBottom w:val="0"/>
              <w:divBdr>
                <w:top w:val="none" w:sz="0" w:space="0" w:color="auto"/>
                <w:left w:val="none" w:sz="0" w:space="0" w:color="auto"/>
                <w:bottom w:val="none" w:sz="0" w:space="0" w:color="auto"/>
                <w:right w:val="none" w:sz="0" w:space="0" w:color="auto"/>
              </w:divBdr>
              <w:divsChild>
                <w:div w:id="839659349">
                  <w:marLeft w:val="600"/>
                  <w:marRight w:val="96"/>
                  <w:marTop w:val="0"/>
                  <w:marBottom w:val="0"/>
                  <w:divBdr>
                    <w:top w:val="none" w:sz="0" w:space="0" w:color="auto"/>
                    <w:left w:val="none" w:sz="0" w:space="0" w:color="auto"/>
                    <w:bottom w:val="none" w:sz="0" w:space="0" w:color="auto"/>
                    <w:right w:val="none" w:sz="0" w:space="0" w:color="auto"/>
                  </w:divBdr>
                </w:div>
              </w:divsChild>
            </w:div>
            <w:div w:id="1866286310">
              <w:marLeft w:val="0"/>
              <w:marRight w:val="0"/>
              <w:marTop w:val="0"/>
              <w:marBottom w:val="0"/>
              <w:divBdr>
                <w:top w:val="none" w:sz="0" w:space="0" w:color="auto"/>
                <w:left w:val="none" w:sz="0" w:space="0" w:color="auto"/>
                <w:bottom w:val="none" w:sz="0" w:space="0" w:color="auto"/>
                <w:right w:val="none" w:sz="0" w:space="0" w:color="auto"/>
              </w:divBdr>
              <w:divsChild>
                <w:div w:id="364869106">
                  <w:marLeft w:val="600"/>
                  <w:marRight w:val="96"/>
                  <w:marTop w:val="0"/>
                  <w:marBottom w:val="0"/>
                  <w:divBdr>
                    <w:top w:val="none" w:sz="0" w:space="0" w:color="auto"/>
                    <w:left w:val="none" w:sz="0" w:space="0" w:color="auto"/>
                    <w:bottom w:val="none" w:sz="0" w:space="0" w:color="auto"/>
                    <w:right w:val="none" w:sz="0" w:space="0" w:color="auto"/>
                  </w:divBdr>
                </w:div>
              </w:divsChild>
            </w:div>
            <w:div w:id="102574899">
              <w:marLeft w:val="0"/>
              <w:marRight w:val="0"/>
              <w:marTop w:val="0"/>
              <w:marBottom w:val="0"/>
              <w:divBdr>
                <w:top w:val="none" w:sz="0" w:space="0" w:color="auto"/>
                <w:left w:val="none" w:sz="0" w:space="0" w:color="auto"/>
                <w:bottom w:val="none" w:sz="0" w:space="0" w:color="auto"/>
                <w:right w:val="none" w:sz="0" w:space="0" w:color="auto"/>
              </w:divBdr>
              <w:divsChild>
                <w:div w:id="1388067254">
                  <w:marLeft w:val="600"/>
                  <w:marRight w:val="96"/>
                  <w:marTop w:val="0"/>
                  <w:marBottom w:val="0"/>
                  <w:divBdr>
                    <w:top w:val="none" w:sz="0" w:space="0" w:color="auto"/>
                    <w:left w:val="none" w:sz="0" w:space="0" w:color="auto"/>
                    <w:bottom w:val="none" w:sz="0" w:space="0" w:color="auto"/>
                    <w:right w:val="none" w:sz="0" w:space="0" w:color="auto"/>
                  </w:divBdr>
                </w:div>
              </w:divsChild>
            </w:div>
            <w:div w:id="1619291574">
              <w:marLeft w:val="0"/>
              <w:marRight w:val="0"/>
              <w:marTop w:val="0"/>
              <w:marBottom w:val="0"/>
              <w:divBdr>
                <w:top w:val="none" w:sz="0" w:space="0" w:color="auto"/>
                <w:left w:val="none" w:sz="0" w:space="0" w:color="auto"/>
                <w:bottom w:val="none" w:sz="0" w:space="0" w:color="auto"/>
                <w:right w:val="none" w:sz="0" w:space="0" w:color="auto"/>
              </w:divBdr>
              <w:divsChild>
                <w:div w:id="1439443286">
                  <w:marLeft w:val="600"/>
                  <w:marRight w:val="96"/>
                  <w:marTop w:val="0"/>
                  <w:marBottom w:val="0"/>
                  <w:divBdr>
                    <w:top w:val="none" w:sz="0" w:space="0" w:color="auto"/>
                    <w:left w:val="none" w:sz="0" w:space="0" w:color="auto"/>
                    <w:bottom w:val="none" w:sz="0" w:space="0" w:color="auto"/>
                    <w:right w:val="none" w:sz="0" w:space="0" w:color="auto"/>
                  </w:divBdr>
                </w:div>
              </w:divsChild>
            </w:div>
            <w:div w:id="2069840984">
              <w:marLeft w:val="0"/>
              <w:marRight w:val="0"/>
              <w:marTop w:val="0"/>
              <w:marBottom w:val="0"/>
              <w:divBdr>
                <w:top w:val="none" w:sz="0" w:space="0" w:color="auto"/>
                <w:left w:val="none" w:sz="0" w:space="0" w:color="auto"/>
                <w:bottom w:val="none" w:sz="0" w:space="0" w:color="auto"/>
                <w:right w:val="none" w:sz="0" w:space="0" w:color="auto"/>
              </w:divBdr>
              <w:divsChild>
                <w:div w:id="2129398334">
                  <w:marLeft w:val="600"/>
                  <w:marRight w:val="96"/>
                  <w:marTop w:val="0"/>
                  <w:marBottom w:val="0"/>
                  <w:divBdr>
                    <w:top w:val="none" w:sz="0" w:space="0" w:color="auto"/>
                    <w:left w:val="none" w:sz="0" w:space="0" w:color="auto"/>
                    <w:bottom w:val="none" w:sz="0" w:space="0" w:color="auto"/>
                    <w:right w:val="none" w:sz="0" w:space="0" w:color="auto"/>
                  </w:divBdr>
                </w:div>
              </w:divsChild>
            </w:div>
            <w:div w:id="1017926709">
              <w:marLeft w:val="0"/>
              <w:marRight w:val="0"/>
              <w:marTop w:val="0"/>
              <w:marBottom w:val="0"/>
              <w:divBdr>
                <w:top w:val="none" w:sz="0" w:space="0" w:color="auto"/>
                <w:left w:val="none" w:sz="0" w:space="0" w:color="auto"/>
                <w:bottom w:val="none" w:sz="0" w:space="0" w:color="auto"/>
                <w:right w:val="none" w:sz="0" w:space="0" w:color="auto"/>
              </w:divBdr>
              <w:divsChild>
                <w:div w:id="2029747467">
                  <w:marLeft w:val="600"/>
                  <w:marRight w:val="96"/>
                  <w:marTop w:val="0"/>
                  <w:marBottom w:val="0"/>
                  <w:divBdr>
                    <w:top w:val="none" w:sz="0" w:space="0" w:color="auto"/>
                    <w:left w:val="none" w:sz="0" w:space="0" w:color="auto"/>
                    <w:bottom w:val="none" w:sz="0" w:space="0" w:color="auto"/>
                    <w:right w:val="none" w:sz="0" w:space="0" w:color="auto"/>
                  </w:divBdr>
                </w:div>
              </w:divsChild>
            </w:div>
            <w:div w:id="2043481308">
              <w:marLeft w:val="0"/>
              <w:marRight w:val="0"/>
              <w:marTop w:val="0"/>
              <w:marBottom w:val="0"/>
              <w:divBdr>
                <w:top w:val="none" w:sz="0" w:space="0" w:color="auto"/>
                <w:left w:val="none" w:sz="0" w:space="0" w:color="auto"/>
                <w:bottom w:val="none" w:sz="0" w:space="0" w:color="auto"/>
                <w:right w:val="none" w:sz="0" w:space="0" w:color="auto"/>
              </w:divBdr>
              <w:divsChild>
                <w:div w:id="484325760">
                  <w:marLeft w:val="600"/>
                  <w:marRight w:val="96"/>
                  <w:marTop w:val="0"/>
                  <w:marBottom w:val="0"/>
                  <w:divBdr>
                    <w:top w:val="none" w:sz="0" w:space="0" w:color="auto"/>
                    <w:left w:val="none" w:sz="0" w:space="0" w:color="auto"/>
                    <w:bottom w:val="none" w:sz="0" w:space="0" w:color="auto"/>
                    <w:right w:val="none" w:sz="0" w:space="0" w:color="auto"/>
                  </w:divBdr>
                </w:div>
              </w:divsChild>
            </w:div>
            <w:div w:id="567423557">
              <w:marLeft w:val="0"/>
              <w:marRight w:val="0"/>
              <w:marTop w:val="0"/>
              <w:marBottom w:val="0"/>
              <w:divBdr>
                <w:top w:val="none" w:sz="0" w:space="0" w:color="auto"/>
                <w:left w:val="none" w:sz="0" w:space="0" w:color="auto"/>
                <w:bottom w:val="none" w:sz="0" w:space="0" w:color="auto"/>
                <w:right w:val="none" w:sz="0" w:space="0" w:color="auto"/>
              </w:divBdr>
              <w:divsChild>
                <w:div w:id="1362171189">
                  <w:marLeft w:val="600"/>
                  <w:marRight w:val="96"/>
                  <w:marTop w:val="0"/>
                  <w:marBottom w:val="0"/>
                  <w:divBdr>
                    <w:top w:val="none" w:sz="0" w:space="0" w:color="auto"/>
                    <w:left w:val="none" w:sz="0" w:space="0" w:color="auto"/>
                    <w:bottom w:val="none" w:sz="0" w:space="0" w:color="auto"/>
                    <w:right w:val="none" w:sz="0" w:space="0" w:color="auto"/>
                  </w:divBdr>
                </w:div>
              </w:divsChild>
            </w:div>
            <w:div w:id="659624495">
              <w:marLeft w:val="0"/>
              <w:marRight w:val="0"/>
              <w:marTop w:val="0"/>
              <w:marBottom w:val="0"/>
              <w:divBdr>
                <w:top w:val="none" w:sz="0" w:space="0" w:color="auto"/>
                <w:left w:val="none" w:sz="0" w:space="0" w:color="auto"/>
                <w:bottom w:val="none" w:sz="0" w:space="0" w:color="auto"/>
                <w:right w:val="none" w:sz="0" w:space="0" w:color="auto"/>
              </w:divBdr>
              <w:divsChild>
                <w:div w:id="318927204">
                  <w:marLeft w:val="600"/>
                  <w:marRight w:val="96"/>
                  <w:marTop w:val="0"/>
                  <w:marBottom w:val="0"/>
                  <w:divBdr>
                    <w:top w:val="none" w:sz="0" w:space="0" w:color="auto"/>
                    <w:left w:val="none" w:sz="0" w:space="0" w:color="auto"/>
                    <w:bottom w:val="none" w:sz="0" w:space="0" w:color="auto"/>
                    <w:right w:val="none" w:sz="0" w:space="0" w:color="auto"/>
                  </w:divBdr>
                </w:div>
              </w:divsChild>
            </w:div>
            <w:div w:id="1676226106">
              <w:marLeft w:val="0"/>
              <w:marRight w:val="0"/>
              <w:marTop w:val="0"/>
              <w:marBottom w:val="0"/>
              <w:divBdr>
                <w:top w:val="none" w:sz="0" w:space="0" w:color="auto"/>
                <w:left w:val="none" w:sz="0" w:space="0" w:color="auto"/>
                <w:bottom w:val="none" w:sz="0" w:space="0" w:color="auto"/>
                <w:right w:val="none" w:sz="0" w:space="0" w:color="auto"/>
              </w:divBdr>
              <w:divsChild>
                <w:div w:id="539172749">
                  <w:marLeft w:val="600"/>
                  <w:marRight w:val="96"/>
                  <w:marTop w:val="0"/>
                  <w:marBottom w:val="0"/>
                  <w:divBdr>
                    <w:top w:val="none" w:sz="0" w:space="0" w:color="auto"/>
                    <w:left w:val="none" w:sz="0" w:space="0" w:color="auto"/>
                    <w:bottom w:val="none" w:sz="0" w:space="0" w:color="auto"/>
                    <w:right w:val="none" w:sz="0" w:space="0" w:color="auto"/>
                  </w:divBdr>
                </w:div>
              </w:divsChild>
            </w:div>
            <w:div w:id="1546520955">
              <w:marLeft w:val="0"/>
              <w:marRight w:val="0"/>
              <w:marTop w:val="0"/>
              <w:marBottom w:val="0"/>
              <w:divBdr>
                <w:top w:val="none" w:sz="0" w:space="0" w:color="auto"/>
                <w:left w:val="none" w:sz="0" w:space="0" w:color="auto"/>
                <w:bottom w:val="none" w:sz="0" w:space="0" w:color="auto"/>
                <w:right w:val="none" w:sz="0" w:space="0" w:color="auto"/>
              </w:divBdr>
              <w:divsChild>
                <w:div w:id="1929848093">
                  <w:marLeft w:val="600"/>
                  <w:marRight w:val="96"/>
                  <w:marTop w:val="0"/>
                  <w:marBottom w:val="0"/>
                  <w:divBdr>
                    <w:top w:val="none" w:sz="0" w:space="0" w:color="auto"/>
                    <w:left w:val="none" w:sz="0" w:space="0" w:color="auto"/>
                    <w:bottom w:val="none" w:sz="0" w:space="0" w:color="auto"/>
                    <w:right w:val="none" w:sz="0" w:space="0" w:color="auto"/>
                  </w:divBdr>
                </w:div>
              </w:divsChild>
            </w:div>
            <w:div w:id="1689065557">
              <w:marLeft w:val="0"/>
              <w:marRight w:val="0"/>
              <w:marTop w:val="0"/>
              <w:marBottom w:val="0"/>
              <w:divBdr>
                <w:top w:val="none" w:sz="0" w:space="0" w:color="auto"/>
                <w:left w:val="none" w:sz="0" w:space="0" w:color="auto"/>
                <w:bottom w:val="none" w:sz="0" w:space="0" w:color="auto"/>
                <w:right w:val="none" w:sz="0" w:space="0" w:color="auto"/>
              </w:divBdr>
              <w:divsChild>
                <w:div w:id="1074930109">
                  <w:marLeft w:val="600"/>
                  <w:marRight w:val="96"/>
                  <w:marTop w:val="0"/>
                  <w:marBottom w:val="0"/>
                  <w:divBdr>
                    <w:top w:val="none" w:sz="0" w:space="0" w:color="auto"/>
                    <w:left w:val="none" w:sz="0" w:space="0" w:color="auto"/>
                    <w:bottom w:val="none" w:sz="0" w:space="0" w:color="auto"/>
                    <w:right w:val="none" w:sz="0" w:space="0" w:color="auto"/>
                  </w:divBdr>
                </w:div>
              </w:divsChild>
            </w:div>
            <w:div w:id="1604072471">
              <w:marLeft w:val="0"/>
              <w:marRight w:val="0"/>
              <w:marTop w:val="0"/>
              <w:marBottom w:val="0"/>
              <w:divBdr>
                <w:top w:val="none" w:sz="0" w:space="0" w:color="auto"/>
                <w:left w:val="none" w:sz="0" w:space="0" w:color="auto"/>
                <w:bottom w:val="none" w:sz="0" w:space="0" w:color="auto"/>
                <w:right w:val="none" w:sz="0" w:space="0" w:color="auto"/>
              </w:divBdr>
              <w:divsChild>
                <w:div w:id="303704039">
                  <w:marLeft w:val="600"/>
                  <w:marRight w:val="96"/>
                  <w:marTop w:val="0"/>
                  <w:marBottom w:val="0"/>
                  <w:divBdr>
                    <w:top w:val="none" w:sz="0" w:space="0" w:color="auto"/>
                    <w:left w:val="none" w:sz="0" w:space="0" w:color="auto"/>
                    <w:bottom w:val="none" w:sz="0" w:space="0" w:color="auto"/>
                    <w:right w:val="none" w:sz="0" w:space="0" w:color="auto"/>
                  </w:divBdr>
                </w:div>
              </w:divsChild>
            </w:div>
            <w:div w:id="900671875">
              <w:marLeft w:val="0"/>
              <w:marRight w:val="0"/>
              <w:marTop w:val="0"/>
              <w:marBottom w:val="0"/>
              <w:divBdr>
                <w:top w:val="none" w:sz="0" w:space="0" w:color="auto"/>
                <w:left w:val="none" w:sz="0" w:space="0" w:color="auto"/>
                <w:bottom w:val="none" w:sz="0" w:space="0" w:color="auto"/>
                <w:right w:val="none" w:sz="0" w:space="0" w:color="auto"/>
              </w:divBdr>
              <w:divsChild>
                <w:div w:id="1530996827">
                  <w:marLeft w:val="600"/>
                  <w:marRight w:val="96"/>
                  <w:marTop w:val="0"/>
                  <w:marBottom w:val="0"/>
                  <w:divBdr>
                    <w:top w:val="none" w:sz="0" w:space="0" w:color="auto"/>
                    <w:left w:val="none" w:sz="0" w:space="0" w:color="auto"/>
                    <w:bottom w:val="none" w:sz="0" w:space="0" w:color="auto"/>
                    <w:right w:val="none" w:sz="0" w:space="0" w:color="auto"/>
                  </w:divBdr>
                </w:div>
              </w:divsChild>
            </w:div>
            <w:div w:id="1323389521">
              <w:marLeft w:val="0"/>
              <w:marRight w:val="0"/>
              <w:marTop w:val="0"/>
              <w:marBottom w:val="0"/>
              <w:divBdr>
                <w:top w:val="none" w:sz="0" w:space="0" w:color="auto"/>
                <w:left w:val="none" w:sz="0" w:space="0" w:color="auto"/>
                <w:bottom w:val="none" w:sz="0" w:space="0" w:color="auto"/>
                <w:right w:val="none" w:sz="0" w:space="0" w:color="auto"/>
              </w:divBdr>
              <w:divsChild>
                <w:div w:id="582685643">
                  <w:marLeft w:val="600"/>
                  <w:marRight w:val="96"/>
                  <w:marTop w:val="0"/>
                  <w:marBottom w:val="0"/>
                  <w:divBdr>
                    <w:top w:val="none" w:sz="0" w:space="0" w:color="auto"/>
                    <w:left w:val="none" w:sz="0" w:space="0" w:color="auto"/>
                    <w:bottom w:val="none" w:sz="0" w:space="0" w:color="auto"/>
                    <w:right w:val="none" w:sz="0" w:space="0" w:color="auto"/>
                  </w:divBdr>
                </w:div>
              </w:divsChild>
            </w:div>
            <w:div w:id="1593780267">
              <w:marLeft w:val="0"/>
              <w:marRight w:val="0"/>
              <w:marTop w:val="0"/>
              <w:marBottom w:val="0"/>
              <w:divBdr>
                <w:top w:val="none" w:sz="0" w:space="0" w:color="auto"/>
                <w:left w:val="none" w:sz="0" w:space="0" w:color="auto"/>
                <w:bottom w:val="none" w:sz="0" w:space="0" w:color="auto"/>
                <w:right w:val="none" w:sz="0" w:space="0" w:color="auto"/>
              </w:divBdr>
              <w:divsChild>
                <w:div w:id="140579694">
                  <w:marLeft w:val="600"/>
                  <w:marRight w:val="96"/>
                  <w:marTop w:val="0"/>
                  <w:marBottom w:val="0"/>
                  <w:divBdr>
                    <w:top w:val="none" w:sz="0" w:space="0" w:color="auto"/>
                    <w:left w:val="none" w:sz="0" w:space="0" w:color="auto"/>
                    <w:bottom w:val="none" w:sz="0" w:space="0" w:color="auto"/>
                    <w:right w:val="none" w:sz="0" w:space="0" w:color="auto"/>
                  </w:divBdr>
                </w:div>
              </w:divsChild>
            </w:div>
            <w:div w:id="951934619">
              <w:marLeft w:val="0"/>
              <w:marRight w:val="0"/>
              <w:marTop w:val="0"/>
              <w:marBottom w:val="0"/>
              <w:divBdr>
                <w:top w:val="none" w:sz="0" w:space="0" w:color="auto"/>
                <w:left w:val="none" w:sz="0" w:space="0" w:color="auto"/>
                <w:bottom w:val="none" w:sz="0" w:space="0" w:color="auto"/>
                <w:right w:val="none" w:sz="0" w:space="0" w:color="auto"/>
              </w:divBdr>
              <w:divsChild>
                <w:div w:id="2065984234">
                  <w:marLeft w:val="600"/>
                  <w:marRight w:val="96"/>
                  <w:marTop w:val="0"/>
                  <w:marBottom w:val="0"/>
                  <w:divBdr>
                    <w:top w:val="none" w:sz="0" w:space="0" w:color="auto"/>
                    <w:left w:val="none" w:sz="0" w:space="0" w:color="auto"/>
                    <w:bottom w:val="none" w:sz="0" w:space="0" w:color="auto"/>
                    <w:right w:val="none" w:sz="0" w:space="0" w:color="auto"/>
                  </w:divBdr>
                </w:div>
              </w:divsChild>
            </w:div>
            <w:div w:id="62611250">
              <w:marLeft w:val="0"/>
              <w:marRight w:val="0"/>
              <w:marTop w:val="0"/>
              <w:marBottom w:val="0"/>
              <w:divBdr>
                <w:top w:val="none" w:sz="0" w:space="0" w:color="auto"/>
                <w:left w:val="none" w:sz="0" w:space="0" w:color="auto"/>
                <w:bottom w:val="none" w:sz="0" w:space="0" w:color="auto"/>
                <w:right w:val="none" w:sz="0" w:space="0" w:color="auto"/>
              </w:divBdr>
              <w:divsChild>
                <w:div w:id="322390642">
                  <w:marLeft w:val="600"/>
                  <w:marRight w:val="96"/>
                  <w:marTop w:val="0"/>
                  <w:marBottom w:val="0"/>
                  <w:divBdr>
                    <w:top w:val="none" w:sz="0" w:space="0" w:color="auto"/>
                    <w:left w:val="none" w:sz="0" w:space="0" w:color="auto"/>
                    <w:bottom w:val="none" w:sz="0" w:space="0" w:color="auto"/>
                    <w:right w:val="none" w:sz="0" w:space="0" w:color="auto"/>
                  </w:divBdr>
                </w:div>
              </w:divsChild>
            </w:div>
            <w:div w:id="1084184579">
              <w:marLeft w:val="0"/>
              <w:marRight w:val="0"/>
              <w:marTop w:val="0"/>
              <w:marBottom w:val="0"/>
              <w:divBdr>
                <w:top w:val="none" w:sz="0" w:space="0" w:color="auto"/>
                <w:left w:val="none" w:sz="0" w:space="0" w:color="auto"/>
                <w:bottom w:val="none" w:sz="0" w:space="0" w:color="auto"/>
                <w:right w:val="none" w:sz="0" w:space="0" w:color="auto"/>
              </w:divBdr>
              <w:divsChild>
                <w:div w:id="587928929">
                  <w:marLeft w:val="600"/>
                  <w:marRight w:val="96"/>
                  <w:marTop w:val="0"/>
                  <w:marBottom w:val="0"/>
                  <w:divBdr>
                    <w:top w:val="none" w:sz="0" w:space="0" w:color="auto"/>
                    <w:left w:val="none" w:sz="0" w:space="0" w:color="auto"/>
                    <w:bottom w:val="none" w:sz="0" w:space="0" w:color="auto"/>
                    <w:right w:val="none" w:sz="0" w:space="0" w:color="auto"/>
                  </w:divBdr>
                </w:div>
              </w:divsChild>
            </w:div>
            <w:div w:id="523323188">
              <w:marLeft w:val="0"/>
              <w:marRight w:val="0"/>
              <w:marTop w:val="0"/>
              <w:marBottom w:val="0"/>
              <w:divBdr>
                <w:top w:val="none" w:sz="0" w:space="0" w:color="auto"/>
                <w:left w:val="none" w:sz="0" w:space="0" w:color="auto"/>
                <w:bottom w:val="none" w:sz="0" w:space="0" w:color="auto"/>
                <w:right w:val="none" w:sz="0" w:space="0" w:color="auto"/>
              </w:divBdr>
              <w:divsChild>
                <w:div w:id="2056541868">
                  <w:marLeft w:val="600"/>
                  <w:marRight w:val="96"/>
                  <w:marTop w:val="0"/>
                  <w:marBottom w:val="0"/>
                  <w:divBdr>
                    <w:top w:val="none" w:sz="0" w:space="0" w:color="auto"/>
                    <w:left w:val="none" w:sz="0" w:space="0" w:color="auto"/>
                    <w:bottom w:val="none" w:sz="0" w:space="0" w:color="auto"/>
                    <w:right w:val="none" w:sz="0" w:space="0" w:color="auto"/>
                  </w:divBdr>
                </w:div>
              </w:divsChild>
            </w:div>
            <w:div w:id="1325815164">
              <w:marLeft w:val="0"/>
              <w:marRight w:val="0"/>
              <w:marTop w:val="0"/>
              <w:marBottom w:val="0"/>
              <w:divBdr>
                <w:top w:val="none" w:sz="0" w:space="0" w:color="auto"/>
                <w:left w:val="none" w:sz="0" w:space="0" w:color="auto"/>
                <w:bottom w:val="none" w:sz="0" w:space="0" w:color="auto"/>
                <w:right w:val="none" w:sz="0" w:space="0" w:color="auto"/>
              </w:divBdr>
              <w:divsChild>
                <w:div w:id="1123384871">
                  <w:marLeft w:val="600"/>
                  <w:marRight w:val="96"/>
                  <w:marTop w:val="0"/>
                  <w:marBottom w:val="0"/>
                  <w:divBdr>
                    <w:top w:val="none" w:sz="0" w:space="0" w:color="auto"/>
                    <w:left w:val="none" w:sz="0" w:space="0" w:color="auto"/>
                    <w:bottom w:val="none" w:sz="0" w:space="0" w:color="auto"/>
                    <w:right w:val="none" w:sz="0" w:space="0" w:color="auto"/>
                  </w:divBdr>
                </w:div>
              </w:divsChild>
            </w:div>
            <w:div w:id="1818260130">
              <w:marLeft w:val="0"/>
              <w:marRight w:val="0"/>
              <w:marTop w:val="0"/>
              <w:marBottom w:val="0"/>
              <w:divBdr>
                <w:top w:val="none" w:sz="0" w:space="0" w:color="auto"/>
                <w:left w:val="none" w:sz="0" w:space="0" w:color="auto"/>
                <w:bottom w:val="none" w:sz="0" w:space="0" w:color="auto"/>
                <w:right w:val="none" w:sz="0" w:space="0" w:color="auto"/>
              </w:divBdr>
              <w:divsChild>
                <w:div w:id="197545425">
                  <w:marLeft w:val="600"/>
                  <w:marRight w:val="96"/>
                  <w:marTop w:val="0"/>
                  <w:marBottom w:val="0"/>
                  <w:divBdr>
                    <w:top w:val="none" w:sz="0" w:space="0" w:color="auto"/>
                    <w:left w:val="none" w:sz="0" w:space="0" w:color="auto"/>
                    <w:bottom w:val="none" w:sz="0" w:space="0" w:color="auto"/>
                    <w:right w:val="none" w:sz="0" w:space="0" w:color="auto"/>
                  </w:divBdr>
                </w:div>
              </w:divsChild>
            </w:div>
            <w:div w:id="1803764940">
              <w:marLeft w:val="0"/>
              <w:marRight w:val="0"/>
              <w:marTop w:val="0"/>
              <w:marBottom w:val="0"/>
              <w:divBdr>
                <w:top w:val="none" w:sz="0" w:space="0" w:color="auto"/>
                <w:left w:val="none" w:sz="0" w:space="0" w:color="auto"/>
                <w:bottom w:val="none" w:sz="0" w:space="0" w:color="auto"/>
                <w:right w:val="none" w:sz="0" w:space="0" w:color="auto"/>
              </w:divBdr>
              <w:divsChild>
                <w:div w:id="1277375057">
                  <w:marLeft w:val="600"/>
                  <w:marRight w:val="96"/>
                  <w:marTop w:val="0"/>
                  <w:marBottom w:val="0"/>
                  <w:divBdr>
                    <w:top w:val="none" w:sz="0" w:space="0" w:color="auto"/>
                    <w:left w:val="none" w:sz="0" w:space="0" w:color="auto"/>
                    <w:bottom w:val="none" w:sz="0" w:space="0" w:color="auto"/>
                    <w:right w:val="none" w:sz="0" w:space="0" w:color="auto"/>
                  </w:divBdr>
                </w:div>
              </w:divsChild>
            </w:div>
            <w:div w:id="176234946">
              <w:marLeft w:val="0"/>
              <w:marRight w:val="0"/>
              <w:marTop w:val="0"/>
              <w:marBottom w:val="0"/>
              <w:divBdr>
                <w:top w:val="none" w:sz="0" w:space="0" w:color="auto"/>
                <w:left w:val="none" w:sz="0" w:space="0" w:color="auto"/>
                <w:bottom w:val="none" w:sz="0" w:space="0" w:color="auto"/>
                <w:right w:val="none" w:sz="0" w:space="0" w:color="auto"/>
              </w:divBdr>
              <w:divsChild>
                <w:div w:id="1332640974">
                  <w:marLeft w:val="600"/>
                  <w:marRight w:val="96"/>
                  <w:marTop w:val="0"/>
                  <w:marBottom w:val="0"/>
                  <w:divBdr>
                    <w:top w:val="none" w:sz="0" w:space="0" w:color="auto"/>
                    <w:left w:val="none" w:sz="0" w:space="0" w:color="auto"/>
                    <w:bottom w:val="none" w:sz="0" w:space="0" w:color="auto"/>
                    <w:right w:val="none" w:sz="0" w:space="0" w:color="auto"/>
                  </w:divBdr>
                </w:div>
              </w:divsChild>
            </w:div>
            <w:div w:id="88162997">
              <w:marLeft w:val="0"/>
              <w:marRight w:val="0"/>
              <w:marTop w:val="0"/>
              <w:marBottom w:val="0"/>
              <w:divBdr>
                <w:top w:val="none" w:sz="0" w:space="0" w:color="auto"/>
                <w:left w:val="none" w:sz="0" w:space="0" w:color="auto"/>
                <w:bottom w:val="none" w:sz="0" w:space="0" w:color="auto"/>
                <w:right w:val="none" w:sz="0" w:space="0" w:color="auto"/>
              </w:divBdr>
              <w:divsChild>
                <w:div w:id="728843102">
                  <w:marLeft w:val="600"/>
                  <w:marRight w:val="96"/>
                  <w:marTop w:val="0"/>
                  <w:marBottom w:val="0"/>
                  <w:divBdr>
                    <w:top w:val="none" w:sz="0" w:space="0" w:color="auto"/>
                    <w:left w:val="none" w:sz="0" w:space="0" w:color="auto"/>
                    <w:bottom w:val="none" w:sz="0" w:space="0" w:color="auto"/>
                    <w:right w:val="none" w:sz="0" w:space="0" w:color="auto"/>
                  </w:divBdr>
                </w:div>
              </w:divsChild>
            </w:div>
            <w:div w:id="1584215669">
              <w:marLeft w:val="0"/>
              <w:marRight w:val="0"/>
              <w:marTop w:val="0"/>
              <w:marBottom w:val="0"/>
              <w:divBdr>
                <w:top w:val="none" w:sz="0" w:space="0" w:color="auto"/>
                <w:left w:val="none" w:sz="0" w:space="0" w:color="auto"/>
                <w:bottom w:val="none" w:sz="0" w:space="0" w:color="auto"/>
                <w:right w:val="none" w:sz="0" w:space="0" w:color="auto"/>
              </w:divBdr>
              <w:divsChild>
                <w:div w:id="893388282">
                  <w:marLeft w:val="600"/>
                  <w:marRight w:val="96"/>
                  <w:marTop w:val="0"/>
                  <w:marBottom w:val="0"/>
                  <w:divBdr>
                    <w:top w:val="none" w:sz="0" w:space="0" w:color="auto"/>
                    <w:left w:val="none" w:sz="0" w:space="0" w:color="auto"/>
                    <w:bottom w:val="none" w:sz="0" w:space="0" w:color="auto"/>
                    <w:right w:val="none" w:sz="0" w:space="0" w:color="auto"/>
                  </w:divBdr>
                </w:div>
              </w:divsChild>
            </w:div>
            <w:div w:id="1674795293">
              <w:marLeft w:val="0"/>
              <w:marRight w:val="0"/>
              <w:marTop w:val="0"/>
              <w:marBottom w:val="0"/>
              <w:divBdr>
                <w:top w:val="none" w:sz="0" w:space="0" w:color="auto"/>
                <w:left w:val="none" w:sz="0" w:space="0" w:color="auto"/>
                <w:bottom w:val="none" w:sz="0" w:space="0" w:color="auto"/>
                <w:right w:val="none" w:sz="0" w:space="0" w:color="auto"/>
              </w:divBdr>
              <w:divsChild>
                <w:div w:id="1093009644">
                  <w:marLeft w:val="600"/>
                  <w:marRight w:val="96"/>
                  <w:marTop w:val="0"/>
                  <w:marBottom w:val="0"/>
                  <w:divBdr>
                    <w:top w:val="none" w:sz="0" w:space="0" w:color="auto"/>
                    <w:left w:val="none" w:sz="0" w:space="0" w:color="auto"/>
                    <w:bottom w:val="none" w:sz="0" w:space="0" w:color="auto"/>
                    <w:right w:val="none" w:sz="0" w:space="0" w:color="auto"/>
                  </w:divBdr>
                </w:div>
              </w:divsChild>
            </w:div>
            <w:div w:id="1904634470">
              <w:marLeft w:val="0"/>
              <w:marRight w:val="0"/>
              <w:marTop w:val="0"/>
              <w:marBottom w:val="0"/>
              <w:divBdr>
                <w:top w:val="none" w:sz="0" w:space="0" w:color="auto"/>
                <w:left w:val="none" w:sz="0" w:space="0" w:color="auto"/>
                <w:bottom w:val="none" w:sz="0" w:space="0" w:color="auto"/>
                <w:right w:val="none" w:sz="0" w:space="0" w:color="auto"/>
              </w:divBdr>
              <w:divsChild>
                <w:div w:id="1610700892">
                  <w:marLeft w:val="600"/>
                  <w:marRight w:val="96"/>
                  <w:marTop w:val="0"/>
                  <w:marBottom w:val="0"/>
                  <w:divBdr>
                    <w:top w:val="none" w:sz="0" w:space="0" w:color="auto"/>
                    <w:left w:val="none" w:sz="0" w:space="0" w:color="auto"/>
                    <w:bottom w:val="none" w:sz="0" w:space="0" w:color="auto"/>
                    <w:right w:val="none" w:sz="0" w:space="0" w:color="auto"/>
                  </w:divBdr>
                </w:div>
              </w:divsChild>
            </w:div>
            <w:div w:id="958025504">
              <w:marLeft w:val="0"/>
              <w:marRight w:val="0"/>
              <w:marTop w:val="0"/>
              <w:marBottom w:val="0"/>
              <w:divBdr>
                <w:top w:val="none" w:sz="0" w:space="0" w:color="auto"/>
                <w:left w:val="none" w:sz="0" w:space="0" w:color="auto"/>
                <w:bottom w:val="none" w:sz="0" w:space="0" w:color="auto"/>
                <w:right w:val="none" w:sz="0" w:space="0" w:color="auto"/>
              </w:divBdr>
              <w:divsChild>
                <w:div w:id="2143771646">
                  <w:marLeft w:val="600"/>
                  <w:marRight w:val="96"/>
                  <w:marTop w:val="0"/>
                  <w:marBottom w:val="0"/>
                  <w:divBdr>
                    <w:top w:val="none" w:sz="0" w:space="0" w:color="auto"/>
                    <w:left w:val="none" w:sz="0" w:space="0" w:color="auto"/>
                    <w:bottom w:val="none" w:sz="0" w:space="0" w:color="auto"/>
                    <w:right w:val="none" w:sz="0" w:space="0" w:color="auto"/>
                  </w:divBdr>
                </w:div>
              </w:divsChild>
            </w:div>
            <w:div w:id="626469691">
              <w:marLeft w:val="0"/>
              <w:marRight w:val="0"/>
              <w:marTop w:val="0"/>
              <w:marBottom w:val="0"/>
              <w:divBdr>
                <w:top w:val="none" w:sz="0" w:space="0" w:color="auto"/>
                <w:left w:val="none" w:sz="0" w:space="0" w:color="auto"/>
                <w:bottom w:val="none" w:sz="0" w:space="0" w:color="auto"/>
                <w:right w:val="none" w:sz="0" w:space="0" w:color="auto"/>
              </w:divBdr>
              <w:divsChild>
                <w:div w:id="557059794">
                  <w:marLeft w:val="600"/>
                  <w:marRight w:val="96"/>
                  <w:marTop w:val="0"/>
                  <w:marBottom w:val="0"/>
                  <w:divBdr>
                    <w:top w:val="none" w:sz="0" w:space="0" w:color="auto"/>
                    <w:left w:val="none" w:sz="0" w:space="0" w:color="auto"/>
                    <w:bottom w:val="none" w:sz="0" w:space="0" w:color="auto"/>
                    <w:right w:val="none" w:sz="0" w:space="0" w:color="auto"/>
                  </w:divBdr>
                </w:div>
              </w:divsChild>
            </w:div>
            <w:div w:id="1038513192">
              <w:marLeft w:val="0"/>
              <w:marRight w:val="0"/>
              <w:marTop w:val="0"/>
              <w:marBottom w:val="0"/>
              <w:divBdr>
                <w:top w:val="none" w:sz="0" w:space="0" w:color="auto"/>
                <w:left w:val="none" w:sz="0" w:space="0" w:color="auto"/>
                <w:bottom w:val="none" w:sz="0" w:space="0" w:color="auto"/>
                <w:right w:val="none" w:sz="0" w:space="0" w:color="auto"/>
              </w:divBdr>
              <w:divsChild>
                <w:div w:id="332876747">
                  <w:marLeft w:val="600"/>
                  <w:marRight w:val="96"/>
                  <w:marTop w:val="0"/>
                  <w:marBottom w:val="0"/>
                  <w:divBdr>
                    <w:top w:val="none" w:sz="0" w:space="0" w:color="auto"/>
                    <w:left w:val="none" w:sz="0" w:space="0" w:color="auto"/>
                    <w:bottom w:val="none" w:sz="0" w:space="0" w:color="auto"/>
                    <w:right w:val="none" w:sz="0" w:space="0" w:color="auto"/>
                  </w:divBdr>
                </w:div>
              </w:divsChild>
            </w:div>
            <w:div w:id="1673533173">
              <w:marLeft w:val="0"/>
              <w:marRight w:val="0"/>
              <w:marTop w:val="0"/>
              <w:marBottom w:val="0"/>
              <w:divBdr>
                <w:top w:val="none" w:sz="0" w:space="0" w:color="auto"/>
                <w:left w:val="none" w:sz="0" w:space="0" w:color="auto"/>
                <w:bottom w:val="none" w:sz="0" w:space="0" w:color="auto"/>
                <w:right w:val="none" w:sz="0" w:space="0" w:color="auto"/>
              </w:divBdr>
              <w:divsChild>
                <w:div w:id="1374891831">
                  <w:marLeft w:val="600"/>
                  <w:marRight w:val="96"/>
                  <w:marTop w:val="0"/>
                  <w:marBottom w:val="0"/>
                  <w:divBdr>
                    <w:top w:val="none" w:sz="0" w:space="0" w:color="auto"/>
                    <w:left w:val="none" w:sz="0" w:space="0" w:color="auto"/>
                    <w:bottom w:val="none" w:sz="0" w:space="0" w:color="auto"/>
                    <w:right w:val="none" w:sz="0" w:space="0" w:color="auto"/>
                  </w:divBdr>
                </w:div>
              </w:divsChild>
            </w:div>
            <w:div w:id="921983909">
              <w:marLeft w:val="0"/>
              <w:marRight w:val="0"/>
              <w:marTop w:val="0"/>
              <w:marBottom w:val="0"/>
              <w:divBdr>
                <w:top w:val="none" w:sz="0" w:space="0" w:color="auto"/>
                <w:left w:val="none" w:sz="0" w:space="0" w:color="auto"/>
                <w:bottom w:val="none" w:sz="0" w:space="0" w:color="auto"/>
                <w:right w:val="none" w:sz="0" w:space="0" w:color="auto"/>
              </w:divBdr>
              <w:divsChild>
                <w:div w:id="864632100">
                  <w:marLeft w:val="600"/>
                  <w:marRight w:val="96"/>
                  <w:marTop w:val="0"/>
                  <w:marBottom w:val="0"/>
                  <w:divBdr>
                    <w:top w:val="none" w:sz="0" w:space="0" w:color="auto"/>
                    <w:left w:val="none" w:sz="0" w:space="0" w:color="auto"/>
                    <w:bottom w:val="none" w:sz="0" w:space="0" w:color="auto"/>
                    <w:right w:val="none" w:sz="0" w:space="0" w:color="auto"/>
                  </w:divBdr>
                </w:div>
              </w:divsChild>
            </w:div>
            <w:div w:id="1764258051">
              <w:marLeft w:val="0"/>
              <w:marRight w:val="0"/>
              <w:marTop w:val="0"/>
              <w:marBottom w:val="0"/>
              <w:divBdr>
                <w:top w:val="none" w:sz="0" w:space="0" w:color="auto"/>
                <w:left w:val="none" w:sz="0" w:space="0" w:color="auto"/>
                <w:bottom w:val="none" w:sz="0" w:space="0" w:color="auto"/>
                <w:right w:val="none" w:sz="0" w:space="0" w:color="auto"/>
              </w:divBdr>
              <w:divsChild>
                <w:div w:id="1923831346">
                  <w:marLeft w:val="600"/>
                  <w:marRight w:val="96"/>
                  <w:marTop w:val="0"/>
                  <w:marBottom w:val="0"/>
                  <w:divBdr>
                    <w:top w:val="none" w:sz="0" w:space="0" w:color="auto"/>
                    <w:left w:val="none" w:sz="0" w:space="0" w:color="auto"/>
                    <w:bottom w:val="none" w:sz="0" w:space="0" w:color="auto"/>
                    <w:right w:val="none" w:sz="0" w:space="0" w:color="auto"/>
                  </w:divBdr>
                </w:div>
              </w:divsChild>
            </w:div>
            <w:div w:id="1911502173">
              <w:marLeft w:val="0"/>
              <w:marRight w:val="0"/>
              <w:marTop w:val="0"/>
              <w:marBottom w:val="0"/>
              <w:divBdr>
                <w:top w:val="none" w:sz="0" w:space="0" w:color="auto"/>
                <w:left w:val="none" w:sz="0" w:space="0" w:color="auto"/>
                <w:bottom w:val="none" w:sz="0" w:space="0" w:color="auto"/>
                <w:right w:val="none" w:sz="0" w:space="0" w:color="auto"/>
              </w:divBdr>
              <w:divsChild>
                <w:div w:id="518083689">
                  <w:marLeft w:val="600"/>
                  <w:marRight w:val="96"/>
                  <w:marTop w:val="0"/>
                  <w:marBottom w:val="0"/>
                  <w:divBdr>
                    <w:top w:val="none" w:sz="0" w:space="0" w:color="auto"/>
                    <w:left w:val="none" w:sz="0" w:space="0" w:color="auto"/>
                    <w:bottom w:val="none" w:sz="0" w:space="0" w:color="auto"/>
                    <w:right w:val="none" w:sz="0" w:space="0" w:color="auto"/>
                  </w:divBdr>
                </w:div>
              </w:divsChild>
            </w:div>
            <w:div w:id="1384330596">
              <w:marLeft w:val="0"/>
              <w:marRight w:val="0"/>
              <w:marTop w:val="0"/>
              <w:marBottom w:val="0"/>
              <w:divBdr>
                <w:top w:val="none" w:sz="0" w:space="0" w:color="auto"/>
                <w:left w:val="none" w:sz="0" w:space="0" w:color="auto"/>
                <w:bottom w:val="none" w:sz="0" w:space="0" w:color="auto"/>
                <w:right w:val="none" w:sz="0" w:space="0" w:color="auto"/>
              </w:divBdr>
              <w:divsChild>
                <w:div w:id="1270815044">
                  <w:marLeft w:val="600"/>
                  <w:marRight w:val="96"/>
                  <w:marTop w:val="0"/>
                  <w:marBottom w:val="0"/>
                  <w:divBdr>
                    <w:top w:val="none" w:sz="0" w:space="0" w:color="auto"/>
                    <w:left w:val="none" w:sz="0" w:space="0" w:color="auto"/>
                    <w:bottom w:val="none" w:sz="0" w:space="0" w:color="auto"/>
                    <w:right w:val="none" w:sz="0" w:space="0" w:color="auto"/>
                  </w:divBdr>
                </w:div>
              </w:divsChild>
            </w:div>
            <w:div w:id="13961781">
              <w:marLeft w:val="0"/>
              <w:marRight w:val="0"/>
              <w:marTop w:val="0"/>
              <w:marBottom w:val="0"/>
              <w:divBdr>
                <w:top w:val="none" w:sz="0" w:space="0" w:color="auto"/>
                <w:left w:val="none" w:sz="0" w:space="0" w:color="auto"/>
                <w:bottom w:val="none" w:sz="0" w:space="0" w:color="auto"/>
                <w:right w:val="none" w:sz="0" w:space="0" w:color="auto"/>
              </w:divBdr>
              <w:divsChild>
                <w:div w:id="1475292927">
                  <w:marLeft w:val="600"/>
                  <w:marRight w:val="96"/>
                  <w:marTop w:val="0"/>
                  <w:marBottom w:val="0"/>
                  <w:divBdr>
                    <w:top w:val="none" w:sz="0" w:space="0" w:color="auto"/>
                    <w:left w:val="none" w:sz="0" w:space="0" w:color="auto"/>
                    <w:bottom w:val="none" w:sz="0" w:space="0" w:color="auto"/>
                    <w:right w:val="none" w:sz="0" w:space="0" w:color="auto"/>
                  </w:divBdr>
                </w:div>
              </w:divsChild>
            </w:div>
            <w:div w:id="42021189">
              <w:marLeft w:val="0"/>
              <w:marRight w:val="0"/>
              <w:marTop w:val="0"/>
              <w:marBottom w:val="0"/>
              <w:divBdr>
                <w:top w:val="none" w:sz="0" w:space="0" w:color="auto"/>
                <w:left w:val="none" w:sz="0" w:space="0" w:color="auto"/>
                <w:bottom w:val="none" w:sz="0" w:space="0" w:color="auto"/>
                <w:right w:val="none" w:sz="0" w:space="0" w:color="auto"/>
              </w:divBdr>
              <w:divsChild>
                <w:div w:id="496698078">
                  <w:marLeft w:val="600"/>
                  <w:marRight w:val="96"/>
                  <w:marTop w:val="0"/>
                  <w:marBottom w:val="0"/>
                  <w:divBdr>
                    <w:top w:val="none" w:sz="0" w:space="0" w:color="auto"/>
                    <w:left w:val="none" w:sz="0" w:space="0" w:color="auto"/>
                    <w:bottom w:val="none" w:sz="0" w:space="0" w:color="auto"/>
                    <w:right w:val="none" w:sz="0" w:space="0" w:color="auto"/>
                  </w:divBdr>
                </w:div>
              </w:divsChild>
            </w:div>
            <w:div w:id="1850872393">
              <w:marLeft w:val="0"/>
              <w:marRight w:val="0"/>
              <w:marTop w:val="0"/>
              <w:marBottom w:val="0"/>
              <w:divBdr>
                <w:top w:val="none" w:sz="0" w:space="0" w:color="auto"/>
                <w:left w:val="none" w:sz="0" w:space="0" w:color="auto"/>
                <w:bottom w:val="none" w:sz="0" w:space="0" w:color="auto"/>
                <w:right w:val="none" w:sz="0" w:space="0" w:color="auto"/>
              </w:divBdr>
              <w:divsChild>
                <w:div w:id="933170540">
                  <w:marLeft w:val="600"/>
                  <w:marRight w:val="96"/>
                  <w:marTop w:val="0"/>
                  <w:marBottom w:val="0"/>
                  <w:divBdr>
                    <w:top w:val="none" w:sz="0" w:space="0" w:color="auto"/>
                    <w:left w:val="none" w:sz="0" w:space="0" w:color="auto"/>
                    <w:bottom w:val="none" w:sz="0" w:space="0" w:color="auto"/>
                    <w:right w:val="none" w:sz="0" w:space="0" w:color="auto"/>
                  </w:divBdr>
                </w:div>
              </w:divsChild>
            </w:div>
            <w:div w:id="1017347977">
              <w:marLeft w:val="0"/>
              <w:marRight w:val="0"/>
              <w:marTop w:val="0"/>
              <w:marBottom w:val="0"/>
              <w:divBdr>
                <w:top w:val="none" w:sz="0" w:space="0" w:color="auto"/>
                <w:left w:val="none" w:sz="0" w:space="0" w:color="auto"/>
                <w:bottom w:val="none" w:sz="0" w:space="0" w:color="auto"/>
                <w:right w:val="none" w:sz="0" w:space="0" w:color="auto"/>
              </w:divBdr>
              <w:divsChild>
                <w:div w:id="2129741237">
                  <w:marLeft w:val="600"/>
                  <w:marRight w:val="96"/>
                  <w:marTop w:val="0"/>
                  <w:marBottom w:val="0"/>
                  <w:divBdr>
                    <w:top w:val="none" w:sz="0" w:space="0" w:color="auto"/>
                    <w:left w:val="none" w:sz="0" w:space="0" w:color="auto"/>
                    <w:bottom w:val="none" w:sz="0" w:space="0" w:color="auto"/>
                    <w:right w:val="none" w:sz="0" w:space="0" w:color="auto"/>
                  </w:divBdr>
                </w:div>
              </w:divsChild>
            </w:div>
            <w:div w:id="770589856">
              <w:marLeft w:val="0"/>
              <w:marRight w:val="0"/>
              <w:marTop w:val="0"/>
              <w:marBottom w:val="0"/>
              <w:divBdr>
                <w:top w:val="none" w:sz="0" w:space="0" w:color="auto"/>
                <w:left w:val="none" w:sz="0" w:space="0" w:color="auto"/>
                <w:bottom w:val="none" w:sz="0" w:space="0" w:color="auto"/>
                <w:right w:val="none" w:sz="0" w:space="0" w:color="auto"/>
              </w:divBdr>
              <w:divsChild>
                <w:div w:id="1625651483">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955722178">
      <w:bodyDiv w:val="1"/>
      <w:marLeft w:val="0"/>
      <w:marRight w:val="0"/>
      <w:marTop w:val="0"/>
      <w:marBottom w:val="0"/>
      <w:divBdr>
        <w:top w:val="none" w:sz="0" w:space="0" w:color="auto"/>
        <w:left w:val="none" w:sz="0" w:space="0" w:color="auto"/>
        <w:bottom w:val="none" w:sz="0" w:space="0" w:color="auto"/>
        <w:right w:val="none" w:sz="0" w:space="0" w:color="auto"/>
      </w:divBdr>
    </w:div>
    <w:div w:id="976111050">
      <w:bodyDiv w:val="1"/>
      <w:marLeft w:val="0"/>
      <w:marRight w:val="0"/>
      <w:marTop w:val="0"/>
      <w:marBottom w:val="0"/>
      <w:divBdr>
        <w:top w:val="none" w:sz="0" w:space="0" w:color="auto"/>
        <w:left w:val="none" w:sz="0" w:space="0" w:color="auto"/>
        <w:bottom w:val="none" w:sz="0" w:space="0" w:color="auto"/>
        <w:right w:val="none" w:sz="0" w:space="0" w:color="auto"/>
      </w:divBdr>
    </w:div>
    <w:div w:id="993946664">
      <w:bodyDiv w:val="1"/>
      <w:marLeft w:val="0"/>
      <w:marRight w:val="0"/>
      <w:marTop w:val="0"/>
      <w:marBottom w:val="0"/>
      <w:divBdr>
        <w:top w:val="none" w:sz="0" w:space="0" w:color="auto"/>
        <w:left w:val="none" w:sz="0" w:space="0" w:color="auto"/>
        <w:bottom w:val="none" w:sz="0" w:space="0" w:color="auto"/>
        <w:right w:val="none" w:sz="0" w:space="0" w:color="auto"/>
      </w:divBdr>
    </w:div>
    <w:div w:id="1129513291">
      <w:bodyDiv w:val="1"/>
      <w:marLeft w:val="0"/>
      <w:marRight w:val="0"/>
      <w:marTop w:val="0"/>
      <w:marBottom w:val="0"/>
      <w:divBdr>
        <w:top w:val="none" w:sz="0" w:space="0" w:color="auto"/>
        <w:left w:val="none" w:sz="0" w:space="0" w:color="auto"/>
        <w:bottom w:val="none" w:sz="0" w:space="0" w:color="auto"/>
        <w:right w:val="none" w:sz="0" w:space="0" w:color="auto"/>
      </w:divBdr>
      <w:divsChild>
        <w:div w:id="1802529461">
          <w:marLeft w:val="0"/>
          <w:marRight w:val="0"/>
          <w:marTop w:val="0"/>
          <w:marBottom w:val="0"/>
          <w:divBdr>
            <w:top w:val="none" w:sz="0" w:space="0" w:color="auto"/>
            <w:left w:val="none" w:sz="0" w:space="0" w:color="auto"/>
            <w:bottom w:val="none" w:sz="0" w:space="0" w:color="auto"/>
            <w:right w:val="none" w:sz="0" w:space="0" w:color="auto"/>
          </w:divBdr>
          <w:divsChild>
            <w:div w:id="1858541806">
              <w:marLeft w:val="0"/>
              <w:marRight w:val="0"/>
              <w:marTop w:val="0"/>
              <w:marBottom w:val="0"/>
              <w:divBdr>
                <w:top w:val="none" w:sz="0" w:space="0" w:color="auto"/>
                <w:left w:val="none" w:sz="0" w:space="0" w:color="auto"/>
                <w:bottom w:val="none" w:sz="0" w:space="0" w:color="auto"/>
                <w:right w:val="none" w:sz="0" w:space="0" w:color="auto"/>
              </w:divBdr>
              <w:divsChild>
                <w:div w:id="775097344">
                  <w:marLeft w:val="600"/>
                  <w:marRight w:val="96"/>
                  <w:marTop w:val="0"/>
                  <w:marBottom w:val="0"/>
                  <w:divBdr>
                    <w:top w:val="none" w:sz="0" w:space="0" w:color="auto"/>
                    <w:left w:val="none" w:sz="0" w:space="0" w:color="auto"/>
                    <w:bottom w:val="none" w:sz="0" w:space="0" w:color="auto"/>
                    <w:right w:val="none" w:sz="0" w:space="0" w:color="auto"/>
                  </w:divBdr>
                </w:div>
              </w:divsChild>
            </w:div>
            <w:div w:id="349255797">
              <w:marLeft w:val="0"/>
              <w:marRight w:val="0"/>
              <w:marTop w:val="0"/>
              <w:marBottom w:val="0"/>
              <w:divBdr>
                <w:top w:val="none" w:sz="0" w:space="0" w:color="auto"/>
                <w:left w:val="none" w:sz="0" w:space="0" w:color="auto"/>
                <w:bottom w:val="none" w:sz="0" w:space="0" w:color="auto"/>
                <w:right w:val="none" w:sz="0" w:space="0" w:color="auto"/>
              </w:divBdr>
              <w:divsChild>
                <w:div w:id="1854761515">
                  <w:marLeft w:val="600"/>
                  <w:marRight w:val="96"/>
                  <w:marTop w:val="0"/>
                  <w:marBottom w:val="0"/>
                  <w:divBdr>
                    <w:top w:val="none" w:sz="0" w:space="0" w:color="auto"/>
                    <w:left w:val="none" w:sz="0" w:space="0" w:color="auto"/>
                    <w:bottom w:val="none" w:sz="0" w:space="0" w:color="auto"/>
                    <w:right w:val="none" w:sz="0" w:space="0" w:color="auto"/>
                  </w:divBdr>
                </w:div>
              </w:divsChild>
            </w:div>
            <w:div w:id="1324622198">
              <w:marLeft w:val="0"/>
              <w:marRight w:val="0"/>
              <w:marTop w:val="0"/>
              <w:marBottom w:val="0"/>
              <w:divBdr>
                <w:top w:val="none" w:sz="0" w:space="0" w:color="auto"/>
                <w:left w:val="none" w:sz="0" w:space="0" w:color="auto"/>
                <w:bottom w:val="none" w:sz="0" w:space="0" w:color="auto"/>
                <w:right w:val="none" w:sz="0" w:space="0" w:color="auto"/>
              </w:divBdr>
              <w:divsChild>
                <w:div w:id="109280367">
                  <w:marLeft w:val="600"/>
                  <w:marRight w:val="96"/>
                  <w:marTop w:val="0"/>
                  <w:marBottom w:val="0"/>
                  <w:divBdr>
                    <w:top w:val="none" w:sz="0" w:space="0" w:color="auto"/>
                    <w:left w:val="none" w:sz="0" w:space="0" w:color="auto"/>
                    <w:bottom w:val="none" w:sz="0" w:space="0" w:color="auto"/>
                    <w:right w:val="none" w:sz="0" w:space="0" w:color="auto"/>
                  </w:divBdr>
                </w:div>
              </w:divsChild>
            </w:div>
            <w:div w:id="952445508">
              <w:marLeft w:val="0"/>
              <w:marRight w:val="0"/>
              <w:marTop w:val="0"/>
              <w:marBottom w:val="0"/>
              <w:divBdr>
                <w:top w:val="none" w:sz="0" w:space="0" w:color="auto"/>
                <w:left w:val="none" w:sz="0" w:space="0" w:color="auto"/>
                <w:bottom w:val="none" w:sz="0" w:space="0" w:color="auto"/>
                <w:right w:val="none" w:sz="0" w:space="0" w:color="auto"/>
              </w:divBdr>
              <w:divsChild>
                <w:div w:id="1165631688">
                  <w:marLeft w:val="600"/>
                  <w:marRight w:val="96"/>
                  <w:marTop w:val="0"/>
                  <w:marBottom w:val="0"/>
                  <w:divBdr>
                    <w:top w:val="none" w:sz="0" w:space="0" w:color="auto"/>
                    <w:left w:val="none" w:sz="0" w:space="0" w:color="auto"/>
                    <w:bottom w:val="none" w:sz="0" w:space="0" w:color="auto"/>
                    <w:right w:val="none" w:sz="0" w:space="0" w:color="auto"/>
                  </w:divBdr>
                </w:div>
              </w:divsChild>
            </w:div>
            <w:div w:id="2124762142">
              <w:marLeft w:val="0"/>
              <w:marRight w:val="0"/>
              <w:marTop w:val="0"/>
              <w:marBottom w:val="0"/>
              <w:divBdr>
                <w:top w:val="none" w:sz="0" w:space="0" w:color="auto"/>
                <w:left w:val="none" w:sz="0" w:space="0" w:color="auto"/>
                <w:bottom w:val="none" w:sz="0" w:space="0" w:color="auto"/>
                <w:right w:val="none" w:sz="0" w:space="0" w:color="auto"/>
              </w:divBdr>
              <w:divsChild>
                <w:div w:id="143358941">
                  <w:marLeft w:val="600"/>
                  <w:marRight w:val="96"/>
                  <w:marTop w:val="0"/>
                  <w:marBottom w:val="0"/>
                  <w:divBdr>
                    <w:top w:val="none" w:sz="0" w:space="0" w:color="auto"/>
                    <w:left w:val="none" w:sz="0" w:space="0" w:color="auto"/>
                    <w:bottom w:val="none" w:sz="0" w:space="0" w:color="auto"/>
                    <w:right w:val="none" w:sz="0" w:space="0" w:color="auto"/>
                  </w:divBdr>
                </w:div>
              </w:divsChild>
            </w:div>
            <w:div w:id="180559004">
              <w:marLeft w:val="0"/>
              <w:marRight w:val="0"/>
              <w:marTop w:val="0"/>
              <w:marBottom w:val="0"/>
              <w:divBdr>
                <w:top w:val="none" w:sz="0" w:space="0" w:color="auto"/>
                <w:left w:val="none" w:sz="0" w:space="0" w:color="auto"/>
                <w:bottom w:val="none" w:sz="0" w:space="0" w:color="auto"/>
                <w:right w:val="none" w:sz="0" w:space="0" w:color="auto"/>
              </w:divBdr>
              <w:divsChild>
                <w:div w:id="981277188">
                  <w:marLeft w:val="600"/>
                  <w:marRight w:val="96"/>
                  <w:marTop w:val="0"/>
                  <w:marBottom w:val="0"/>
                  <w:divBdr>
                    <w:top w:val="none" w:sz="0" w:space="0" w:color="auto"/>
                    <w:left w:val="none" w:sz="0" w:space="0" w:color="auto"/>
                    <w:bottom w:val="none" w:sz="0" w:space="0" w:color="auto"/>
                    <w:right w:val="none" w:sz="0" w:space="0" w:color="auto"/>
                  </w:divBdr>
                </w:div>
              </w:divsChild>
            </w:div>
            <w:div w:id="1760830950">
              <w:marLeft w:val="0"/>
              <w:marRight w:val="0"/>
              <w:marTop w:val="0"/>
              <w:marBottom w:val="0"/>
              <w:divBdr>
                <w:top w:val="none" w:sz="0" w:space="0" w:color="auto"/>
                <w:left w:val="none" w:sz="0" w:space="0" w:color="auto"/>
                <w:bottom w:val="none" w:sz="0" w:space="0" w:color="auto"/>
                <w:right w:val="none" w:sz="0" w:space="0" w:color="auto"/>
              </w:divBdr>
              <w:divsChild>
                <w:div w:id="756251206">
                  <w:marLeft w:val="600"/>
                  <w:marRight w:val="96"/>
                  <w:marTop w:val="0"/>
                  <w:marBottom w:val="0"/>
                  <w:divBdr>
                    <w:top w:val="none" w:sz="0" w:space="0" w:color="auto"/>
                    <w:left w:val="none" w:sz="0" w:space="0" w:color="auto"/>
                    <w:bottom w:val="none" w:sz="0" w:space="0" w:color="auto"/>
                    <w:right w:val="none" w:sz="0" w:space="0" w:color="auto"/>
                  </w:divBdr>
                </w:div>
              </w:divsChild>
            </w:div>
            <w:div w:id="964045731">
              <w:marLeft w:val="0"/>
              <w:marRight w:val="0"/>
              <w:marTop w:val="0"/>
              <w:marBottom w:val="0"/>
              <w:divBdr>
                <w:top w:val="none" w:sz="0" w:space="0" w:color="auto"/>
                <w:left w:val="none" w:sz="0" w:space="0" w:color="auto"/>
                <w:bottom w:val="none" w:sz="0" w:space="0" w:color="auto"/>
                <w:right w:val="none" w:sz="0" w:space="0" w:color="auto"/>
              </w:divBdr>
              <w:divsChild>
                <w:div w:id="40178324">
                  <w:marLeft w:val="600"/>
                  <w:marRight w:val="96"/>
                  <w:marTop w:val="0"/>
                  <w:marBottom w:val="0"/>
                  <w:divBdr>
                    <w:top w:val="none" w:sz="0" w:space="0" w:color="auto"/>
                    <w:left w:val="none" w:sz="0" w:space="0" w:color="auto"/>
                    <w:bottom w:val="none" w:sz="0" w:space="0" w:color="auto"/>
                    <w:right w:val="none" w:sz="0" w:space="0" w:color="auto"/>
                  </w:divBdr>
                </w:div>
              </w:divsChild>
            </w:div>
            <w:div w:id="786774724">
              <w:marLeft w:val="0"/>
              <w:marRight w:val="0"/>
              <w:marTop w:val="0"/>
              <w:marBottom w:val="0"/>
              <w:divBdr>
                <w:top w:val="none" w:sz="0" w:space="0" w:color="auto"/>
                <w:left w:val="none" w:sz="0" w:space="0" w:color="auto"/>
                <w:bottom w:val="none" w:sz="0" w:space="0" w:color="auto"/>
                <w:right w:val="none" w:sz="0" w:space="0" w:color="auto"/>
              </w:divBdr>
              <w:divsChild>
                <w:div w:id="498741893">
                  <w:marLeft w:val="600"/>
                  <w:marRight w:val="96"/>
                  <w:marTop w:val="0"/>
                  <w:marBottom w:val="0"/>
                  <w:divBdr>
                    <w:top w:val="none" w:sz="0" w:space="0" w:color="auto"/>
                    <w:left w:val="none" w:sz="0" w:space="0" w:color="auto"/>
                    <w:bottom w:val="none" w:sz="0" w:space="0" w:color="auto"/>
                    <w:right w:val="none" w:sz="0" w:space="0" w:color="auto"/>
                  </w:divBdr>
                </w:div>
              </w:divsChild>
            </w:div>
            <w:div w:id="749233662">
              <w:marLeft w:val="0"/>
              <w:marRight w:val="0"/>
              <w:marTop w:val="0"/>
              <w:marBottom w:val="0"/>
              <w:divBdr>
                <w:top w:val="none" w:sz="0" w:space="0" w:color="auto"/>
                <w:left w:val="none" w:sz="0" w:space="0" w:color="auto"/>
                <w:bottom w:val="none" w:sz="0" w:space="0" w:color="auto"/>
                <w:right w:val="none" w:sz="0" w:space="0" w:color="auto"/>
              </w:divBdr>
              <w:divsChild>
                <w:div w:id="221139354">
                  <w:marLeft w:val="600"/>
                  <w:marRight w:val="96"/>
                  <w:marTop w:val="0"/>
                  <w:marBottom w:val="0"/>
                  <w:divBdr>
                    <w:top w:val="none" w:sz="0" w:space="0" w:color="auto"/>
                    <w:left w:val="none" w:sz="0" w:space="0" w:color="auto"/>
                    <w:bottom w:val="none" w:sz="0" w:space="0" w:color="auto"/>
                    <w:right w:val="none" w:sz="0" w:space="0" w:color="auto"/>
                  </w:divBdr>
                </w:div>
              </w:divsChild>
            </w:div>
            <w:div w:id="119686552">
              <w:marLeft w:val="0"/>
              <w:marRight w:val="0"/>
              <w:marTop w:val="0"/>
              <w:marBottom w:val="0"/>
              <w:divBdr>
                <w:top w:val="none" w:sz="0" w:space="0" w:color="auto"/>
                <w:left w:val="none" w:sz="0" w:space="0" w:color="auto"/>
                <w:bottom w:val="none" w:sz="0" w:space="0" w:color="auto"/>
                <w:right w:val="none" w:sz="0" w:space="0" w:color="auto"/>
              </w:divBdr>
              <w:divsChild>
                <w:div w:id="1849522915">
                  <w:marLeft w:val="600"/>
                  <w:marRight w:val="96"/>
                  <w:marTop w:val="0"/>
                  <w:marBottom w:val="0"/>
                  <w:divBdr>
                    <w:top w:val="none" w:sz="0" w:space="0" w:color="auto"/>
                    <w:left w:val="none" w:sz="0" w:space="0" w:color="auto"/>
                    <w:bottom w:val="none" w:sz="0" w:space="0" w:color="auto"/>
                    <w:right w:val="none" w:sz="0" w:space="0" w:color="auto"/>
                  </w:divBdr>
                </w:div>
              </w:divsChild>
            </w:div>
            <w:div w:id="857500638">
              <w:marLeft w:val="0"/>
              <w:marRight w:val="0"/>
              <w:marTop w:val="0"/>
              <w:marBottom w:val="0"/>
              <w:divBdr>
                <w:top w:val="none" w:sz="0" w:space="0" w:color="auto"/>
                <w:left w:val="none" w:sz="0" w:space="0" w:color="auto"/>
                <w:bottom w:val="none" w:sz="0" w:space="0" w:color="auto"/>
                <w:right w:val="none" w:sz="0" w:space="0" w:color="auto"/>
              </w:divBdr>
              <w:divsChild>
                <w:div w:id="1696731675">
                  <w:marLeft w:val="600"/>
                  <w:marRight w:val="96"/>
                  <w:marTop w:val="0"/>
                  <w:marBottom w:val="0"/>
                  <w:divBdr>
                    <w:top w:val="none" w:sz="0" w:space="0" w:color="auto"/>
                    <w:left w:val="none" w:sz="0" w:space="0" w:color="auto"/>
                    <w:bottom w:val="none" w:sz="0" w:space="0" w:color="auto"/>
                    <w:right w:val="none" w:sz="0" w:space="0" w:color="auto"/>
                  </w:divBdr>
                </w:div>
              </w:divsChild>
            </w:div>
            <w:div w:id="1934898204">
              <w:marLeft w:val="0"/>
              <w:marRight w:val="0"/>
              <w:marTop w:val="0"/>
              <w:marBottom w:val="0"/>
              <w:divBdr>
                <w:top w:val="none" w:sz="0" w:space="0" w:color="auto"/>
                <w:left w:val="none" w:sz="0" w:space="0" w:color="auto"/>
                <w:bottom w:val="none" w:sz="0" w:space="0" w:color="auto"/>
                <w:right w:val="none" w:sz="0" w:space="0" w:color="auto"/>
              </w:divBdr>
              <w:divsChild>
                <w:div w:id="1213268608">
                  <w:marLeft w:val="600"/>
                  <w:marRight w:val="96"/>
                  <w:marTop w:val="0"/>
                  <w:marBottom w:val="0"/>
                  <w:divBdr>
                    <w:top w:val="none" w:sz="0" w:space="0" w:color="auto"/>
                    <w:left w:val="none" w:sz="0" w:space="0" w:color="auto"/>
                    <w:bottom w:val="none" w:sz="0" w:space="0" w:color="auto"/>
                    <w:right w:val="none" w:sz="0" w:space="0" w:color="auto"/>
                  </w:divBdr>
                </w:div>
              </w:divsChild>
            </w:div>
            <w:div w:id="568883280">
              <w:marLeft w:val="0"/>
              <w:marRight w:val="0"/>
              <w:marTop w:val="0"/>
              <w:marBottom w:val="0"/>
              <w:divBdr>
                <w:top w:val="none" w:sz="0" w:space="0" w:color="auto"/>
                <w:left w:val="none" w:sz="0" w:space="0" w:color="auto"/>
                <w:bottom w:val="none" w:sz="0" w:space="0" w:color="auto"/>
                <w:right w:val="none" w:sz="0" w:space="0" w:color="auto"/>
              </w:divBdr>
              <w:divsChild>
                <w:div w:id="901411188">
                  <w:marLeft w:val="600"/>
                  <w:marRight w:val="96"/>
                  <w:marTop w:val="0"/>
                  <w:marBottom w:val="0"/>
                  <w:divBdr>
                    <w:top w:val="none" w:sz="0" w:space="0" w:color="auto"/>
                    <w:left w:val="none" w:sz="0" w:space="0" w:color="auto"/>
                    <w:bottom w:val="none" w:sz="0" w:space="0" w:color="auto"/>
                    <w:right w:val="none" w:sz="0" w:space="0" w:color="auto"/>
                  </w:divBdr>
                </w:div>
              </w:divsChild>
            </w:div>
            <w:div w:id="1485586372">
              <w:marLeft w:val="0"/>
              <w:marRight w:val="0"/>
              <w:marTop w:val="0"/>
              <w:marBottom w:val="0"/>
              <w:divBdr>
                <w:top w:val="none" w:sz="0" w:space="0" w:color="auto"/>
                <w:left w:val="none" w:sz="0" w:space="0" w:color="auto"/>
                <w:bottom w:val="none" w:sz="0" w:space="0" w:color="auto"/>
                <w:right w:val="none" w:sz="0" w:space="0" w:color="auto"/>
              </w:divBdr>
              <w:divsChild>
                <w:div w:id="862981530">
                  <w:marLeft w:val="600"/>
                  <w:marRight w:val="96"/>
                  <w:marTop w:val="0"/>
                  <w:marBottom w:val="0"/>
                  <w:divBdr>
                    <w:top w:val="none" w:sz="0" w:space="0" w:color="auto"/>
                    <w:left w:val="none" w:sz="0" w:space="0" w:color="auto"/>
                    <w:bottom w:val="none" w:sz="0" w:space="0" w:color="auto"/>
                    <w:right w:val="none" w:sz="0" w:space="0" w:color="auto"/>
                  </w:divBdr>
                </w:div>
              </w:divsChild>
            </w:div>
            <w:div w:id="1473328391">
              <w:marLeft w:val="0"/>
              <w:marRight w:val="0"/>
              <w:marTop w:val="0"/>
              <w:marBottom w:val="0"/>
              <w:divBdr>
                <w:top w:val="none" w:sz="0" w:space="0" w:color="auto"/>
                <w:left w:val="none" w:sz="0" w:space="0" w:color="auto"/>
                <w:bottom w:val="none" w:sz="0" w:space="0" w:color="auto"/>
                <w:right w:val="none" w:sz="0" w:space="0" w:color="auto"/>
              </w:divBdr>
              <w:divsChild>
                <w:div w:id="1439835888">
                  <w:marLeft w:val="600"/>
                  <w:marRight w:val="96"/>
                  <w:marTop w:val="0"/>
                  <w:marBottom w:val="0"/>
                  <w:divBdr>
                    <w:top w:val="none" w:sz="0" w:space="0" w:color="auto"/>
                    <w:left w:val="none" w:sz="0" w:space="0" w:color="auto"/>
                    <w:bottom w:val="none" w:sz="0" w:space="0" w:color="auto"/>
                    <w:right w:val="none" w:sz="0" w:space="0" w:color="auto"/>
                  </w:divBdr>
                </w:div>
              </w:divsChild>
            </w:div>
            <w:div w:id="175660083">
              <w:marLeft w:val="0"/>
              <w:marRight w:val="0"/>
              <w:marTop w:val="0"/>
              <w:marBottom w:val="0"/>
              <w:divBdr>
                <w:top w:val="none" w:sz="0" w:space="0" w:color="auto"/>
                <w:left w:val="none" w:sz="0" w:space="0" w:color="auto"/>
                <w:bottom w:val="none" w:sz="0" w:space="0" w:color="auto"/>
                <w:right w:val="none" w:sz="0" w:space="0" w:color="auto"/>
              </w:divBdr>
              <w:divsChild>
                <w:div w:id="1405225494">
                  <w:marLeft w:val="600"/>
                  <w:marRight w:val="96"/>
                  <w:marTop w:val="0"/>
                  <w:marBottom w:val="0"/>
                  <w:divBdr>
                    <w:top w:val="none" w:sz="0" w:space="0" w:color="auto"/>
                    <w:left w:val="none" w:sz="0" w:space="0" w:color="auto"/>
                    <w:bottom w:val="none" w:sz="0" w:space="0" w:color="auto"/>
                    <w:right w:val="none" w:sz="0" w:space="0" w:color="auto"/>
                  </w:divBdr>
                </w:div>
              </w:divsChild>
            </w:div>
            <w:div w:id="1674916897">
              <w:marLeft w:val="0"/>
              <w:marRight w:val="0"/>
              <w:marTop w:val="0"/>
              <w:marBottom w:val="0"/>
              <w:divBdr>
                <w:top w:val="none" w:sz="0" w:space="0" w:color="auto"/>
                <w:left w:val="none" w:sz="0" w:space="0" w:color="auto"/>
                <w:bottom w:val="none" w:sz="0" w:space="0" w:color="auto"/>
                <w:right w:val="none" w:sz="0" w:space="0" w:color="auto"/>
              </w:divBdr>
              <w:divsChild>
                <w:div w:id="827594082">
                  <w:marLeft w:val="600"/>
                  <w:marRight w:val="96"/>
                  <w:marTop w:val="0"/>
                  <w:marBottom w:val="0"/>
                  <w:divBdr>
                    <w:top w:val="none" w:sz="0" w:space="0" w:color="auto"/>
                    <w:left w:val="none" w:sz="0" w:space="0" w:color="auto"/>
                    <w:bottom w:val="none" w:sz="0" w:space="0" w:color="auto"/>
                    <w:right w:val="none" w:sz="0" w:space="0" w:color="auto"/>
                  </w:divBdr>
                </w:div>
              </w:divsChild>
            </w:div>
            <w:div w:id="1592548945">
              <w:marLeft w:val="0"/>
              <w:marRight w:val="0"/>
              <w:marTop w:val="0"/>
              <w:marBottom w:val="0"/>
              <w:divBdr>
                <w:top w:val="none" w:sz="0" w:space="0" w:color="auto"/>
                <w:left w:val="none" w:sz="0" w:space="0" w:color="auto"/>
                <w:bottom w:val="none" w:sz="0" w:space="0" w:color="auto"/>
                <w:right w:val="none" w:sz="0" w:space="0" w:color="auto"/>
              </w:divBdr>
              <w:divsChild>
                <w:div w:id="2037660158">
                  <w:marLeft w:val="600"/>
                  <w:marRight w:val="96"/>
                  <w:marTop w:val="0"/>
                  <w:marBottom w:val="0"/>
                  <w:divBdr>
                    <w:top w:val="none" w:sz="0" w:space="0" w:color="auto"/>
                    <w:left w:val="none" w:sz="0" w:space="0" w:color="auto"/>
                    <w:bottom w:val="none" w:sz="0" w:space="0" w:color="auto"/>
                    <w:right w:val="none" w:sz="0" w:space="0" w:color="auto"/>
                  </w:divBdr>
                </w:div>
              </w:divsChild>
            </w:div>
            <w:div w:id="1416823123">
              <w:marLeft w:val="0"/>
              <w:marRight w:val="0"/>
              <w:marTop w:val="0"/>
              <w:marBottom w:val="0"/>
              <w:divBdr>
                <w:top w:val="none" w:sz="0" w:space="0" w:color="auto"/>
                <w:left w:val="none" w:sz="0" w:space="0" w:color="auto"/>
                <w:bottom w:val="none" w:sz="0" w:space="0" w:color="auto"/>
                <w:right w:val="none" w:sz="0" w:space="0" w:color="auto"/>
              </w:divBdr>
              <w:divsChild>
                <w:div w:id="1934623950">
                  <w:marLeft w:val="600"/>
                  <w:marRight w:val="96"/>
                  <w:marTop w:val="0"/>
                  <w:marBottom w:val="0"/>
                  <w:divBdr>
                    <w:top w:val="none" w:sz="0" w:space="0" w:color="auto"/>
                    <w:left w:val="none" w:sz="0" w:space="0" w:color="auto"/>
                    <w:bottom w:val="none" w:sz="0" w:space="0" w:color="auto"/>
                    <w:right w:val="none" w:sz="0" w:space="0" w:color="auto"/>
                  </w:divBdr>
                </w:div>
              </w:divsChild>
            </w:div>
            <w:div w:id="85460793">
              <w:marLeft w:val="0"/>
              <w:marRight w:val="0"/>
              <w:marTop w:val="0"/>
              <w:marBottom w:val="0"/>
              <w:divBdr>
                <w:top w:val="none" w:sz="0" w:space="0" w:color="auto"/>
                <w:left w:val="none" w:sz="0" w:space="0" w:color="auto"/>
                <w:bottom w:val="none" w:sz="0" w:space="0" w:color="auto"/>
                <w:right w:val="none" w:sz="0" w:space="0" w:color="auto"/>
              </w:divBdr>
              <w:divsChild>
                <w:div w:id="1144851710">
                  <w:marLeft w:val="600"/>
                  <w:marRight w:val="96"/>
                  <w:marTop w:val="0"/>
                  <w:marBottom w:val="0"/>
                  <w:divBdr>
                    <w:top w:val="none" w:sz="0" w:space="0" w:color="auto"/>
                    <w:left w:val="none" w:sz="0" w:space="0" w:color="auto"/>
                    <w:bottom w:val="none" w:sz="0" w:space="0" w:color="auto"/>
                    <w:right w:val="none" w:sz="0" w:space="0" w:color="auto"/>
                  </w:divBdr>
                </w:div>
              </w:divsChild>
            </w:div>
            <w:div w:id="1877159923">
              <w:marLeft w:val="0"/>
              <w:marRight w:val="0"/>
              <w:marTop w:val="0"/>
              <w:marBottom w:val="0"/>
              <w:divBdr>
                <w:top w:val="none" w:sz="0" w:space="0" w:color="auto"/>
                <w:left w:val="none" w:sz="0" w:space="0" w:color="auto"/>
                <w:bottom w:val="none" w:sz="0" w:space="0" w:color="auto"/>
                <w:right w:val="none" w:sz="0" w:space="0" w:color="auto"/>
              </w:divBdr>
              <w:divsChild>
                <w:div w:id="767043206">
                  <w:marLeft w:val="600"/>
                  <w:marRight w:val="96"/>
                  <w:marTop w:val="0"/>
                  <w:marBottom w:val="0"/>
                  <w:divBdr>
                    <w:top w:val="none" w:sz="0" w:space="0" w:color="auto"/>
                    <w:left w:val="none" w:sz="0" w:space="0" w:color="auto"/>
                    <w:bottom w:val="none" w:sz="0" w:space="0" w:color="auto"/>
                    <w:right w:val="none" w:sz="0" w:space="0" w:color="auto"/>
                  </w:divBdr>
                </w:div>
              </w:divsChild>
            </w:div>
            <w:div w:id="576672742">
              <w:marLeft w:val="0"/>
              <w:marRight w:val="0"/>
              <w:marTop w:val="0"/>
              <w:marBottom w:val="0"/>
              <w:divBdr>
                <w:top w:val="none" w:sz="0" w:space="0" w:color="auto"/>
                <w:left w:val="none" w:sz="0" w:space="0" w:color="auto"/>
                <w:bottom w:val="none" w:sz="0" w:space="0" w:color="auto"/>
                <w:right w:val="none" w:sz="0" w:space="0" w:color="auto"/>
              </w:divBdr>
              <w:divsChild>
                <w:div w:id="505486886">
                  <w:marLeft w:val="600"/>
                  <w:marRight w:val="96"/>
                  <w:marTop w:val="0"/>
                  <w:marBottom w:val="0"/>
                  <w:divBdr>
                    <w:top w:val="none" w:sz="0" w:space="0" w:color="auto"/>
                    <w:left w:val="none" w:sz="0" w:space="0" w:color="auto"/>
                    <w:bottom w:val="none" w:sz="0" w:space="0" w:color="auto"/>
                    <w:right w:val="none" w:sz="0" w:space="0" w:color="auto"/>
                  </w:divBdr>
                </w:div>
              </w:divsChild>
            </w:div>
            <w:div w:id="1432386918">
              <w:marLeft w:val="0"/>
              <w:marRight w:val="0"/>
              <w:marTop w:val="0"/>
              <w:marBottom w:val="0"/>
              <w:divBdr>
                <w:top w:val="none" w:sz="0" w:space="0" w:color="auto"/>
                <w:left w:val="none" w:sz="0" w:space="0" w:color="auto"/>
                <w:bottom w:val="none" w:sz="0" w:space="0" w:color="auto"/>
                <w:right w:val="none" w:sz="0" w:space="0" w:color="auto"/>
              </w:divBdr>
              <w:divsChild>
                <w:div w:id="1299922920">
                  <w:marLeft w:val="600"/>
                  <w:marRight w:val="96"/>
                  <w:marTop w:val="0"/>
                  <w:marBottom w:val="0"/>
                  <w:divBdr>
                    <w:top w:val="none" w:sz="0" w:space="0" w:color="auto"/>
                    <w:left w:val="none" w:sz="0" w:space="0" w:color="auto"/>
                    <w:bottom w:val="none" w:sz="0" w:space="0" w:color="auto"/>
                    <w:right w:val="none" w:sz="0" w:space="0" w:color="auto"/>
                  </w:divBdr>
                </w:div>
              </w:divsChild>
            </w:div>
            <w:div w:id="685328611">
              <w:marLeft w:val="0"/>
              <w:marRight w:val="0"/>
              <w:marTop w:val="0"/>
              <w:marBottom w:val="0"/>
              <w:divBdr>
                <w:top w:val="none" w:sz="0" w:space="0" w:color="auto"/>
                <w:left w:val="none" w:sz="0" w:space="0" w:color="auto"/>
                <w:bottom w:val="none" w:sz="0" w:space="0" w:color="auto"/>
                <w:right w:val="none" w:sz="0" w:space="0" w:color="auto"/>
              </w:divBdr>
              <w:divsChild>
                <w:div w:id="1463889614">
                  <w:marLeft w:val="600"/>
                  <w:marRight w:val="96"/>
                  <w:marTop w:val="0"/>
                  <w:marBottom w:val="0"/>
                  <w:divBdr>
                    <w:top w:val="none" w:sz="0" w:space="0" w:color="auto"/>
                    <w:left w:val="none" w:sz="0" w:space="0" w:color="auto"/>
                    <w:bottom w:val="none" w:sz="0" w:space="0" w:color="auto"/>
                    <w:right w:val="none" w:sz="0" w:space="0" w:color="auto"/>
                  </w:divBdr>
                </w:div>
              </w:divsChild>
            </w:div>
            <w:div w:id="178467846">
              <w:marLeft w:val="0"/>
              <w:marRight w:val="0"/>
              <w:marTop w:val="0"/>
              <w:marBottom w:val="0"/>
              <w:divBdr>
                <w:top w:val="none" w:sz="0" w:space="0" w:color="auto"/>
                <w:left w:val="none" w:sz="0" w:space="0" w:color="auto"/>
                <w:bottom w:val="none" w:sz="0" w:space="0" w:color="auto"/>
                <w:right w:val="none" w:sz="0" w:space="0" w:color="auto"/>
              </w:divBdr>
              <w:divsChild>
                <w:div w:id="1519346715">
                  <w:marLeft w:val="600"/>
                  <w:marRight w:val="96"/>
                  <w:marTop w:val="0"/>
                  <w:marBottom w:val="0"/>
                  <w:divBdr>
                    <w:top w:val="none" w:sz="0" w:space="0" w:color="auto"/>
                    <w:left w:val="none" w:sz="0" w:space="0" w:color="auto"/>
                    <w:bottom w:val="none" w:sz="0" w:space="0" w:color="auto"/>
                    <w:right w:val="none" w:sz="0" w:space="0" w:color="auto"/>
                  </w:divBdr>
                </w:div>
              </w:divsChild>
            </w:div>
            <w:div w:id="1453094482">
              <w:marLeft w:val="0"/>
              <w:marRight w:val="0"/>
              <w:marTop w:val="0"/>
              <w:marBottom w:val="0"/>
              <w:divBdr>
                <w:top w:val="none" w:sz="0" w:space="0" w:color="auto"/>
                <w:left w:val="none" w:sz="0" w:space="0" w:color="auto"/>
                <w:bottom w:val="none" w:sz="0" w:space="0" w:color="auto"/>
                <w:right w:val="none" w:sz="0" w:space="0" w:color="auto"/>
              </w:divBdr>
              <w:divsChild>
                <w:div w:id="1379040617">
                  <w:marLeft w:val="600"/>
                  <w:marRight w:val="96"/>
                  <w:marTop w:val="0"/>
                  <w:marBottom w:val="0"/>
                  <w:divBdr>
                    <w:top w:val="none" w:sz="0" w:space="0" w:color="auto"/>
                    <w:left w:val="none" w:sz="0" w:space="0" w:color="auto"/>
                    <w:bottom w:val="none" w:sz="0" w:space="0" w:color="auto"/>
                    <w:right w:val="none" w:sz="0" w:space="0" w:color="auto"/>
                  </w:divBdr>
                </w:div>
              </w:divsChild>
            </w:div>
            <w:div w:id="1308238663">
              <w:marLeft w:val="0"/>
              <w:marRight w:val="0"/>
              <w:marTop w:val="0"/>
              <w:marBottom w:val="0"/>
              <w:divBdr>
                <w:top w:val="none" w:sz="0" w:space="0" w:color="auto"/>
                <w:left w:val="none" w:sz="0" w:space="0" w:color="auto"/>
                <w:bottom w:val="none" w:sz="0" w:space="0" w:color="auto"/>
                <w:right w:val="none" w:sz="0" w:space="0" w:color="auto"/>
              </w:divBdr>
              <w:divsChild>
                <w:div w:id="1282878342">
                  <w:marLeft w:val="600"/>
                  <w:marRight w:val="96"/>
                  <w:marTop w:val="0"/>
                  <w:marBottom w:val="0"/>
                  <w:divBdr>
                    <w:top w:val="none" w:sz="0" w:space="0" w:color="auto"/>
                    <w:left w:val="none" w:sz="0" w:space="0" w:color="auto"/>
                    <w:bottom w:val="none" w:sz="0" w:space="0" w:color="auto"/>
                    <w:right w:val="none" w:sz="0" w:space="0" w:color="auto"/>
                  </w:divBdr>
                </w:div>
              </w:divsChild>
            </w:div>
            <w:div w:id="1008409276">
              <w:marLeft w:val="0"/>
              <w:marRight w:val="0"/>
              <w:marTop w:val="0"/>
              <w:marBottom w:val="0"/>
              <w:divBdr>
                <w:top w:val="none" w:sz="0" w:space="0" w:color="auto"/>
                <w:left w:val="none" w:sz="0" w:space="0" w:color="auto"/>
                <w:bottom w:val="none" w:sz="0" w:space="0" w:color="auto"/>
                <w:right w:val="none" w:sz="0" w:space="0" w:color="auto"/>
              </w:divBdr>
              <w:divsChild>
                <w:div w:id="1820610427">
                  <w:marLeft w:val="600"/>
                  <w:marRight w:val="96"/>
                  <w:marTop w:val="0"/>
                  <w:marBottom w:val="0"/>
                  <w:divBdr>
                    <w:top w:val="none" w:sz="0" w:space="0" w:color="auto"/>
                    <w:left w:val="none" w:sz="0" w:space="0" w:color="auto"/>
                    <w:bottom w:val="none" w:sz="0" w:space="0" w:color="auto"/>
                    <w:right w:val="none" w:sz="0" w:space="0" w:color="auto"/>
                  </w:divBdr>
                </w:div>
              </w:divsChild>
            </w:div>
            <w:div w:id="1692292426">
              <w:marLeft w:val="0"/>
              <w:marRight w:val="0"/>
              <w:marTop w:val="0"/>
              <w:marBottom w:val="0"/>
              <w:divBdr>
                <w:top w:val="none" w:sz="0" w:space="0" w:color="auto"/>
                <w:left w:val="none" w:sz="0" w:space="0" w:color="auto"/>
                <w:bottom w:val="none" w:sz="0" w:space="0" w:color="auto"/>
                <w:right w:val="none" w:sz="0" w:space="0" w:color="auto"/>
              </w:divBdr>
              <w:divsChild>
                <w:div w:id="1093404345">
                  <w:marLeft w:val="600"/>
                  <w:marRight w:val="96"/>
                  <w:marTop w:val="0"/>
                  <w:marBottom w:val="0"/>
                  <w:divBdr>
                    <w:top w:val="none" w:sz="0" w:space="0" w:color="auto"/>
                    <w:left w:val="none" w:sz="0" w:space="0" w:color="auto"/>
                    <w:bottom w:val="none" w:sz="0" w:space="0" w:color="auto"/>
                    <w:right w:val="none" w:sz="0" w:space="0" w:color="auto"/>
                  </w:divBdr>
                </w:div>
              </w:divsChild>
            </w:div>
            <w:div w:id="1260136419">
              <w:marLeft w:val="0"/>
              <w:marRight w:val="0"/>
              <w:marTop w:val="0"/>
              <w:marBottom w:val="0"/>
              <w:divBdr>
                <w:top w:val="none" w:sz="0" w:space="0" w:color="auto"/>
                <w:left w:val="none" w:sz="0" w:space="0" w:color="auto"/>
                <w:bottom w:val="none" w:sz="0" w:space="0" w:color="auto"/>
                <w:right w:val="none" w:sz="0" w:space="0" w:color="auto"/>
              </w:divBdr>
              <w:divsChild>
                <w:div w:id="633215610">
                  <w:marLeft w:val="600"/>
                  <w:marRight w:val="96"/>
                  <w:marTop w:val="0"/>
                  <w:marBottom w:val="0"/>
                  <w:divBdr>
                    <w:top w:val="none" w:sz="0" w:space="0" w:color="auto"/>
                    <w:left w:val="none" w:sz="0" w:space="0" w:color="auto"/>
                    <w:bottom w:val="none" w:sz="0" w:space="0" w:color="auto"/>
                    <w:right w:val="none" w:sz="0" w:space="0" w:color="auto"/>
                  </w:divBdr>
                </w:div>
              </w:divsChild>
            </w:div>
            <w:div w:id="1215308352">
              <w:marLeft w:val="0"/>
              <w:marRight w:val="0"/>
              <w:marTop w:val="0"/>
              <w:marBottom w:val="0"/>
              <w:divBdr>
                <w:top w:val="none" w:sz="0" w:space="0" w:color="auto"/>
                <w:left w:val="none" w:sz="0" w:space="0" w:color="auto"/>
                <w:bottom w:val="none" w:sz="0" w:space="0" w:color="auto"/>
                <w:right w:val="none" w:sz="0" w:space="0" w:color="auto"/>
              </w:divBdr>
              <w:divsChild>
                <w:div w:id="1287393036">
                  <w:marLeft w:val="600"/>
                  <w:marRight w:val="96"/>
                  <w:marTop w:val="0"/>
                  <w:marBottom w:val="0"/>
                  <w:divBdr>
                    <w:top w:val="none" w:sz="0" w:space="0" w:color="auto"/>
                    <w:left w:val="none" w:sz="0" w:space="0" w:color="auto"/>
                    <w:bottom w:val="none" w:sz="0" w:space="0" w:color="auto"/>
                    <w:right w:val="none" w:sz="0" w:space="0" w:color="auto"/>
                  </w:divBdr>
                </w:div>
              </w:divsChild>
            </w:div>
            <w:div w:id="281427515">
              <w:marLeft w:val="0"/>
              <w:marRight w:val="0"/>
              <w:marTop w:val="0"/>
              <w:marBottom w:val="0"/>
              <w:divBdr>
                <w:top w:val="none" w:sz="0" w:space="0" w:color="auto"/>
                <w:left w:val="none" w:sz="0" w:space="0" w:color="auto"/>
                <w:bottom w:val="none" w:sz="0" w:space="0" w:color="auto"/>
                <w:right w:val="none" w:sz="0" w:space="0" w:color="auto"/>
              </w:divBdr>
              <w:divsChild>
                <w:div w:id="144900897">
                  <w:marLeft w:val="600"/>
                  <w:marRight w:val="96"/>
                  <w:marTop w:val="0"/>
                  <w:marBottom w:val="0"/>
                  <w:divBdr>
                    <w:top w:val="none" w:sz="0" w:space="0" w:color="auto"/>
                    <w:left w:val="none" w:sz="0" w:space="0" w:color="auto"/>
                    <w:bottom w:val="none" w:sz="0" w:space="0" w:color="auto"/>
                    <w:right w:val="none" w:sz="0" w:space="0" w:color="auto"/>
                  </w:divBdr>
                </w:div>
              </w:divsChild>
            </w:div>
            <w:div w:id="1973512929">
              <w:marLeft w:val="0"/>
              <w:marRight w:val="0"/>
              <w:marTop w:val="0"/>
              <w:marBottom w:val="0"/>
              <w:divBdr>
                <w:top w:val="none" w:sz="0" w:space="0" w:color="auto"/>
                <w:left w:val="none" w:sz="0" w:space="0" w:color="auto"/>
                <w:bottom w:val="none" w:sz="0" w:space="0" w:color="auto"/>
                <w:right w:val="none" w:sz="0" w:space="0" w:color="auto"/>
              </w:divBdr>
              <w:divsChild>
                <w:div w:id="1992976574">
                  <w:marLeft w:val="600"/>
                  <w:marRight w:val="96"/>
                  <w:marTop w:val="0"/>
                  <w:marBottom w:val="0"/>
                  <w:divBdr>
                    <w:top w:val="none" w:sz="0" w:space="0" w:color="auto"/>
                    <w:left w:val="none" w:sz="0" w:space="0" w:color="auto"/>
                    <w:bottom w:val="none" w:sz="0" w:space="0" w:color="auto"/>
                    <w:right w:val="none" w:sz="0" w:space="0" w:color="auto"/>
                  </w:divBdr>
                </w:div>
              </w:divsChild>
            </w:div>
            <w:div w:id="1254437226">
              <w:marLeft w:val="0"/>
              <w:marRight w:val="0"/>
              <w:marTop w:val="0"/>
              <w:marBottom w:val="0"/>
              <w:divBdr>
                <w:top w:val="none" w:sz="0" w:space="0" w:color="auto"/>
                <w:left w:val="none" w:sz="0" w:space="0" w:color="auto"/>
                <w:bottom w:val="none" w:sz="0" w:space="0" w:color="auto"/>
                <w:right w:val="none" w:sz="0" w:space="0" w:color="auto"/>
              </w:divBdr>
              <w:divsChild>
                <w:div w:id="1787116647">
                  <w:marLeft w:val="600"/>
                  <w:marRight w:val="96"/>
                  <w:marTop w:val="0"/>
                  <w:marBottom w:val="0"/>
                  <w:divBdr>
                    <w:top w:val="none" w:sz="0" w:space="0" w:color="auto"/>
                    <w:left w:val="none" w:sz="0" w:space="0" w:color="auto"/>
                    <w:bottom w:val="none" w:sz="0" w:space="0" w:color="auto"/>
                    <w:right w:val="none" w:sz="0" w:space="0" w:color="auto"/>
                  </w:divBdr>
                </w:div>
              </w:divsChild>
            </w:div>
            <w:div w:id="1870028906">
              <w:marLeft w:val="0"/>
              <w:marRight w:val="0"/>
              <w:marTop w:val="0"/>
              <w:marBottom w:val="0"/>
              <w:divBdr>
                <w:top w:val="none" w:sz="0" w:space="0" w:color="auto"/>
                <w:left w:val="none" w:sz="0" w:space="0" w:color="auto"/>
                <w:bottom w:val="none" w:sz="0" w:space="0" w:color="auto"/>
                <w:right w:val="none" w:sz="0" w:space="0" w:color="auto"/>
              </w:divBdr>
              <w:divsChild>
                <w:div w:id="1243375409">
                  <w:marLeft w:val="600"/>
                  <w:marRight w:val="96"/>
                  <w:marTop w:val="0"/>
                  <w:marBottom w:val="0"/>
                  <w:divBdr>
                    <w:top w:val="none" w:sz="0" w:space="0" w:color="auto"/>
                    <w:left w:val="none" w:sz="0" w:space="0" w:color="auto"/>
                    <w:bottom w:val="none" w:sz="0" w:space="0" w:color="auto"/>
                    <w:right w:val="none" w:sz="0" w:space="0" w:color="auto"/>
                  </w:divBdr>
                </w:div>
              </w:divsChild>
            </w:div>
            <w:div w:id="2080785241">
              <w:marLeft w:val="0"/>
              <w:marRight w:val="0"/>
              <w:marTop w:val="0"/>
              <w:marBottom w:val="0"/>
              <w:divBdr>
                <w:top w:val="none" w:sz="0" w:space="0" w:color="auto"/>
                <w:left w:val="none" w:sz="0" w:space="0" w:color="auto"/>
                <w:bottom w:val="none" w:sz="0" w:space="0" w:color="auto"/>
                <w:right w:val="none" w:sz="0" w:space="0" w:color="auto"/>
              </w:divBdr>
              <w:divsChild>
                <w:div w:id="1836217996">
                  <w:marLeft w:val="600"/>
                  <w:marRight w:val="96"/>
                  <w:marTop w:val="0"/>
                  <w:marBottom w:val="0"/>
                  <w:divBdr>
                    <w:top w:val="none" w:sz="0" w:space="0" w:color="auto"/>
                    <w:left w:val="none" w:sz="0" w:space="0" w:color="auto"/>
                    <w:bottom w:val="none" w:sz="0" w:space="0" w:color="auto"/>
                    <w:right w:val="none" w:sz="0" w:space="0" w:color="auto"/>
                  </w:divBdr>
                </w:div>
              </w:divsChild>
            </w:div>
            <w:div w:id="869489155">
              <w:marLeft w:val="0"/>
              <w:marRight w:val="0"/>
              <w:marTop w:val="0"/>
              <w:marBottom w:val="0"/>
              <w:divBdr>
                <w:top w:val="none" w:sz="0" w:space="0" w:color="auto"/>
                <w:left w:val="none" w:sz="0" w:space="0" w:color="auto"/>
                <w:bottom w:val="none" w:sz="0" w:space="0" w:color="auto"/>
                <w:right w:val="none" w:sz="0" w:space="0" w:color="auto"/>
              </w:divBdr>
              <w:divsChild>
                <w:div w:id="1398505269">
                  <w:marLeft w:val="600"/>
                  <w:marRight w:val="96"/>
                  <w:marTop w:val="0"/>
                  <w:marBottom w:val="0"/>
                  <w:divBdr>
                    <w:top w:val="none" w:sz="0" w:space="0" w:color="auto"/>
                    <w:left w:val="none" w:sz="0" w:space="0" w:color="auto"/>
                    <w:bottom w:val="none" w:sz="0" w:space="0" w:color="auto"/>
                    <w:right w:val="none" w:sz="0" w:space="0" w:color="auto"/>
                  </w:divBdr>
                </w:div>
              </w:divsChild>
            </w:div>
            <w:div w:id="724522949">
              <w:marLeft w:val="0"/>
              <w:marRight w:val="0"/>
              <w:marTop w:val="0"/>
              <w:marBottom w:val="0"/>
              <w:divBdr>
                <w:top w:val="none" w:sz="0" w:space="0" w:color="auto"/>
                <w:left w:val="none" w:sz="0" w:space="0" w:color="auto"/>
                <w:bottom w:val="none" w:sz="0" w:space="0" w:color="auto"/>
                <w:right w:val="none" w:sz="0" w:space="0" w:color="auto"/>
              </w:divBdr>
              <w:divsChild>
                <w:div w:id="1235622821">
                  <w:marLeft w:val="600"/>
                  <w:marRight w:val="96"/>
                  <w:marTop w:val="0"/>
                  <w:marBottom w:val="0"/>
                  <w:divBdr>
                    <w:top w:val="none" w:sz="0" w:space="0" w:color="auto"/>
                    <w:left w:val="none" w:sz="0" w:space="0" w:color="auto"/>
                    <w:bottom w:val="none" w:sz="0" w:space="0" w:color="auto"/>
                    <w:right w:val="none" w:sz="0" w:space="0" w:color="auto"/>
                  </w:divBdr>
                </w:div>
              </w:divsChild>
            </w:div>
            <w:div w:id="823934754">
              <w:marLeft w:val="0"/>
              <w:marRight w:val="0"/>
              <w:marTop w:val="0"/>
              <w:marBottom w:val="0"/>
              <w:divBdr>
                <w:top w:val="none" w:sz="0" w:space="0" w:color="auto"/>
                <w:left w:val="none" w:sz="0" w:space="0" w:color="auto"/>
                <w:bottom w:val="none" w:sz="0" w:space="0" w:color="auto"/>
                <w:right w:val="none" w:sz="0" w:space="0" w:color="auto"/>
              </w:divBdr>
              <w:divsChild>
                <w:div w:id="898318902">
                  <w:marLeft w:val="600"/>
                  <w:marRight w:val="96"/>
                  <w:marTop w:val="0"/>
                  <w:marBottom w:val="0"/>
                  <w:divBdr>
                    <w:top w:val="none" w:sz="0" w:space="0" w:color="auto"/>
                    <w:left w:val="none" w:sz="0" w:space="0" w:color="auto"/>
                    <w:bottom w:val="none" w:sz="0" w:space="0" w:color="auto"/>
                    <w:right w:val="none" w:sz="0" w:space="0" w:color="auto"/>
                  </w:divBdr>
                </w:div>
              </w:divsChild>
            </w:div>
            <w:div w:id="1858425110">
              <w:marLeft w:val="0"/>
              <w:marRight w:val="0"/>
              <w:marTop w:val="0"/>
              <w:marBottom w:val="0"/>
              <w:divBdr>
                <w:top w:val="none" w:sz="0" w:space="0" w:color="auto"/>
                <w:left w:val="none" w:sz="0" w:space="0" w:color="auto"/>
                <w:bottom w:val="none" w:sz="0" w:space="0" w:color="auto"/>
                <w:right w:val="none" w:sz="0" w:space="0" w:color="auto"/>
              </w:divBdr>
              <w:divsChild>
                <w:div w:id="131678576">
                  <w:marLeft w:val="600"/>
                  <w:marRight w:val="96"/>
                  <w:marTop w:val="0"/>
                  <w:marBottom w:val="0"/>
                  <w:divBdr>
                    <w:top w:val="none" w:sz="0" w:space="0" w:color="auto"/>
                    <w:left w:val="none" w:sz="0" w:space="0" w:color="auto"/>
                    <w:bottom w:val="none" w:sz="0" w:space="0" w:color="auto"/>
                    <w:right w:val="none" w:sz="0" w:space="0" w:color="auto"/>
                  </w:divBdr>
                </w:div>
              </w:divsChild>
            </w:div>
            <w:div w:id="1983928655">
              <w:marLeft w:val="0"/>
              <w:marRight w:val="0"/>
              <w:marTop w:val="0"/>
              <w:marBottom w:val="0"/>
              <w:divBdr>
                <w:top w:val="none" w:sz="0" w:space="0" w:color="auto"/>
                <w:left w:val="none" w:sz="0" w:space="0" w:color="auto"/>
                <w:bottom w:val="none" w:sz="0" w:space="0" w:color="auto"/>
                <w:right w:val="none" w:sz="0" w:space="0" w:color="auto"/>
              </w:divBdr>
              <w:divsChild>
                <w:div w:id="1529489637">
                  <w:marLeft w:val="600"/>
                  <w:marRight w:val="96"/>
                  <w:marTop w:val="0"/>
                  <w:marBottom w:val="0"/>
                  <w:divBdr>
                    <w:top w:val="none" w:sz="0" w:space="0" w:color="auto"/>
                    <w:left w:val="none" w:sz="0" w:space="0" w:color="auto"/>
                    <w:bottom w:val="none" w:sz="0" w:space="0" w:color="auto"/>
                    <w:right w:val="none" w:sz="0" w:space="0" w:color="auto"/>
                  </w:divBdr>
                </w:div>
              </w:divsChild>
            </w:div>
            <w:div w:id="1938752263">
              <w:marLeft w:val="0"/>
              <w:marRight w:val="0"/>
              <w:marTop w:val="0"/>
              <w:marBottom w:val="0"/>
              <w:divBdr>
                <w:top w:val="none" w:sz="0" w:space="0" w:color="auto"/>
                <w:left w:val="none" w:sz="0" w:space="0" w:color="auto"/>
                <w:bottom w:val="none" w:sz="0" w:space="0" w:color="auto"/>
                <w:right w:val="none" w:sz="0" w:space="0" w:color="auto"/>
              </w:divBdr>
              <w:divsChild>
                <w:div w:id="1294171368">
                  <w:marLeft w:val="600"/>
                  <w:marRight w:val="96"/>
                  <w:marTop w:val="0"/>
                  <w:marBottom w:val="0"/>
                  <w:divBdr>
                    <w:top w:val="none" w:sz="0" w:space="0" w:color="auto"/>
                    <w:left w:val="none" w:sz="0" w:space="0" w:color="auto"/>
                    <w:bottom w:val="none" w:sz="0" w:space="0" w:color="auto"/>
                    <w:right w:val="none" w:sz="0" w:space="0" w:color="auto"/>
                  </w:divBdr>
                </w:div>
              </w:divsChild>
            </w:div>
            <w:div w:id="1769085269">
              <w:marLeft w:val="0"/>
              <w:marRight w:val="0"/>
              <w:marTop w:val="0"/>
              <w:marBottom w:val="0"/>
              <w:divBdr>
                <w:top w:val="none" w:sz="0" w:space="0" w:color="auto"/>
                <w:left w:val="none" w:sz="0" w:space="0" w:color="auto"/>
                <w:bottom w:val="none" w:sz="0" w:space="0" w:color="auto"/>
                <w:right w:val="none" w:sz="0" w:space="0" w:color="auto"/>
              </w:divBdr>
              <w:divsChild>
                <w:div w:id="806364228">
                  <w:marLeft w:val="600"/>
                  <w:marRight w:val="96"/>
                  <w:marTop w:val="0"/>
                  <w:marBottom w:val="0"/>
                  <w:divBdr>
                    <w:top w:val="none" w:sz="0" w:space="0" w:color="auto"/>
                    <w:left w:val="none" w:sz="0" w:space="0" w:color="auto"/>
                    <w:bottom w:val="none" w:sz="0" w:space="0" w:color="auto"/>
                    <w:right w:val="none" w:sz="0" w:space="0" w:color="auto"/>
                  </w:divBdr>
                </w:div>
              </w:divsChild>
            </w:div>
            <w:div w:id="1955403583">
              <w:marLeft w:val="0"/>
              <w:marRight w:val="0"/>
              <w:marTop w:val="0"/>
              <w:marBottom w:val="0"/>
              <w:divBdr>
                <w:top w:val="none" w:sz="0" w:space="0" w:color="auto"/>
                <w:left w:val="none" w:sz="0" w:space="0" w:color="auto"/>
                <w:bottom w:val="none" w:sz="0" w:space="0" w:color="auto"/>
                <w:right w:val="none" w:sz="0" w:space="0" w:color="auto"/>
              </w:divBdr>
              <w:divsChild>
                <w:div w:id="1821144542">
                  <w:marLeft w:val="600"/>
                  <w:marRight w:val="96"/>
                  <w:marTop w:val="0"/>
                  <w:marBottom w:val="0"/>
                  <w:divBdr>
                    <w:top w:val="none" w:sz="0" w:space="0" w:color="auto"/>
                    <w:left w:val="none" w:sz="0" w:space="0" w:color="auto"/>
                    <w:bottom w:val="none" w:sz="0" w:space="0" w:color="auto"/>
                    <w:right w:val="none" w:sz="0" w:space="0" w:color="auto"/>
                  </w:divBdr>
                </w:div>
              </w:divsChild>
            </w:div>
            <w:div w:id="1220366477">
              <w:marLeft w:val="0"/>
              <w:marRight w:val="0"/>
              <w:marTop w:val="0"/>
              <w:marBottom w:val="0"/>
              <w:divBdr>
                <w:top w:val="none" w:sz="0" w:space="0" w:color="auto"/>
                <w:left w:val="none" w:sz="0" w:space="0" w:color="auto"/>
                <w:bottom w:val="none" w:sz="0" w:space="0" w:color="auto"/>
                <w:right w:val="none" w:sz="0" w:space="0" w:color="auto"/>
              </w:divBdr>
              <w:divsChild>
                <w:div w:id="1489975188">
                  <w:marLeft w:val="600"/>
                  <w:marRight w:val="96"/>
                  <w:marTop w:val="0"/>
                  <w:marBottom w:val="0"/>
                  <w:divBdr>
                    <w:top w:val="none" w:sz="0" w:space="0" w:color="auto"/>
                    <w:left w:val="none" w:sz="0" w:space="0" w:color="auto"/>
                    <w:bottom w:val="none" w:sz="0" w:space="0" w:color="auto"/>
                    <w:right w:val="none" w:sz="0" w:space="0" w:color="auto"/>
                  </w:divBdr>
                </w:div>
              </w:divsChild>
            </w:div>
            <w:div w:id="2082293916">
              <w:marLeft w:val="0"/>
              <w:marRight w:val="0"/>
              <w:marTop w:val="0"/>
              <w:marBottom w:val="0"/>
              <w:divBdr>
                <w:top w:val="none" w:sz="0" w:space="0" w:color="auto"/>
                <w:left w:val="none" w:sz="0" w:space="0" w:color="auto"/>
                <w:bottom w:val="none" w:sz="0" w:space="0" w:color="auto"/>
                <w:right w:val="none" w:sz="0" w:space="0" w:color="auto"/>
              </w:divBdr>
              <w:divsChild>
                <w:div w:id="1254825472">
                  <w:marLeft w:val="600"/>
                  <w:marRight w:val="96"/>
                  <w:marTop w:val="0"/>
                  <w:marBottom w:val="0"/>
                  <w:divBdr>
                    <w:top w:val="none" w:sz="0" w:space="0" w:color="auto"/>
                    <w:left w:val="none" w:sz="0" w:space="0" w:color="auto"/>
                    <w:bottom w:val="none" w:sz="0" w:space="0" w:color="auto"/>
                    <w:right w:val="none" w:sz="0" w:space="0" w:color="auto"/>
                  </w:divBdr>
                </w:div>
              </w:divsChild>
            </w:div>
            <w:div w:id="1704667255">
              <w:marLeft w:val="0"/>
              <w:marRight w:val="0"/>
              <w:marTop w:val="0"/>
              <w:marBottom w:val="0"/>
              <w:divBdr>
                <w:top w:val="none" w:sz="0" w:space="0" w:color="auto"/>
                <w:left w:val="none" w:sz="0" w:space="0" w:color="auto"/>
                <w:bottom w:val="none" w:sz="0" w:space="0" w:color="auto"/>
                <w:right w:val="none" w:sz="0" w:space="0" w:color="auto"/>
              </w:divBdr>
              <w:divsChild>
                <w:div w:id="750859774">
                  <w:marLeft w:val="600"/>
                  <w:marRight w:val="96"/>
                  <w:marTop w:val="0"/>
                  <w:marBottom w:val="0"/>
                  <w:divBdr>
                    <w:top w:val="none" w:sz="0" w:space="0" w:color="auto"/>
                    <w:left w:val="none" w:sz="0" w:space="0" w:color="auto"/>
                    <w:bottom w:val="none" w:sz="0" w:space="0" w:color="auto"/>
                    <w:right w:val="none" w:sz="0" w:space="0" w:color="auto"/>
                  </w:divBdr>
                </w:div>
              </w:divsChild>
            </w:div>
            <w:div w:id="1458835334">
              <w:marLeft w:val="0"/>
              <w:marRight w:val="0"/>
              <w:marTop w:val="0"/>
              <w:marBottom w:val="0"/>
              <w:divBdr>
                <w:top w:val="none" w:sz="0" w:space="0" w:color="auto"/>
                <w:left w:val="none" w:sz="0" w:space="0" w:color="auto"/>
                <w:bottom w:val="none" w:sz="0" w:space="0" w:color="auto"/>
                <w:right w:val="none" w:sz="0" w:space="0" w:color="auto"/>
              </w:divBdr>
              <w:divsChild>
                <w:div w:id="1722168362">
                  <w:marLeft w:val="600"/>
                  <w:marRight w:val="96"/>
                  <w:marTop w:val="0"/>
                  <w:marBottom w:val="0"/>
                  <w:divBdr>
                    <w:top w:val="none" w:sz="0" w:space="0" w:color="auto"/>
                    <w:left w:val="none" w:sz="0" w:space="0" w:color="auto"/>
                    <w:bottom w:val="none" w:sz="0" w:space="0" w:color="auto"/>
                    <w:right w:val="none" w:sz="0" w:space="0" w:color="auto"/>
                  </w:divBdr>
                </w:div>
              </w:divsChild>
            </w:div>
            <w:div w:id="1708528959">
              <w:marLeft w:val="0"/>
              <w:marRight w:val="0"/>
              <w:marTop w:val="0"/>
              <w:marBottom w:val="0"/>
              <w:divBdr>
                <w:top w:val="none" w:sz="0" w:space="0" w:color="auto"/>
                <w:left w:val="none" w:sz="0" w:space="0" w:color="auto"/>
                <w:bottom w:val="none" w:sz="0" w:space="0" w:color="auto"/>
                <w:right w:val="none" w:sz="0" w:space="0" w:color="auto"/>
              </w:divBdr>
              <w:divsChild>
                <w:div w:id="655961220">
                  <w:marLeft w:val="600"/>
                  <w:marRight w:val="96"/>
                  <w:marTop w:val="0"/>
                  <w:marBottom w:val="0"/>
                  <w:divBdr>
                    <w:top w:val="none" w:sz="0" w:space="0" w:color="auto"/>
                    <w:left w:val="none" w:sz="0" w:space="0" w:color="auto"/>
                    <w:bottom w:val="none" w:sz="0" w:space="0" w:color="auto"/>
                    <w:right w:val="none" w:sz="0" w:space="0" w:color="auto"/>
                  </w:divBdr>
                </w:div>
              </w:divsChild>
            </w:div>
            <w:div w:id="2042507717">
              <w:marLeft w:val="0"/>
              <w:marRight w:val="0"/>
              <w:marTop w:val="0"/>
              <w:marBottom w:val="0"/>
              <w:divBdr>
                <w:top w:val="none" w:sz="0" w:space="0" w:color="auto"/>
                <w:left w:val="none" w:sz="0" w:space="0" w:color="auto"/>
                <w:bottom w:val="none" w:sz="0" w:space="0" w:color="auto"/>
                <w:right w:val="none" w:sz="0" w:space="0" w:color="auto"/>
              </w:divBdr>
              <w:divsChild>
                <w:div w:id="819688176">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56217969">
      <w:bodyDiv w:val="1"/>
      <w:marLeft w:val="0"/>
      <w:marRight w:val="0"/>
      <w:marTop w:val="0"/>
      <w:marBottom w:val="0"/>
      <w:divBdr>
        <w:top w:val="none" w:sz="0" w:space="0" w:color="auto"/>
        <w:left w:val="none" w:sz="0" w:space="0" w:color="auto"/>
        <w:bottom w:val="none" w:sz="0" w:space="0" w:color="auto"/>
        <w:right w:val="none" w:sz="0" w:space="0" w:color="auto"/>
      </w:divBdr>
      <w:divsChild>
        <w:div w:id="1754357455">
          <w:marLeft w:val="806"/>
          <w:marRight w:val="0"/>
          <w:marTop w:val="200"/>
          <w:marBottom w:val="0"/>
          <w:divBdr>
            <w:top w:val="none" w:sz="0" w:space="0" w:color="auto"/>
            <w:left w:val="none" w:sz="0" w:space="0" w:color="auto"/>
            <w:bottom w:val="none" w:sz="0" w:space="0" w:color="auto"/>
            <w:right w:val="none" w:sz="0" w:space="0" w:color="auto"/>
          </w:divBdr>
        </w:div>
      </w:divsChild>
    </w:div>
    <w:div w:id="1280987291">
      <w:bodyDiv w:val="1"/>
      <w:marLeft w:val="0"/>
      <w:marRight w:val="0"/>
      <w:marTop w:val="0"/>
      <w:marBottom w:val="0"/>
      <w:divBdr>
        <w:top w:val="none" w:sz="0" w:space="0" w:color="auto"/>
        <w:left w:val="none" w:sz="0" w:space="0" w:color="auto"/>
        <w:bottom w:val="none" w:sz="0" w:space="0" w:color="auto"/>
        <w:right w:val="none" w:sz="0" w:space="0" w:color="auto"/>
      </w:divBdr>
      <w:divsChild>
        <w:div w:id="1983541433">
          <w:marLeft w:val="1166"/>
          <w:marRight w:val="0"/>
          <w:marTop w:val="100"/>
          <w:marBottom w:val="0"/>
          <w:divBdr>
            <w:top w:val="none" w:sz="0" w:space="0" w:color="auto"/>
            <w:left w:val="none" w:sz="0" w:space="0" w:color="auto"/>
            <w:bottom w:val="none" w:sz="0" w:space="0" w:color="auto"/>
            <w:right w:val="none" w:sz="0" w:space="0" w:color="auto"/>
          </w:divBdr>
        </w:div>
        <w:div w:id="1885829534">
          <w:marLeft w:val="1166"/>
          <w:marRight w:val="0"/>
          <w:marTop w:val="100"/>
          <w:marBottom w:val="0"/>
          <w:divBdr>
            <w:top w:val="none" w:sz="0" w:space="0" w:color="auto"/>
            <w:left w:val="none" w:sz="0" w:space="0" w:color="auto"/>
            <w:bottom w:val="none" w:sz="0" w:space="0" w:color="auto"/>
            <w:right w:val="none" w:sz="0" w:space="0" w:color="auto"/>
          </w:divBdr>
        </w:div>
      </w:divsChild>
    </w:div>
    <w:div w:id="1286230854">
      <w:bodyDiv w:val="1"/>
      <w:marLeft w:val="0"/>
      <w:marRight w:val="0"/>
      <w:marTop w:val="0"/>
      <w:marBottom w:val="0"/>
      <w:divBdr>
        <w:top w:val="none" w:sz="0" w:space="0" w:color="auto"/>
        <w:left w:val="none" w:sz="0" w:space="0" w:color="auto"/>
        <w:bottom w:val="none" w:sz="0" w:space="0" w:color="auto"/>
        <w:right w:val="none" w:sz="0" w:space="0" w:color="auto"/>
      </w:divBdr>
    </w:div>
    <w:div w:id="1318219479">
      <w:bodyDiv w:val="1"/>
      <w:marLeft w:val="0"/>
      <w:marRight w:val="0"/>
      <w:marTop w:val="0"/>
      <w:marBottom w:val="0"/>
      <w:divBdr>
        <w:top w:val="none" w:sz="0" w:space="0" w:color="auto"/>
        <w:left w:val="none" w:sz="0" w:space="0" w:color="auto"/>
        <w:bottom w:val="none" w:sz="0" w:space="0" w:color="auto"/>
        <w:right w:val="none" w:sz="0" w:space="0" w:color="auto"/>
      </w:divBdr>
      <w:divsChild>
        <w:div w:id="763305204">
          <w:marLeft w:val="1166"/>
          <w:marRight w:val="0"/>
          <w:marTop w:val="100"/>
          <w:marBottom w:val="0"/>
          <w:divBdr>
            <w:top w:val="none" w:sz="0" w:space="0" w:color="auto"/>
            <w:left w:val="none" w:sz="0" w:space="0" w:color="auto"/>
            <w:bottom w:val="none" w:sz="0" w:space="0" w:color="auto"/>
            <w:right w:val="none" w:sz="0" w:space="0" w:color="auto"/>
          </w:divBdr>
        </w:div>
      </w:divsChild>
    </w:div>
    <w:div w:id="1342900542">
      <w:bodyDiv w:val="1"/>
      <w:marLeft w:val="0"/>
      <w:marRight w:val="0"/>
      <w:marTop w:val="0"/>
      <w:marBottom w:val="0"/>
      <w:divBdr>
        <w:top w:val="none" w:sz="0" w:space="0" w:color="auto"/>
        <w:left w:val="none" w:sz="0" w:space="0" w:color="auto"/>
        <w:bottom w:val="none" w:sz="0" w:space="0" w:color="auto"/>
        <w:right w:val="none" w:sz="0" w:space="0" w:color="auto"/>
      </w:divBdr>
    </w:div>
    <w:div w:id="1430157105">
      <w:bodyDiv w:val="1"/>
      <w:marLeft w:val="0"/>
      <w:marRight w:val="0"/>
      <w:marTop w:val="0"/>
      <w:marBottom w:val="0"/>
      <w:divBdr>
        <w:top w:val="none" w:sz="0" w:space="0" w:color="auto"/>
        <w:left w:val="none" w:sz="0" w:space="0" w:color="auto"/>
        <w:bottom w:val="none" w:sz="0" w:space="0" w:color="auto"/>
        <w:right w:val="none" w:sz="0" w:space="0" w:color="auto"/>
      </w:divBdr>
      <w:divsChild>
        <w:div w:id="1825004119">
          <w:marLeft w:val="0"/>
          <w:marRight w:val="0"/>
          <w:marTop w:val="0"/>
          <w:marBottom w:val="0"/>
          <w:divBdr>
            <w:top w:val="none" w:sz="0" w:space="0" w:color="auto"/>
            <w:left w:val="none" w:sz="0" w:space="0" w:color="auto"/>
            <w:bottom w:val="none" w:sz="0" w:space="0" w:color="auto"/>
            <w:right w:val="none" w:sz="0" w:space="0" w:color="auto"/>
          </w:divBdr>
          <w:divsChild>
            <w:div w:id="780489394">
              <w:marLeft w:val="0"/>
              <w:marRight w:val="0"/>
              <w:marTop w:val="0"/>
              <w:marBottom w:val="0"/>
              <w:divBdr>
                <w:top w:val="none" w:sz="0" w:space="0" w:color="auto"/>
                <w:left w:val="none" w:sz="0" w:space="0" w:color="auto"/>
                <w:bottom w:val="none" w:sz="0" w:space="0" w:color="auto"/>
                <w:right w:val="none" w:sz="0" w:space="0" w:color="auto"/>
              </w:divBdr>
              <w:divsChild>
                <w:div w:id="849293143">
                  <w:marLeft w:val="600"/>
                  <w:marRight w:val="96"/>
                  <w:marTop w:val="0"/>
                  <w:marBottom w:val="0"/>
                  <w:divBdr>
                    <w:top w:val="none" w:sz="0" w:space="0" w:color="auto"/>
                    <w:left w:val="none" w:sz="0" w:space="0" w:color="auto"/>
                    <w:bottom w:val="none" w:sz="0" w:space="0" w:color="auto"/>
                    <w:right w:val="none" w:sz="0" w:space="0" w:color="auto"/>
                  </w:divBdr>
                </w:div>
              </w:divsChild>
            </w:div>
            <w:div w:id="658969494">
              <w:marLeft w:val="0"/>
              <w:marRight w:val="0"/>
              <w:marTop w:val="0"/>
              <w:marBottom w:val="0"/>
              <w:divBdr>
                <w:top w:val="none" w:sz="0" w:space="0" w:color="auto"/>
                <w:left w:val="none" w:sz="0" w:space="0" w:color="auto"/>
                <w:bottom w:val="none" w:sz="0" w:space="0" w:color="auto"/>
                <w:right w:val="none" w:sz="0" w:space="0" w:color="auto"/>
              </w:divBdr>
              <w:divsChild>
                <w:div w:id="318964784">
                  <w:marLeft w:val="600"/>
                  <w:marRight w:val="96"/>
                  <w:marTop w:val="0"/>
                  <w:marBottom w:val="0"/>
                  <w:divBdr>
                    <w:top w:val="none" w:sz="0" w:space="0" w:color="auto"/>
                    <w:left w:val="none" w:sz="0" w:space="0" w:color="auto"/>
                    <w:bottom w:val="none" w:sz="0" w:space="0" w:color="auto"/>
                    <w:right w:val="none" w:sz="0" w:space="0" w:color="auto"/>
                  </w:divBdr>
                </w:div>
              </w:divsChild>
            </w:div>
            <w:div w:id="796680037">
              <w:marLeft w:val="0"/>
              <w:marRight w:val="0"/>
              <w:marTop w:val="0"/>
              <w:marBottom w:val="0"/>
              <w:divBdr>
                <w:top w:val="none" w:sz="0" w:space="0" w:color="auto"/>
                <w:left w:val="none" w:sz="0" w:space="0" w:color="auto"/>
                <w:bottom w:val="none" w:sz="0" w:space="0" w:color="auto"/>
                <w:right w:val="none" w:sz="0" w:space="0" w:color="auto"/>
              </w:divBdr>
              <w:divsChild>
                <w:div w:id="1644506190">
                  <w:marLeft w:val="600"/>
                  <w:marRight w:val="96"/>
                  <w:marTop w:val="0"/>
                  <w:marBottom w:val="0"/>
                  <w:divBdr>
                    <w:top w:val="none" w:sz="0" w:space="0" w:color="auto"/>
                    <w:left w:val="none" w:sz="0" w:space="0" w:color="auto"/>
                    <w:bottom w:val="none" w:sz="0" w:space="0" w:color="auto"/>
                    <w:right w:val="none" w:sz="0" w:space="0" w:color="auto"/>
                  </w:divBdr>
                </w:div>
              </w:divsChild>
            </w:div>
            <w:div w:id="187261105">
              <w:marLeft w:val="0"/>
              <w:marRight w:val="0"/>
              <w:marTop w:val="0"/>
              <w:marBottom w:val="0"/>
              <w:divBdr>
                <w:top w:val="none" w:sz="0" w:space="0" w:color="auto"/>
                <w:left w:val="none" w:sz="0" w:space="0" w:color="auto"/>
                <w:bottom w:val="none" w:sz="0" w:space="0" w:color="auto"/>
                <w:right w:val="none" w:sz="0" w:space="0" w:color="auto"/>
              </w:divBdr>
              <w:divsChild>
                <w:div w:id="1218129466">
                  <w:marLeft w:val="600"/>
                  <w:marRight w:val="96"/>
                  <w:marTop w:val="0"/>
                  <w:marBottom w:val="0"/>
                  <w:divBdr>
                    <w:top w:val="none" w:sz="0" w:space="0" w:color="auto"/>
                    <w:left w:val="none" w:sz="0" w:space="0" w:color="auto"/>
                    <w:bottom w:val="none" w:sz="0" w:space="0" w:color="auto"/>
                    <w:right w:val="none" w:sz="0" w:space="0" w:color="auto"/>
                  </w:divBdr>
                </w:div>
              </w:divsChild>
            </w:div>
            <w:div w:id="190925445">
              <w:marLeft w:val="0"/>
              <w:marRight w:val="0"/>
              <w:marTop w:val="0"/>
              <w:marBottom w:val="0"/>
              <w:divBdr>
                <w:top w:val="none" w:sz="0" w:space="0" w:color="auto"/>
                <w:left w:val="none" w:sz="0" w:space="0" w:color="auto"/>
                <w:bottom w:val="none" w:sz="0" w:space="0" w:color="auto"/>
                <w:right w:val="none" w:sz="0" w:space="0" w:color="auto"/>
              </w:divBdr>
              <w:divsChild>
                <w:div w:id="113713141">
                  <w:marLeft w:val="600"/>
                  <w:marRight w:val="96"/>
                  <w:marTop w:val="0"/>
                  <w:marBottom w:val="0"/>
                  <w:divBdr>
                    <w:top w:val="none" w:sz="0" w:space="0" w:color="auto"/>
                    <w:left w:val="none" w:sz="0" w:space="0" w:color="auto"/>
                    <w:bottom w:val="none" w:sz="0" w:space="0" w:color="auto"/>
                    <w:right w:val="none" w:sz="0" w:space="0" w:color="auto"/>
                  </w:divBdr>
                </w:div>
              </w:divsChild>
            </w:div>
            <w:div w:id="484468005">
              <w:marLeft w:val="0"/>
              <w:marRight w:val="0"/>
              <w:marTop w:val="0"/>
              <w:marBottom w:val="0"/>
              <w:divBdr>
                <w:top w:val="none" w:sz="0" w:space="0" w:color="auto"/>
                <w:left w:val="none" w:sz="0" w:space="0" w:color="auto"/>
                <w:bottom w:val="none" w:sz="0" w:space="0" w:color="auto"/>
                <w:right w:val="none" w:sz="0" w:space="0" w:color="auto"/>
              </w:divBdr>
              <w:divsChild>
                <w:div w:id="1568492840">
                  <w:marLeft w:val="600"/>
                  <w:marRight w:val="96"/>
                  <w:marTop w:val="0"/>
                  <w:marBottom w:val="0"/>
                  <w:divBdr>
                    <w:top w:val="none" w:sz="0" w:space="0" w:color="auto"/>
                    <w:left w:val="none" w:sz="0" w:space="0" w:color="auto"/>
                    <w:bottom w:val="none" w:sz="0" w:space="0" w:color="auto"/>
                    <w:right w:val="none" w:sz="0" w:space="0" w:color="auto"/>
                  </w:divBdr>
                </w:div>
              </w:divsChild>
            </w:div>
            <w:div w:id="817190195">
              <w:marLeft w:val="0"/>
              <w:marRight w:val="0"/>
              <w:marTop w:val="0"/>
              <w:marBottom w:val="0"/>
              <w:divBdr>
                <w:top w:val="none" w:sz="0" w:space="0" w:color="auto"/>
                <w:left w:val="none" w:sz="0" w:space="0" w:color="auto"/>
                <w:bottom w:val="none" w:sz="0" w:space="0" w:color="auto"/>
                <w:right w:val="none" w:sz="0" w:space="0" w:color="auto"/>
              </w:divBdr>
              <w:divsChild>
                <w:div w:id="1495490948">
                  <w:marLeft w:val="600"/>
                  <w:marRight w:val="96"/>
                  <w:marTop w:val="0"/>
                  <w:marBottom w:val="0"/>
                  <w:divBdr>
                    <w:top w:val="none" w:sz="0" w:space="0" w:color="auto"/>
                    <w:left w:val="none" w:sz="0" w:space="0" w:color="auto"/>
                    <w:bottom w:val="none" w:sz="0" w:space="0" w:color="auto"/>
                    <w:right w:val="none" w:sz="0" w:space="0" w:color="auto"/>
                  </w:divBdr>
                </w:div>
              </w:divsChild>
            </w:div>
            <w:div w:id="1040209371">
              <w:marLeft w:val="0"/>
              <w:marRight w:val="0"/>
              <w:marTop w:val="0"/>
              <w:marBottom w:val="0"/>
              <w:divBdr>
                <w:top w:val="none" w:sz="0" w:space="0" w:color="auto"/>
                <w:left w:val="none" w:sz="0" w:space="0" w:color="auto"/>
                <w:bottom w:val="none" w:sz="0" w:space="0" w:color="auto"/>
                <w:right w:val="none" w:sz="0" w:space="0" w:color="auto"/>
              </w:divBdr>
              <w:divsChild>
                <w:div w:id="449710449">
                  <w:marLeft w:val="600"/>
                  <w:marRight w:val="96"/>
                  <w:marTop w:val="0"/>
                  <w:marBottom w:val="0"/>
                  <w:divBdr>
                    <w:top w:val="none" w:sz="0" w:space="0" w:color="auto"/>
                    <w:left w:val="none" w:sz="0" w:space="0" w:color="auto"/>
                    <w:bottom w:val="none" w:sz="0" w:space="0" w:color="auto"/>
                    <w:right w:val="none" w:sz="0" w:space="0" w:color="auto"/>
                  </w:divBdr>
                </w:div>
              </w:divsChild>
            </w:div>
            <w:div w:id="1609896959">
              <w:marLeft w:val="0"/>
              <w:marRight w:val="0"/>
              <w:marTop w:val="0"/>
              <w:marBottom w:val="0"/>
              <w:divBdr>
                <w:top w:val="none" w:sz="0" w:space="0" w:color="auto"/>
                <w:left w:val="none" w:sz="0" w:space="0" w:color="auto"/>
                <w:bottom w:val="none" w:sz="0" w:space="0" w:color="auto"/>
                <w:right w:val="none" w:sz="0" w:space="0" w:color="auto"/>
              </w:divBdr>
              <w:divsChild>
                <w:div w:id="1716850925">
                  <w:marLeft w:val="600"/>
                  <w:marRight w:val="96"/>
                  <w:marTop w:val="0"/>
                  <w:marBottom w:val="0"/>
                  <w:divBdr>
                    <w:top w:val="none" w:sz="0" w:space="0" w:color="auto"/>
                    <w:left w:val="none" w:sz="0" w:space="0" w:color="auto"/>
                    <w:bottom w:val="none" w:sz="0" w:space="0" w:color="auto"/>
                    <w:right w:val="none" w:sz="0" w:space="0" w:color="auto"/>
                  </w:divBdr>
                </w:div>
              </w:divsChild>
            </w:div>
            <w:div w:id="94834118">
              <w:marLeft w:val="0"/>
              <w:marRight w:val="0"/>
              <w:marTop w:val="0"/>
              <w:marBottom w:val="0"/>
              <w:divBdr>
                <w:top w:val="none" w:sz="0" w:space="0" w:color="auto"/>
                <w:left w:val="none" w:sz="0" w:space="0" w:color="auto"/>
                <w:bottom w:val="none" w:sz="0" w:space="0" w:color="auto"/>
                <w:right w:val="none" w:sz="0" w:space="0" w:color="auto"/>
              </w:divBdr>
              <w:divsChild>
                <w:div w:id="743072018">
                  <w:marLeft w:val="600"/>
                  <w:marRight w:val="96"/>
                  <w:marTop w:val="0"/>
                  <w:marBottom w:val="0"/>
                  <w:divBdr>
                    <w:top w:val="none" w:sz="0" w:space="0" w:color="auto"/>
                    <w:left w:val="none" w:sz="0" w:space="0" w:color="auto"/>
                    <w:bottom w:val="none" w:sz="0" w:space="0" w:color="auto"/>
                    <w:right w:val="none" w:sz="0" w:space="0" w:color="auto"/>
                  </w:divBdr>
                </w:div>
              </w:divsChild>
            </w:div>
            <w:div w:id="890307031">
              <w:marLeft w:val="0"/>
              <w:marRight w:val="0"/>
              <w:marTop w:val="0"/>
              <w:marBottom w:val="0"/>
              <w:divBdr>
                <w:top w:val="none" w:sz="0" w:space="0" w:color="auto"/>
                <w:left w:val="none" w:sz="0" w:space="0" w:color="auto"/>
                <w:bottom w:val="none" w:sz="0" w:space="0" w:color="auto"/>
                <w:right w:val="none" w:sz="0" w:space="0" w:color="auto"/>
              </w:divBdr>
              <w:divsChild>
                <w:div w:id="34240325">
                  <w:marLeft w:val="600"/>
                  <w:marRight w:val="96"/>
                  <w:marTop w:val="0"/>
                  <w:marBottom w:val="0"/>
                  <w:divBdr>
                    <w:top w:val="none" w:sz="0" w:space="0" w:color="auto"/>
                    <w:left w:val="none" w:sz="0" w:space="0" w:color="auto"/>
                    <w:bottom w:val="none" w:sz="0" w:space="0" w:color="auto"/>
                    <w:right w:val="none" w:sz="0" w:space="0" w:color="auto"/>
                  </w:divBdr>
                </w:div>
              </w:divsChild>
            </w:div>
            <w:div w:id="497035565">
              <w:marLeft w:val="0"/>
              <w:marRight w:val="0"/>
              <w:marTop w:val="0"/>
              <w:marBottom w:val="0"/>
              <w:divBdr>
                <w:top w:val="none" w:sz="0" w:space="0" w:color="auto"/>
                <w:left w:val="none" w:sz="0" w:space="0" w:color="auto"/>
                <w:bottom w:val="none" w:sz="0" w:space="0" w:color="auto"/>
                <w:right w:val="none" w:sz="0" w:space="0" w:color="auto"/>
              </w:divBdr>
              <w:divsChild>
                <w:div w:id="582642750">
                  <w:marLeft w:val="600"/>
                  <w:marRight w:val="96"/>
                  <w:marTop w:val="0"/>
                  <w:marBottom w:val="0"/>
                  <w:divBdr>
                    <w:top w:val="none" w:sz="0" w:space="0" w:color="auto"/>
                    <w:left w:val="none" w:sz="0" w:space="0" w:color="auto"/>
                    <w:bottom w:val="none" w:sz="0" w:space="0" w:color="auto"/>
                    <w:right w:val="none" w:sz="0" w:space="0" w:color="auto"/>
                  </w:divBdr>
                </w:div>
              </w:divsChild>
            </w:div>
            <w:div w:id="743260259">
              <w:marLeft w:val="0"/>
              <w:marRight w:val="0"/>
              <w:marTop w:val="0"/>
              <w:marBottom w:val="0"/>
              <w:divBdr>
                <w:top w:val="none" w:sz="0" w:space="0" w:color="auto"/>
                <w:left w:val="none" w:sz="0" w:space="0" w:color="auto"/>
                <w:bottom w:val="none" w:sz="0" w:space="0" w:color="auto"/>
                <w:right w:val="none" w:sz="0" w:space="0" w:color="auto"/>
              </w:divBdr>
              <w:divsChild>
                <w:div w:id="950012106">
                  <w:marLeft w:val="600"/>
                  <w:marRight w:val="96"/>
                  <w:marTop w:val="0"/>
                  <w:marBottom w:val="0"/>
                  <w:divBdr>
                    <w:top w:val="none" w:sz="0" w:space="0" w:color="auto"/>
                    <w:left w:val="none" w:sz="0" w:space="0" w:color="auto"/>
                    <w:bottom w:val="none" w:sz="0" w:space="0" w:color="auto"/>
                    <w:right w:val="none" w:sz="0" w:space="0" w:color="auto"/>
                  </w:divBdr>
                </w:div>
              </w:divsChild>
            </w:div>
            <w:div w:id="1014110881">
              <w:marLeft w:val="0"/>
              <w:marRight w:val="0"/>
              <w:marTop w:val="0"/>
              <w:marBottom w:val="0"/>
              <w:divBdr>
                <w:top w:val="none" w:sz="0" w:space="0" w:color="auto"/>
                <w:left w:val="none" w:sz="0" w:space="0" w:color="auto"/>
                <w:bottom w:val="none" w:sz="0" w:space="0" w:color="auto"/>
                <w:right w:val="none" w:sz="0" w:space="0" w:color="auto"/>
              </w:divBdr>
              <w:divsChild>
                <w:div w:id="1108768571">
                  <w:marLeft w:val="600"/>
                  <w:marRight w:val="96"/>
                  <w:marTop w:val="0"/>
                  <w:marBottom w:val="0"/>
                  <w:divBdr>
                    <w:top w:val="none" w:sz="0" w:space="0" w:color="auto"/>
                    <w:left w:val="none" w:sz="0" w:space="0" w:color="auto"/>
                    <w:bottom w:val="none" w:sz="0" w:space="0" w:color="auto"/>
                    <w:right w:val="none" w:sz="0" w:space="0" w:color="auto"/>
                  </w:divBdr>
                </w:div>
              </w:divsChild>
            </w:div>
            <w:div w:id="531504807">
              <w:marLeft w:val="0"/>
              <w:marRight w:val="0"/>
              <w:marTop w:val="0"/>
              <w:marBottom w:val="0"/>
              <w:divBdr>
                <w:top w:val="none" w:sz="0" w:space="0" w:color="auto"/>
                <w:left w:val="none" w:sz="0" w:space="0" w:color="auto"/>
                <w:bottom w:val="none" w:sz="0" w:space="0" w:color="auto"/>
                <w:right w:val="none" w:sz="0" w:space="0" w:color="auto"/>
              </w:divBdr>
              <w:divsChild>
                <w:div w:id="647709088">
                  <w:marLeft w:val="600"/>
                  <w:marRight w:val="96"/>
                  <w:marTop w:val="0"/>
                  <w:marBottom w:val="0"/>
                  <w:divBdr>
                    <w:top w:val="none" w:sz="0" w:space="0" w:color="auto"/>
                    <w:left w:val="none" w:sz="0" w:space="0" w:color="auto"/>
                    <w:bottom w:val="none" w:sz="0" w:space="0" w:color="auto"/>
                    <w:right w:val="none" w:sz="0" w:space="0" w:color="auto"/>
                  </w:divBdr>
                </w:div>
              </w:divsChild>
            </w:div>
            <w:div w:id="1964188351">
              <w:marLeft w:val="0"/>
              <w:marRight w:val="0"/>
              <w:marTop w:val="0"/>
              <w:marBottom w:val="0"/>
              <w:divBdr>
                <w:top w:val="none" w:sz="0" w:space="0" w:color="auto"/>
                <w:left w:val="none" w:sz="0" w:space="0" w:color="auto"/>
                <w:bottom w:val="none" w:sz="0" w:space="0" w:color="auto"/>
                <w:right w:val="none" w:sz="0" w:space="0" w:color="auto"/>
              </w:divBdr>
              <w:divsChild>
                <w:div w:id="1976720230">
                  <w:marLeft w:val="600"/>
                  <w:marRight w:val="96"/>
                  <w:marTop w:val="0"/>
                  <w:marBottom w:val="0"/>
                  <w:divBdr>
                    <w:top w:val="none" w:sz="0" w:space="0" w:color="auto"/>
                    <w:left w:val="none" w:sz="0" w:space="0" w:color="auto"/>
                    <w:bottom w:val="none" w:sz="0" w:space="0" w:color="auto"/>
                    <w:right w:val="none" w:sz="0" w:space="0" w:color="auto"/>
                  </w:divBdr>
                </w:div>
              </w:divsChild>
            </w:div>
            <w:div w:id="863056606">
              <w:marLeft w:val="0"/>
              <w:marRight w:val="0"/>
              <w:marTop w:val="0"/>
              <w:marBottom w:val="0"/>
              <w:divBdr>
                <w:top w:val="none" w:sz="0" w:space="0" w:color="auto"/>
                <w:left w:val="none" w:sz="0" w:space="0" w:color="auto"/>
                <w:bottom w:val="none" w:sz="0" w:space="0" w:color="auto"/>
                <w:right w:val="none" w:sz="0" w:space="0" w:color="auto"/>
              </w:divBdr>
              <w:divsChild>
                <w:div w:id="2104834500">
                  <w:marLeft w:val="600"/>
                  <w:marRight w:val="96"/>
                  <w:marTop w:val="0"/>
                  <w:marBottom w:val="0"/>
                  <w:divBdr>
                    <w:top w:val="none" w:sz="0" w:space="0" w:color="auto"/>
                    <w:left w:val="none" w:sz="0" w:space="0" w:color="auto"/>
                    <w:bottom w:val="none" w:sz="0" w:space="0" w:color="auto"/>
                    <w:right w:val="none" w:sz="0" w:space="0" w:color="auto"/>
                  </w:divBdr>
                </w:div>
              </w:divsChild>
            </w:div>
            <w:div w:id="572550856">
              <w:marLeft w:val="0"/>
              <w:marRight w:val="0"/>
              <w:marTop w:val="0"/>
              <w:marBottom w:val="0"/>
              <w:divBdr>
                <w:top w:val="none" w:sz="0" w:space="0" w:color="auto"/>
                <w:left w:val="none" w:sz="0" w:space="0" w:color="auto"/>
                <w:bottom w:val="none" w:sz="0" w:space="0" w:color="auto"/>
                <w:right w:val="none" w:sz="0" w:space="0" w:color="auto"/>
              </w:divBdr>
              <w:divsChild>
                <w:div w:id="51268714">
                  <w:marLeft w:val="600"/>
                  <w:marRight w:val="96"/>
                  <w:marTop w:val="0"/>
                  <w:marBottom w:val="0"/>
                  <w:divBdr>
                    <w:top w:val="none" w:sz="0" w:space="0" w:color="auto"/>
                    <w:left w:val="none" w:sz="0" w:space="0" w:color="auto"/>
                    <w:bottom w:val="none" w:sz="0" w:space="0" w:color="auto"/>
                    <w:right w:val="none" w:sz="0" w:space="0" w:color="auto"/>
                  </w:divBdr>
                </w:div>
              </w:divsChild>
            </w:div>
            <w:div w:id="1390425137">
              <w:marLeft w:val="0"/>
              <w:marRight w:val="0"/>
              <w:marTop w:val="0"/>
              <w:marBottom w:val="0"/>
              <w:divBdr>
                <w:top w:val="none" w:sz="0" w:space="0" w:color="auto"/>
                <w:left w:val="none" w:sz="0" w:space="0" w:color="auto"/>
                <w:bottom w:val="none" w:sz="0" w:space="0" w:color="auto"/>
                <w:right w:val="none" w:sz="0" w:space="0" w:color="auto"/>
              </w:divBdr>
              <w:divsChild>
                <w:div w:id="176192272">
                  <w:marLeft w:val="600"/>
                  <w:marRight w:val="96"/>
                  <w:marTop w:val="0"/>
                  <w:marBottom w:val="0"/>
                  <w:divBdr>
                    <w:top w:val="none" w:sz="0" w:space="0" w:color="auto"/>
                    <w:left w:val="none" w:sz="0" w:space="0" w:color="auto"/>
                    <w:bottom w:val="none" w:sz="0" w:space="0" w:color="auto"/>
                    <w:right w:val="none" w:sz="0" w:space="0" w:color="auto"/>
                  </w:divBdr>
                </w:div>
              </w:divsChild>
            </w:div>
            <w:div w:id="298388599">
              <w:marLeft w:val="0"/>
              <w:marRight w:val="0"/>
              <w:marTop w:val="0"/>
              <w:marBottom w:val="0"/>
              <w:divBdr>
                <w:top w:val="none" w:sz="0" w:space="0" w:color="auto"/>
                <w:left w:val="none" w:sz="0" w:space="0" w:color="auto"/>
                <w:bottom w:val="none" w:sz="0" w:space="0" w:color="auto"/>
                <w:right w:val="none" w:sz="0" w:space="0" w:color="auto"/>
              </w:divBdr>
              <w:divsChild>
                <w:div w:id="1369261361">
                  <w:marLeft w:val="600"/>
                  <w:marRight w:val="96"/>
                  <w:marTop w:val="0"/>
                  <w:marBottom w:val="0"/>
                  <w:divBdr>
                    <w:top w:val="none" w:sz="0" w:space="0" w:color="auto"/>
                    <w:left w:val="none" w:sz="0" w:space="0" w:color="auto"/>
                    <w:bottom w:val="none" w:sz="0" w:space="0" w:color="auto"/>
                    <w:right w:val="none" w:sz="0" w:space="0" w:color="auto"/>
                  </w:divBdr>
                </w:div>
              </w:divsChild>
            </w:div>
            <w:div w:id="700670956">
              <w:marLeft w:val="0"/>
              <w:marRight w:val="0"/>
              <w:marTop w:val="0"/>
              <w:marBottom w:val="0"/>
              <w:divBdr>
                <w:top w:val="none" w:sz="0" w:space="0" w:color="auto"/>
                <w:left w:val="none" w:sz="0" w:space="0" w:color="auto"/>
                <w:bottom w:val="none" w:sz="0" w:space="0" w:color="auto"/>
                <w:right w:val="none" w:sz="0" w:space="0" w:color="auto"/>
              </w:divBdr>
              <w:divsChild>
                <w:div w:id="1073965425">
                  <w:marLeft w:val="600"/>
                  <w:marRight w:val="96"/>
                  <w:marTop w:val="0"/>
                  <w:marBottom w:val="0"/>
                  <w:divBdr>
                    <w:top w:val="none" w:sz="0" w:space="0" w:color="auto"/>
                    <w:left w:val="none" w:sz="0" w:space="0" w:color="auto"/>
                    <w:bottom w:val="none" w:sz="0" w:space="0" w:color="auto"/>
                    <w:right w:val="none" w:sz="0" w:space="0" w:color="auto"/>
                  </w:divBdr>
                </w:div>
              </w:divsChild>
            </w:div>
            <w:div w:id="14231078">
              <w:marLeft w:val="0"/>
              <w:marRight w:val="0"/>
              <w:marTop w:val="0"/>
              <w:marBottom w:val="0"/>
              <w:divBdr>
                <w:top w:val="none" w:sz="0" w:space="0" w:color="auto"/>
                <w:left w:val="none" w:sz="0" w:space="0" w:color="auto"/>
                <w:bottom w:val="none" w:sz="0" w:space="0" w:color="auto"/>
                <w:right w:val="none" w:sz="0" w:space="0" w:color="auto"/>
              </w:divBdr>
              <w:divsChild>
                <w:div w:id="1867325716">
                  <w:marLeft w:val="600"/>
                  <w:marRight w:val="96"/>
                  <w:marTop w:val="0"/>
                  <w:marBottom w:val="0"/>
                  <w:divBdr>
                    <w:top w:val="none" w:sz="0" w:space="0" w:color="auto"/>
                    <w:left w:val="none" w:sz="0" w:space="0" w:color="auto"/>
                    <w:bottom w:val="none" w:sz="0" w:space="0" w:color="auto"/>
                    <w:right w:val="none" w:sz="0" w:space="0" w:color="auto"/>
                  </w:divBdr>
                </w:div>
              </w:divsChild>
            </w:div>
            <w:div w:id="916329784">
              <w:marLeft w:val="0"/>
              <w:marRight w:val="0"/>
              <w:marTop w:val="0"/>
              <w:marBottom w:val="0"/>
              <w:divBdr>
                <w:top w:val="none" w:sz="0" w:space="0" w:color="auto"/>
                <w:left w:val="none" w:sz="0" w:space="0" w:color="auto"/>
                <w:bottom w:val="none" w:sz="0" w:space="0" w:color="auto"/>
                <w:right w:val="none" w:sz="0" w:space="0" w:color="auto"/>
              </w:divBdr>
              <w:divsChild>
                <w:div w:id="132647604">
                  <w:marLeft w:val="600"/>
                  <w:marRight w:val="96"/>
                  <w:marTop w:val="0"/>
                  <w:marBottom w:val="0"/>
                  <w:divBdr>
                    <w:top w:val="none" w:sz="0" w:space="0" w:color="auto"/>
                    <w:left w:val="none" w:sz="0" w:space="0" w:color="auto"/>
                    <w:bottom w:val="none" w:sz="0" w:space="0" w:color="auto"/>
                    <w:right w:val="none" w:sz="0" w:space="0" w:color="auto"/>
                  </w:divBdr>
                </w:div>
              </w:divsChild>
            </w:div>
            <w:div w:id="1617250328">
              <w:marLeft w:val="0"/>
              <w:marRight w:val="0"/>
              <w:marTop w:val="0"/>
              <w:marBottom w:val="0"/>
              <w:divBdr>
                <w:top w:val="none" w:sz="0" w:space="0" w:color="auto"/>
                <w:left w:val="none" w:sz="0" w:space="0" w:color="auto"/>
                <w:bottom w:val="none" w:sz="0" w:space="0" w:color="auto"/>
                <w:right w:val="none" w:sz="0" w:space="0" w:color="auto"/>
              </w:divBdr>
              <w:divsChild>
                <w:div w:id="319122055">
                  <w:marLeft w:val="600"/>
                  <w:marRight w:val="96"/>
                  <w:marTop w:val="0"/>
                  <w:marBottom w:val="0"/>
                  <w:divBdr>
                    <w:top w:val="none" w:sz="0" w:space="0" w:color="auto"/>
                    <w:left w:val="none" w:sz="0" w:space="0" w:color="auto"/>
                    <w:bottom w:val="none" w:sz="0" w:space="0" w:color="auto"/>
                    <w:right w:val="none" w:sz="0" w:space="0" w:color="auto"/>
                  </w:divBdr>
                </w:div>
              </w:divsChild>
            </w:div>
            <w:div w:id="2117943026">
              <w:marLeft w:val="0"/>
              <w:marRight w:val="0"/>
              <w:marTop w:val="0"/>
              <w:marBottom w:val="0"/>
              <w:divBdr>
                <w:top w:val="none" w:sz="0" w:space="0" w:color="auto"/>
                <w:left w:val="none" w:sz="0" w:space="0" w:color="auto"/>
                <w:bottom w:val="none" w:sz="0" w:space="0" w:color="auto"/>
                <w:right w:val="none" w:sz="0" w:space="0" w:color="auto"/>
              </w:divBdr>
              <w:divsChild>
                <w:div w:id="1759906750">
                  <w:marLeft w:val="600"/>
                  <w:marRight w:val="96"/>
                  <w:marTop w:val="0"/>
                  <w:marBottom w:val="0"/>
                  <w:divBdr>
                    <w:top w:val="none" w:sz="0" w:space="0" w:color="auto"/>
                    <w:left w:val="none" w:sz="0" w:space="0" w:color="auto"/>
                    <w:bottom w:val="none" w:sz="0" w:space="0" w:color="auto"/>
                    <w:right w:val="none" w:sz="0" w:space="0" w:color="auto"/>
                  </w:divBdr>
                </w:div>
              </w:divsChild>
            </w:div>
            <w:div w:id="1824421164">
              <w:marLeft w:val="0"/>
              <w:marRight w:val="0"/>
              <w:marTop w:val="0"/>
              <w:marBottom w:val="0"/>
              <w:divBdr>
                <w:top w:val="none" w:sz="0" w:space="0" w:color="auto"/>
                <w:left w:val="none" w:sz="0" w:space="0" w:color="auto"/>
                <w:bottom w:val="none" w:sz="0" w:space="0" w:color="auto"/>
                <w:right w:val="none" w:sz="0" w:space="0" w:color="auto"/>
              </w:divBdr>
              <w:divsChild>
                <w:div w:id="1918636930">
                  <w:marLeft w:val="600"/>
                  <w:marRight w:val="96"/>
                  <w:marTop w:val="0"/>
                  <w:marBottom w:val="0"/>
                  <w:divBdr>
                    <w:top w:val="none" w:sz="0" w:space="0" w:color="auto"/>
                    <w:left w:val="none" w:sz="0" w:space="0" w:color="auto"/>
                    <w:bottom w:val="none" w:sz="0" w:space="0" w:color="auto"/>
                    <w:right w:val="none" w:sz="0" w:space="0" w:color="auto"/>
                  </w:divBdr>
                </w:div>
              </w:divsChild>
            </w:div>
            <w:div w:id="115267486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600"/>
                  <w:marRight w:val="96"/>
                  <w:marTop w:val="0"/>
                  <w:marBottom w:val="0"/>
                  <w:divBdr>
                    <w:top w:val="none" w:sz="0" w:space="0" w:color="auto"/>
                    <w:left w:val="none" w:sz="0" w:space="0" w:color="auto"/>
                    <w:bottom w:val="none" w:sz="0" w:space="0" w:color="auto"/>
                    <w:right w:val="none" w:sz="0" w:space="0" w:color="auto"/>
                  </w:divBdr>
                </w:div>
              </w:divsChild>
            </w:div>
            <w:div w:id="1222205615">
              <w:marLeft w:val="0"/>
              <w:marRight w:val="0"/>
              <w:marTop w:val="0"/>
              <w:marBottom w:val="0"/>
              <w:divBdr>
                <w:top w:val="none" w:sz="0" w:space="0" w:color="auto"/>
                <w:left w:val="none" w:sz="0" w:space="0" w:color="auto"/>
                <w:bottom w:val="none" w:sz="0" w:space="0" w:color="auto"/>
                <w:right w:val="none" w:sz="0" w:space="0" w:color="auto"/>
              </w:divBdr>
              <w:divsChild>
                <w:div w:id="571618933">
                  <w:marLeft w:val="600"/>
                  <w:marRight w:val="96"/>
                  <w:marTop w:val="0"/>
                  <w:marBottom w:val="0"/>
                  <w:divBdr>
                    <w:top w:val="none" w:sz="0" w:space="0" w:color="auto"/>
                    <w:left w:val="none" w:sz="0" w:space="0" w:color="auto"/>
                    <w:bottom w:val="none" w:sz="0" w:space="0" w:color="auto"/>
                    <w:right w:val="none" w:sz="0" w:space="0" w:color="auto"/>
                  </w:divBdr>
                </w:div>
              </w:divsChild>
            </w:div>
            <w:div w:id="2011591945">
              <w:marLeft w:val="0"/>
              <w:marRight w:val="0"/>
              <w:marTop w:val="0"/>
              <w:marBottom w:val="0"/>
              <w:divBdr>
                <w:top w:val="none" w:sz="0" w:space="0" w:color="auto"/>
                <w:left w:val="none" w:sz="0" w:space="0" w:color="auto"/>
                <w:bottom w:val="none" w:sz="0" w:space="0" w:color="auto"/>
                <w:right w:val="none" w:sz="0" w:space="0" w:color="auto"/>
              </w:divBdr>
              <w:divsChild>
                <w:div w:id="1004361240">
                  <w:marLeft w:val="600"/>
                  <w:marRight w:val="96"/>
                  <w:marTop w:val="0"/>
                  <w:marBottom w:val="0"/>
                  <w:divBdr>
                    <w:top w:val="none" w:sz="0" w:space="0" w:color="auto"/>
                    <w:left w:val="none" w:sz="0" w:space="0" w:color="auto"/>
                    <w:bottom w:val="none" w:sz="0" w:space="0" w:color="auto"/>
                    <w:right w:val="none" w:sz="0" w:space="0" w:color="auto"/>
                  </w:divBdr>
                </w:div>
              </w:divsChild>
            </w:div>
            <w:div w:id="116875939">
              <w:marLeft w:val="0"/>
              <w:marRight w:val="0"/>
              <w:marTop w:val="0"/>
              <w:marBottom w:val="0"/>
              <w:divBdr>
                <w:top w:val="none" w:sz="0" w:space="0" w:color="auto"/>
                <w:left w:val="none" w:sz="0" w:space="0" w:color="auto"/>
                <w:bottom w:val="none" w:sz="0" w:space="0" w:color="auto"/>
                <w:right w:val="none" w:sz="0" w:space="0" w:color="auto"/>
              </w:divBdr>
              <w:divsChild>
                <w:div w:id="63572789">
                  <w:marLeft w:val="600"/>
                  <w:marRight w:val="96"/>
                  <w:marTop w:val="0"/>
                  <w:marBottom w:val="0"/>
                  <w:divBdr>
                    <w:top w:val="none" w:sz="0" w:space="0" w:color="auto"/>
                    <w:left w:val="none" w:sz="0" w:space="0" w:color="auto"/>
                    <w:bottom w:val="none" w:sz="0" w:space="0" w:color="auto"/>
                    <w:right w:val="none" w:sz="0" w:space="0" w:color="auto"/>
                  </w:divBdr>
                </w:div>
              </w:divsChild>
            </w:div>
            <w:div w:id="351300402">
              <w:marLeft w:val="0"/>
              <w:marRight w:val="0"/>
              <w:marTop w:val="0"/>
              <w:marBottom w:val="0"/>
              <w:divBdr>
                <w:top w:val="none" w:sz="0" w:space="0" w:color="auto"/>
                <w:left w:val="none" w:sz="0" w:space="0" w:color="auto"/>
                <w:bottom w:val="none" w:sz="0" w:space="0" w:color="auto"/>
                <w:right w:val="none" w:sz="0" w:space="0" w:color="auto"/>
              </w:divBdr>
              <w:divsChild>
                <w:div w:id="951520254">
                  <w:marLeft w:val="600"/>
                  <w:marRight w:val="96"/>
                  <w:marTop w:val="0"/>
                  <w:marBottom w:val="0"/>
                  <w:divBdr>
                    <w:top w:val="none" w:sz="0" w:space="0" w:color="auto"/>
                    <w:left w:val="none" w:sz="0" w:space="0" w:color="auto"/>
                    <w:bottom w:val="none" w:sz="0" w:space="0" w:color="auto"/>
                    <w:right w:val="none" w:sz="0" w:space="0" w:color="auto"/>
                  </w:divBdr>
                </w:div>
              </w:divsChild>
            </w:div>
            <w:div w:id="1356350702">
              <w:marLeft w:val="0"/>
              <w:marRight w:val="0"/>
              <w:marTop w:val="0"/>
              <w:marBottom w:val="0"/>
              <w:divBdr>
                <w:top w:val="none" w:sz="0" w:space="0" w:color="auto"/>
                <w:left w:val="none" w:sz="0" w:space="0" w:color="auto"/>
                <w:bottom w:val="none" w:sz="0" w:space="0" w:color="auto"/>
                <w:right w:val="none" w:sz="0" w:space="0" w:color="auto"/>
              </w:divBdr>
              <w:divsChild>
                <w:div w:id="107051279">
                  <w:marLeft w:val="600"/>
                  <w:marRight w:val="96"/>
                  <w:marTop w:val="0"/>
                  <w:marBottom w:val="0"/>
                  <w:divBdr>
                    <w:top w:val="none" w:sz="0" w:space="0" w:color="auto"/>
                    <w:left w:val="none" w:sz="0" w:space="0" w:color="auto"/>
                    <w:bottom w:val="none" w:sz="0" w:space="0" w:color="auto"/>
                    <w:right w:val="none" w:sz="0" w:space="0" w:color="auto"/>
                  </w:divBdr>
                </w:div>
              </w:divsChild>
            </w:div>
            <w:div w:id="1394934736">
              <w:marLeft w:val="0"/>
              <w:marRight w:val="0"/>
              <w:marTop w:val="0"/>
              <w:marBottom w:val="0"/>
              <w:divBdr>
                <w:top w:val="none" w:sz="0" w:space="0" w:color="auto"/>
                <w:left w:val="none" w:sz="0" w:space="0" w:color="auto"/>
                <w:bottom w:val="none" w:sz="0" w:space="0" w:color="auto"/>
                <w:right w:val="none" w:sz="0" w:space="0" w:color="auto"/>
              </w:divBdr>
              <w:divsChild>
                <w:div w:id="99106659">
                  <w:marLeft w:val="600"/>
                  <w:marRight w:val="96"/>
                  <w:marTop w:val="0"/>
                  <w:marBottom w:val="0"/>
                  <w:divBdr>
                    <w:top w:val="none" w:sz="0" w:space="0" w:color="auto"/>
                    <w:left w:val="none" w:sz="0" w:space="0" w:color="auto"/>
                    <w:bottom w:val="none" w:sz="0" w:space="0" w:color="auto"/>
                    <w:right w:val="none" w:sz="0" w:space="0" w:color="auto"/>
                  </w:divBdr>
                </w:div>
              </w:divsChild>
            </w:div>
            <w:div w:id="190841799">
              <w:marLeft w:val="0"/>
              <w:marRight w:val="0"/>
              <w:marTop w:val="0"/>
              <w:marBottom w:val="0"/>
              <w:divBdr>
                <w:top w:val="none" w:sz="0" w:space="0" w:color="auto"/>
                <w:left w:val="none" w:sz="0" w:space="0" w:color="auto"/>
                <w:bottom w:val="none" w:sz="0" w:space="0" w:color="auto"/>
                <w:right w:val="none" w:sz="0" w:space="0" w:color="auto"/>
              </w:divBdr>
              <w:divsChild>
                <w:div w:id="1210729347">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12841246">
      <w:bodyDiv w:val="1"/>
      <w:marLeft w:val="0"/>
      <w:marRight w:val="0"/>
      <w:marTop w:val="0"/>
      <w:marBottom w:val="0"/>
      <w:divBdr>
        <w:top w:val="none" w:sz="0" w:space="0" w:color="auto"/>
        <w:left w:val="none" w:sz="0" w:space="0" w:color="auto"/>
        <w:bottom w:val="none" w:sz="0" w:space="0" w:color="auto"/>
        <w:right w:val="none" w:sz="0" w:space="0" w:color="auto"/>
      </w:divBdr>
      <w:divsChild>
        <w:div w:id="2107454853">
          <w:marLeft w:val="0"/>
          <w:marRight w:val="0"/>
          <w:marTop w:val="0"/>
          <w:marBottom w:val="0"/>
          <w:divBdr>
            <w:top w:val="none" w:sz="0" w:space="0" w:color="auto"/>
            <w:left w:val="none" w:sz="0" w:space="0" w:color="auto"/>
            <w:bottom w:val="none" w:sz="0" w:space="0" w:color="auto"/>
            <w:right w:val="none" w:sz="0" w:space="0" w:color="auto"/>
          </w:divBdr>
          <w:divsChild>
            <w:div w:id="1303149190">
              <w:marLeft w:val="0"/>
              <w:marRight w:val="0"/>
              <w:marTop w:val="0"/>
              <w:marBottom w:val="0"/>
              <w:divBdr>
                <w:top w:val="none" w:sz="0" w:space="0" w:color="auto"/>
                <w:left w:val="none" w:sz="0" w:space="0" w:color="auto"/>
                <w:bottom w:val="none" w:sz="0" w:space="0" w:color="auto"/>
                <w:right w:val="none" w:sz="0" w:space="0" w:color="auto"/>
              </w:divBdr>
              <w:divsChild>
                <w:div w:id="1290936521">
                  <w:marLeft w:val="600"/>
                  <w:marRight w:val="96"/>
                  <w:marTop w:val="0"/>
                  <w:marBottom w:val="0"/>
                  <w:divBdr>
                    <w:top w:val="none" w:sz="0" w:space="0" w:color="auto"/>
                    <w:left w:val="none" w:sz="0" w:space="0" w:color="auto"/>
                    <w:bottom w:val="none" w:sz="0" w:space="0" w:color="auto"/>
                    <w:right w:val="none" w:sz="0" w:space="0" w:color="auto"/>
                  </w:divBdr>
                </w:div>
              </w:divsChild>
            </w:div>
            <w:div w:id="198705785">
              <w:marLeft w:val="0"/>
              <w:marRight w:val="0"/>
              <w:marTop w:val="0"/>
              <w:marBottom w:val="0"/>
              <w:divBdr>
                <w:top w:val="none" w:sz="0" w:space="0" w:color="auto"/>
                <w:left w:val="none" w:sz="0" w:space="0" w:color="auto"/>
                <w:bottom w:val="none" w:sz="0" w:space="0" w:color="auto"/>
                <w:right w:val="none" w:sz="0" w:space="0" w:color="auto"/>
              </w:divBdr>
              <w:divsChild>
                <w:div w:id="581061998">
                  <w:marLeft w:val="600"/>
                  <w:marRight w:val="96"/>
                  <w:marTop w:val="0"/>
                  <w:marBottom w:val="0"/>
                  <w:divBdr>
                    <w:top w:val="none" w:sz="0" w:space="0" w:color="auto"/>
                    <w:left w:val="none" w:sz="0" w:space="0" w:color="auto"/>
                    <w:bottom w:val="none" w:sz="0" w:space="0" w:color="auto"/>
                    <w:right w:val="none" w:sz="0" w:space="0" w:color="auto"/>
                  </w:divBdr>
                </w:div>
              </w:divsChild>
            </w:div>
            <w:div w:id="469782878">
              <w:marLeft w:val="0"/>
              <w:marRight w:val="0"/>
              <w:marTop w:val="0"/>
              <w:marBottom w:val="0"/>
              <w:divBdr>
                <w:top w:val="none" w:sz="0" w:space="0" w:color="auto"/>
                <w:left w:val="none" w:sz="0" w:space="0" w:color="auto"/>
                <w:bottom w:val="none" w:sz="0" w:space="0" w:color="auto"/>
                <w:right w:val="none" w:sz="0" w:space="0" w:color="auto"/>
              </w:divBdr>
              <w:divsChild>
                <w:div w:id="1627856572">
                  <w:marLeft w:val="600"/>
                  <w:marRight w:val="96"/>
                  <w:marTop w:val="0"/>
                  <w:marBottom w:val="0"/>
                  <w:divBdr>
                    <w:top w:val="none" w:sz="0" w:space="0" w:color="auto"/>
                    <w:left w:val="none" w:sz="0" w:space="0" w:color="auto"/>
                    <w:bottom w:val="none" w:sz="0" w:space="0" w:color="auto"/>
                    <w:right w:val="none" w:sz="0" w:space="0" w:color="auto"/>
                  </w:divBdr>
                </w:div>
              </w:divsChild>
            </w:div>
            <w:div w:id="416948978">
              <w:marLeft w:val="0"/>
              <w:marRight w:val="0"/>
              <w:marTop w:val="0"/>
              <w:marBottom w:val="0"/>
              <w:divBdr>
                <w:top w:val="none" w:sz="0" w:space="0" w:color="auto"/>
                <w:left w:val="none" w:sz="0" w:space="0" w:color="auto"/>
                <w:bottom w:val="none" w:sz="0" w:space="0" w:color="auto"/>
                <w:right w:val="none" w:sz="0" w:space="0" w:color="auto"/>
              </w:divBdr>
              <w:divsChild>
                <w:div w:id="534925715">
                  <w:marLeft w:val="600"/>
                  <w:marRight w:val="96"/>
                  <w:marTop w:val="0"/>
                  <w:marBottom w:val="0"/>
                  <w:divBdr>
                    <w:top w:val="none" w:sz="0" w:space="0" w:color="auto"/>
                    <w:left w:val="none" w:sz="0" w:space="0" w:color="auto"/>
                    <w:bottom w:val="none" w:sz="0" w:space="0" w:color="auto"/>
                    <w:right w:val="none" w:sz="0" w:space="0" w:color="auto"/>
                  </w:divBdr>
                </w:div>
              </w:divsChild>
            </w:div>
            <w:div w:id="1767530453">
              <w:marLeft w:val="0"/>
              <w:marRight w:val="0"/>
              <w:marTop w:val="0"/>
              <w:marBottom w:val="0"/>
              <w:divBdr>
                <w:top w:val="none" w:sz="0" w:space="0" w:color="auto"/>
                <w:left w:val="none" w:sz="0" w:space="0" w:color="auto"/>
                <w:bottom w:val="none" w:sz="0" w:space="0" w:color="auto"/>
                <w:right w:val="none" w:sz="0" w:space="0" w:color="auto"/>
              </w:divBdr>
              <w:divsChild>
                <w:div w:id="612710276">
                  <w:marLeft w:val="600"/>
                  <w:marRight w:val="96"/>
                  <w:marTop w:val="0"/>
                  <w:marBottom w:val="0"/>
                  <w:divBdr>
                    <w:top w:val="none" w:sz="0" w:space="0" w:color="auto"/>
                    <w:left w:val="none" w:sz="0" w:space="0" w:color="auto"/>
                    <w:bottom w:val="none" w:sz="0" w:space="0" w:color="auto"/>
                    <w:right w:val="none" w:sz="0" w:space="0" w:color="auto"/>
                  </w:divBdr>
                </w:div>
              </w:divsChild>
            </w:div>
            <w:div w:id="1983074585">
              <w:marLeft w:val="0"/>
              <w:marRight w:val="0"/>
              <w:marTop w:val="0"/>
              <w:marBottom w:val="0"/>
              <w:divBdr>
                <w:top w:val="none" w:sz="0" w:space="0" w:color="auto"/>
                <w:left w:val="none" w:sz="0" w:space="0" w:color="auto"/>
                <w:bottom w:val="none" w:sz="0" w:space="0" w:color="auto"/>
                <w:right w:val="none" w:sz="0" w:space="0" w:color="auto"/>
              </w:divBdr>
              <w:divsChild>
                <w:div w:id="8874294">
                  <w:marLeft w:val="600"/>
                  <w:marRight w:val="96"/>
                  <w:marTop w:val="0"/>
                  <w:marBottom w:val="0"/>
                  <w:divBdr>
                    <w:top w:val="none" w:sz="0" w:space="0" w:color="auto"/>
                    <w:left w:val="none" w:sz="0" w:space="0" w:color="auto"/>
                    <w:bottom w:val="none" w:sz="0" w:space="0" w:color="auto"/>
                    <w:right w:val="none" w:sz="0" w:space="0" w:color="auto"/>
                  </w:divBdr>
                </w:div>
              </w:divsChild>
            </w:div>
            <w:div w:id="373506058">
              <w:marLeft w:val="0"/>
              <w:marRight w:val="0"/>
              <w:marTop w:val="0"/>
              <w:marBottom w:val="0"/>
              <w:divBdr>
                <w:top w:val="none" w:sz="0" w:space="0" w:color="auto"/>
                <w:left w:val="none" w:sz="0" w:space="0" w:color="auto"/>
                <w:bottom w:val="none" w:sz="0" w:space="0" w:color="auto"/>
                <w:right w:val="none" w:sz="0" w:space="0" w:color="auto"/>
              </w:divBdr>
              <w:divsChild>
                <w:div w:id="1328747292">
                  <w:marLeft w:val="600"/>
                  <w:marRight w:val="96"/>
                  <w:marTop w:val="0"/>
                  <w:marBottom w:val="0"/>
                  <w:divBdr>
                    <w:top w:val="none" w:sz="0" w:space="0" w:color="auto"/>
                    <w:left w:val="none" w:sz="0" w:space="0" w:color="auto"/>
                    <w:bottom w:val="none" w:sz="0" w:space="0" w:color="auto"/>
                    <w:right w:val="none" w:sz="0" w:space="0" w:color="auto"/>
                  </w:divBdr>
                </w:div>
              </w:divsChild>
            </w:div>
            <w:div w:id="638337626">
              <w:marLeft w:val="0"/>
              <w:marRight w:val="0"/>
              <w:marTop w:val="0"/>
              <w:marBottom w:val="0"/>
              <w:divBdr>
                <w:top w:val="none" w:sz="0" w:space="0" w:color="auto"/>
                <w:left w:val="none" w:sz="0" w:space="0" w:color="auto"/>
                <w:bottom w:val="none" w:sz="0" w:space="0" w:color="auto"/>
                <w:right w:val="none" w:sz="0" w:space="0" w:color="auto"/>
              </w:divBdr>
              <w:divsChild>
                <w:div w:id="1333489229">
                  <w:marLeft w:val="600"/>
                  <w:marRight w:val="96"/>
                  <w:marTop w:val="0"/>
                  <w:marBottom w:val="0"/>
                  <w:divBdr>
                    <w:top w:val="none" w:sz="0" w:space="0" w:color="auto"/>
                    <w:left w:val="none" w:sz="0" w:space="0" w:color="auto"/>
                    <w:bottom w:val="none" w:sz="0" w:space="0" w:color="auto"/>
                    <w:right w:val="none" w:sz="0" w:space="0" w:color="auto"/>
                  </w:divBdr>
                </w:div>
              </w:divsChild>
            </w:div>
            <w:div w:id="1785659394">
              <w:marLeft w:val="0"/>
              <w:marRight w:val="0"/>
              <w:marTop w:val="0"/>
              <w:marBottom w:val="0"/>
              <w:divBdr>
                <w:top w:val="none" w:sz="0" w:space="0" w:color="auto"/>
                <w:left w:val="none" w:sz="0" w:space="0" w:color="auto"/>
                <w:bottom w:val="none" w:sz="0" w:space="0" w:color="auto"/>
                <w:right w:val="none" w:sz="0" w:space="0" w:color="auto"/>
              </w:divBdr>
              <w:divsChild>
                <w:div w:id="151069818">
                  <w:marLeft w:val="600"/>
                  <w:marRight w:val="96"/>
                  <w:marTop w:val="0"/>
                  <w:marBottom w:val="0"/>
                  <w:divBdr>
                    <w:top w:val="none" w:sz="0" w:space="0" w:color="auto"/>
                    <w:left w:val="none" w:sz="0" w:space="0" w:color="auto"/>
                    <w:bottom w:val="none" w:sz="0" w:space="0" w:color="auto"/>
                    <w:right w:val="none" w:sz="0" w:space="0" w:color="auto"/>
                  </w:divBdr>
                </w:div>
              </w:divsChild>
            </w:div>
            <w:div w:id="2110351478">
              <w:marLeft w:val="0"/>
              <w:marRight w:val="0"/>
              <w:marTop w:val="0"/>
              <w:marBottom w:val="0"/>
              <w:divBdr>
                <w:top w:val="none" w:sz="0" w:space="0" w:color="auto"/>
                <w:left w:val="none" w:sz="0" w:space="0" w:color="auto"/>
                <w:bottom w:val="none" w:sz="0" w:space="0" w:color="auto"/>
                <w:right w:val="none" w:sz="0" w:space="0" w:color="auto"/>
              </w:divBdr>
              <w:divsChild>
                <w:div w:id="1468476315">
                  <w:marLeft w:val="600"/>
                  <w:marRight w:val="96"/>
                  <w:marTop w:val="0"/>
                  <w:marBottom w:val="0"/>
                  <w:divBdr>
                    <w:top w:val="none" w:sz="0" w:space="0" w:color="auto"/>
                    <w:left w:val="none" w:sz="0" w:space="0" w:color="auto"/>
                    <w:bottom w:val="none" w:sz="0" w:space="0" w:color="auto"/>
                    <w:right w:val="none" w:sz="0" w:space="0" w:color="auto"/>
                  </w:divBdr>
                </w:div>
              </w:divsChild>
            </w:div>
            <w:div w:id="1114400584">
              <w:marLeft w:val="0"/>
              <w:marRight w:val="0"/>
              <w:marTop w:val="0"/>
              <w:marBottom w:val="0"/>
              <w:divBdr>
                <w:top w:val="none" w:sz="0" w:space="0" w:color="auto"/>
                <w:left w:val="none" w:sz="0" w:space="0" w:color="auto"/>
                <w:bottom w:val="none" w:sz="0" w:space="0" w:color="auto"/>
                <w:right w:val="none" w:sz="0" w:space="0" w:color="auto"/>
              </w:divBdr>
              <w:divsChild>
                <w:div w:id="567153010">
                  <w:marLeft w:val="600"/>
                  <w:marRight w:val="96"/>
                  <w:marTop w:val="0"/>
                  <w:marBottom w:val="0"/>
                  <w:divBdr>
                    <w:top w:val="none" w:sz="0" w:space="0" w:color="auto"/>
                    <w:left w:val="none" w:sz="0" w:space="0" w:color="auto"/>
                    <w:bottom w:val="none" w:sz="0" w:space="0" w:color="auto"/>
                    <w:right w:val="none" w:sz="0" w:space="0" w:color="auto"/>
                  </w:divBdr>
                </w:div>
              </w:divsChild>
            </w:div>
            <w:div w:id="1400714394">
              <w:marLeft w:val="0"/>
              <w:marRight w:val="0"/>
              <w:marTop w:val="0"/>
              <w:marBottom w:val="0"/>
              <w:divBdr>
                <w:top w:val="none" w:sz="0" w:space="0" w:color="auto"/>
                <w:left w:val="none" w:sz="0" w:space="0" w:color="auto"/>
                <w:bottom w:val="none" w:sz="0" w:space="0" w:color="auto"/>
                <w:right w:val="none" w:sz="0" w:space="0" w:color="auto"/>
              </w:divBdr>
              <w:divsChild>
                <w:div w:id="1573353212">
                  <w:marLeft w:val="600"/>
                  <w:marRight w:val="96"/>
                  <w:marTop w:val="0"/>
                  <w:marBottom w:val="0"/>
                  <w:divBdr>
                    <w:top w:val="none" w:sz="0" w:space="0" w:color="auto"/>
                    <w:left w:val="none" w:sz="0" w:space="0" w:color="auto"/>
                    <w:bottom w:val="none" w:sz="0" w:space="0" w:color="auto"/>
                    <w:right w:val="none" w:sz="0" w:space="0" w:color="auto"/>
                  </w:divBdr>
                </w:div>
              </w:divsChild>
            </w:div>
            <w:div w:id="164826514">
              <w:marLeft w:val="0"/>
              <w:marRight w:val="0"/>
              <w:marTop w:val="0"/>
              <w:marBottom w:val="0"/>
              <w:divBdr>
                <w:top w:val="none" w:sz="0" w:space="0" w:color="auto"/>
                <w:left w:val="none" w:sz="0" w:space="0" w:color="auto"/>
                <w:bottom w:val="none" w:sz="0" w:space="0" w:color="auto"/>
                <w:right w:val="none" w:sz="0" w:space="0" w:color="auto"/>
              </w:divBdr>
              <w:divsChild>
                <w:div w:id="28994154">
                  <w:marLeft w:val="600"/>
                  <w:marRight w:val="96"/>
                  <w:marTop w:val="0"/>
                  <w:marBottom w:val="0"/>
                  <w:divBdr>
                    <w:top w:val="none" w:sz="0" w:space="0" w:color="auto"/>
                    <w:left w:val="none" w:sz="0" w:space="0" w:color="auto"/>
                    <w:bottom w:val="none" w:sz="0" w:space="0" w:color="auto"/>
                    <w:right w:val="none" w:sz="0" w:space="0" w:color="auto"/>
                  </w:divBdr>
                </w:div>
              </w:divsChild>
            </w:div>
            <w:div w:id="1799034465">
              <w:marLeft w:val="0"/>
              <w:marRight w:val="0"/>
              <w:marTop w:val="0"/>
              <w:marBottom w:val="0"/>
              <w:divBdr>
                <w:top w:val="none" w:sz="0" w:space="0" w:color="auto"/>
                <w:left w:val="none" w:sz="0" w:space="0" w:color="auto"/>
                <w:bottom w:val="none" w:sz="0" w:space="0" w:color="auto"/>
                <w:right w:val="none" w:sz="0" w:space="0" w:color="auto"/>
              </w:divBdr>
              <w:divsChild>
                <w:div w:id="725379442">
                  <w:marLeft w:val="600"/>
                  <w:marRight w:val="96"/>
                  <w:marTop w:val="0"/>
                  <w:marBottom w:val="0"/>
                  <w:divBdr>
                    <w:top w:val="none" w:sz="0" w:space="0" w:color="auto"/>
                    <w:left w:val="none" w:sz="0" w:space="0" w:color="auto"/>
                    <w:bottom w:val="none" w:sz="0" w:space="0" w:color="auto"/>
                    <w:right w:val="none" w:sz="0" w:space="0" w:color="auto"/>
                  </w:divBdr>
                </w:div>
              </w:divsChild>
            </w:div>
            <w:div w:id="1638562384">
              <w:marLeft w:val="0"/>
              <w:marRight w:val="0"/>
              <w:marTop w:val="0"/>
              <w:marBottom w:val="0"/>
              <w:divBdr>
                <w:top w:val="none" w:sz="0" w:space="0" w:color="auto"/>
                <w:left w:val="none" w:sz="0" w:space="0" w:color="auto"/>
                <w:bottom w:val="none" w:sz="0" w:space="0" w:color="auto"/>
                <w:right w:val="none" w:sz="0" w:space="0" w:color="auto"/>
              </w:divBdr>
              <w:divsChild>
                <w:div w:id="264658456">
                  <w:marLeft w:val="600"/>
                  <w:marRight w:val="96"/>
                  <w:marTop w:val="0"/>
                  <w:marBottom w:val="0"/>
                  <w:divBdr>
                    <w:top w:val="none" w:sz="0" w:space="0" w:color="auto"/>
                    <w:left w:val="none" w:sz="0" w:space="0" w:color="auto"/>
                    <w:bottom w:val="none" w:sz="0" w:space="0" w:color="auto"/>
                    <w:right w:val="none" w:sz="0" w:space="0" w:color="auto"/>
                  </w:divBdr>
                </w:div>
              </w:divsChild>
            </w:div>
            <w:div w:id="794835590">
              <w:marLeft w:val="0"/>
              <w:marRight w:val="0"/>
              <w:marTop w:val="0"/>
              <w:marBottom w:val="0"/>
              <w:divBdr>
                <w:top w:val="none" w:sz="0" w:space="0" w:color="auto"/>
                <w:left w:val="none" w:sz="0" w:space="0" w:color="auto"/>
                <w:bottom w:val="none" w:sz="0" w:space="0" w:color="auto"/>
                <w:right w:val="none" w:sz="0" w:space="0" w:color="auto"/>
              </w:divBdr>
              <w:divsChild>
                <w:div w:id="1975869358">
                  <w:marLeft w:val="600"/>
                  <w:marRight w:val="96"/>
                  <w:marTop w:val="0"/>
                  <w:marBottom w:val="0"/>
                  <w:divBdr>
                    <w:top w:val="none" w:sz="0" w:space="0" w:color="auto"/>
                    <w:left w:val="none" w:sz="0" w:space="0" w:color="auto"/>
                    <w:bottom w:val="none" w:sz="0" w:space="0" w:color="auto"/>
                    <w:right w:val="none" w:sz="0" w:space="0" w:color="auto"/>
                  </w:divBdr>
                </w:div>
              </w:divsChild>
            </w:div>
            <w:div w:id="573976887">
              <w:marLeft w:val="0"/>
              <w:marRight w:val="0"/>
              <w:marTop w:val="0"/>
              <w:marBottom w:val="0"/>
              <w:divBdr>
                <w:top w:val="none" w:sz="0" w:space="0" w:color="auto"/>
                <w:left w:val="none" w:sz="0" w:space="0" w:color="auto"/>
                <w:bottom w:val="none" w:sz="0" w:space="0" w:color="auto"/>
                <w:right w:val="none" w:sz="0" w:space="0" w:color="auto"/>
              </w:divBdr>
              <w:divsChild>
                <w:div w:id="1036540688">
                  <w:marLeft w:val="600"/>
                  <w:marRight w:val="96"/>
                  <w:marTop w:val="0"/>
                  <w:marBottom w:val="0"/>
                  <w:divBdr>
                    <w:top w:val="none" w:sz="0" w:space="0" w:color="auto"/>
                    <w:left w:val="none" w:sz="0" w:space="0" w:color="auto"/>
                    <w:bottom w:val="none" w:sz="0" w:space="0" w:color="auto"/>
                    <w:right w:val="none" w:sz="0" w:space="0" w:color="auto"/>
                  </w:divBdr>
                </w:div>
              </w:divsChild>
            </w:div>
            <w:div w:id="2102752511">
              <w:marLeft w:val="0"/>
              <w:marRight w:val="0"/>
              <w:marTop w:val="0"/>
              <w:marBottom w:val="0"/>
              <w:divBdr>
                <w:top w:val="none" w:sz="0" w:space="0" w:color="auto"/>
                <w:left w:val="none" w:sz="0" w:space="0" w:color="auto"/>
                <w:bottom w:val="none" w:sz="0" w:space="0" w:color="auto"/>
                <w:right w:val="none" w:sz="0" w:space="0" w:color="auto"/>
              </w:divBdr>
              <w:divsChild>
                <w:div w:id="617836405">
                  <w:marLeft w:val="600"/>
                  <w:marRight w:val="96"/>
                  <w:marTop w:val="0"/>
                  <w:marBottom w:val="0"/>
                  <w:divBdr>
                    <w:top w:val="none" w:sz="0" w:space="0" w:color="auto"/>
                    <w:left w:val="none" w:sz="0" w:space="0" w:color="auto"/>
                    <w:bottom w:val="none" w:sz="0" w:space="0" w:color="auto"/>
                    <w:right w:val="none" w:sz="0" w:space="0" w:color="auto"/>
                  </w:divBdr>
                </w:div>
              </w:divsChild>
            </w:div>
            <w:div w:id="444807164">
              <w:marLeft w:val="0"/>
              <w:marRight w:val="0"/>
              <w:marTop w:val="0"/>
              <w:marBottom w:val="0"/>
              <w:divBdr>
                <w:top w:val="none" w:sz="0" w:space="0" w:color="auto"/>
                <w:left w:val="none" w:sz="0" w:space="0" w:color="auto"/>
                <w:bottom w:val="none" w:sz="0" w:space="0" w:color="auto"/>
                <w:right w:val="none" w:sz="0" w:space="0" w:color="auto"/>
              </w:divBdr>
              <w:divsChild>
                <w:div w:id="2083020874">
                  <w:marLeft w:val="600"/>
                  <w:marRight w:val="96"/>
                  <w:marTop w:val="0"/>
                  <w:marBottom w:val="0"/>
                  <w:divBdr>
                    <w:top w:val="none" w:sz="0" w:space="0" w:color="auto"/>
                    <w:left w:val="none" w:sz="0" w:space="0" w:color="auto"/>
                    <w:bottom w:val="none" w:sz="0" w:space="0" w:color="auto"/>
                    <w:right w:val="none" w:sz="0" w:space="0" w:color="auto"/>
                  </w:divBdr>
                </w:div>
              </w:divsChild>
            </w:div>
            <w:div w:id="1672025294">
              <w:marLeft w:val="0"/>
              <w:marRight w:val="0"/>
              <w:marTop w:val="0"/>
              <w:marBottom w:val="0"/>
              <w:divBdr>
                <w:top w:val="none" w:sz="0" w:space="0" w:color="auto"/>
                <w:left w:val="none" w:sz="0" w:space="0" w:color="auto"/>
                <w:bottom w:val="none" w:sz="0" w:space="0" w:color="auto"/>
                <w:right w:val="none" w:sz="0" w:space="0" w:color="auto"/>
              </w:divBdr>
              <w:divsChild>
                <w:div w:id="1764914697">
                  <w:marLeft w:val="600"/>
                  <w:marRight w:val="96"/>
                  <w:marTop w:val="0"/>
                  <w:marBottom w:val="0"/>
                  <w:divBdr>
                    <w:top w:val="none" w:sz="0" w:space="0" w:color="auto"/>
                    <w:left w:val="none" w:sz="0" w:space="0" w:color="auto"/>
                    <w:bottom w:val="none" w:sz="0" w:space="0" w:color="auto"/>
                    <w:right w:val="none" w:sz="0" w:space="0" w:color="auto"/>
                  </w:divBdr>
                </w:div>
              </w:divsChild>
            </w:div>
            <w:div w:id="579287762">
              <w:marLeft w:val="0"/>
              <w:marRight w:val="0"/>
              <w:marTop w:val="0"/>
              <w:marBottom w:val="0"/>
              <w:divBdr>
                <w:top w:val="none" w:sz="0" w:space="0" w:color="auto"/>
                <w:left w:val="none" w:sz="0" w:space="0" w:color="auto"/>
                <w:bottom w:val="none" w:sz="0" w:space="0" w:color="auto"/>
                <w:right w:val="none" w:sz="0" w:space="0" w:color="auto"/>
              </w:divBdr>
              <w:divsChild>
                <w:div w:id="902637585">
                  <w:marLeft w:val="600"/>
                  <w:marRight w:val="96"/>
                  <w:marTop w:val="0"/>
                  <w:marBottom w:val="0"/>
                  <w:divBdr>
                    <w:top w:val="none" w:sz="0" w:space="0" w:color="auto"/>
                    <w:left w:val="none" w:sz="0" w:space="0" w:color="auto"/>
                    <w:bottom w:val="none" w:sz="0" w:space="0" w:color="auto"/>
                    <w:right w:val="none" w:sz="0" w:space="0" w:color="auto"/>
                  </w:divBdr>
                </w:div>
              </w:divsChild>
            </w:div>
            <w:div w:id="322242217">
              <w:marLeft w:val="0"/>
              <w:marRight w:val="0"/>
              <w:marTop w:val="0"/>
              <w:marBottom w:val="0"/>
              <w:divBdr>
                <w:top w:val="none" w:sz="0" w:space="0" w:color="auto"/>
                <w:left w:val="none" w:sz="0" w:space="0" w:color="auto"/>
                <w:bottom w:val="none" w:sz="0" w:space="0" w:color="auto"/>
                <w:right w:val="none" w:sz="0" w:space="0" w:color="auto"/>
              </w:divBdr>
              <w:divsChild>
                <w:div w:id="765462369">
                  <w:marLeft w:val="600"/>
                  <w:marRight w:val="96"/>
                  <w:marTop w:val="0"/>
                  <w:marBottom w:val="0"/>
                  <w:divBdr>
                    <w:top w:val="none" w:sz="0" w:space="0" w:color="auto"/>
                    <w:left w:val="none" w:sz="0" w:space="0" w:color="auto"/>
                    <w:bottom w:val="none" w:sz="0" w:space="0" w:color="auto"/>
                    <w:right w:val="none" w:sz="0" w:space="0" w:color="auto"/>
                  </w:divBdr>
                </w:div>
              </w:divsChild>
            </w:div>
            <w:div w:id="535779916">
              <w:marLeft w:val="0"/>
              <w:marRight w:val="0"/>
              <w:marTop w:val="0"/>
              <w:marBottom w:val="0"/>
              <w:divBdr>
                <w:top w:val="none" w:sz="0" w:space="0" w:color="auto"/>
                <w:left w:val="none" w:sz="0" w:space="0" w:color="auto"/>
                <w:bottom w:val="none" w:sz="0" w:space="0" w:color="auto"/>
                <w:right w:val="none" w:sz="0" w:space="0" w:color="auto"/>
              </w:divBdr>
              <w:divsChild>
                <w:div w:id="25100519">
                  <w:marLeft w:val="600"/>
                  <w:marRight w:val="96"/>
                  <w:marTop w:val="0"/>
                  <w:marBottom w:val="0"/>
                  <w:divBdr>
                    <w:top w:val="none" w:sz="0" w:space="0" w:color="auto"/>
                    <w:left w:val="none" w:sz="0" w:space="0" w:color="auto"/>
                    <w:bottom w:val="none" w:sz="0" w:space="0" w:color="auto"/>
                    <w:right w:val="none" w:sz="0" w:space="0" w:color="auto"/>
                  </w:divBdr>
                </w:div>
              </w:divsChild>
            </w:div>
            <w:div w:id="773399752">
              <w:marLeft w:val="0"/>
              <w:marRight w:val="0"/>
              <w:marTop w:val="0"/>
              <w:marBottom w:val="0"/>
              <w:divBdr>
                <w:top w:val="none" w:sz="0" w:space="0" w:color="auto"/>
                <w:left w:val="none" w:sz="0" w:space="0" w:color="auto"/>
                <w:bottom w:val="none" w:sz="0" w:space="0" w:color="auto"/>
                <w:right w:val="none" w:sz="0" w:space="0" w:color="auto"/>
              </w:divBdr>
              <w:divsChild>
                <w:div w:id="1127311869">
                  <w:marLeft w:val="600"/>
                  <w:marRight w:val="96"/>
                  <w:marTop w:val="0"/>
                  <w:marBottom w:val="0"/>
                  <w:divBdr>
                    <w:top w:val="none" w:sz="0" w:space="0" w:color="auto"/>
                    <w:left w:val="none" w:sz="0" w:space="0" w:color="auto"/>
                    <w:bottom w:val="none" w:sz="0" w:space="0" w:color="auto"/>
                    <w:right w:val="none" w:sz="0" w:space="0" w:color="auto"/>
                  </w:divBdr>
                </w:div>
              </w:divsChild>
            </w:div>
            <w:div w:id="1662538607">
              <w:marLeft w:val="0"/>
              <w:marRight w:val="0"/>
              <w:marTop w:val="0"/>
              <w:marBottom w:val="0"/>
              <w:divBdr>
                <w:top w:val="none" w:sz="0" w:space="0" w:color="auto"/>
                <w:left w:val="none" w:sz="0" w:space="0" w:color="auto"/>
                <w:bottom w:val="none" w:sz="0" w:space="0" w:color="auto"/>
                <w:right w:val="none" w:sz="0" w:space="0" w:color="auto"/>
              </w:divBdr>
              <w:divsChild>
                <w:div w:id="572740970">
                  <w:marLeft w:val="600"/>
                  <w:marRight w:val="96"/>
                  <w:marTop w:val="0"/>
                  <w:marBottom w:val="0"/>
                  <w:divBdr>
                    <w:top w:val="none" w:sz="0" w:space="0" w:color="auto"/>
                    <w:left w:val="none" w:sz="0" w:space="0" w:color="auto"/>
                    <w:bottom w:val="none" w:sz="0" w:space="0" w:color="auto"/>
                    <w:right w:val="none" w:sz="0" w:space="0" w:color="auto"/>
                  </w:divBdr>
                </w:div>
              </w:divsChild>
            </w:div>
            <w:div w:id="614142407">
              <w:marLeft w:val="0"/>
              <w:marRight w:val="0"/>
              <w:marTop w:val="0"/>
              <w:marBottom w:val="0"/>
              <w:divBdr>
                <w:top w:val="none" w:sz="0" w:space="0" w:color="auto"/>
                <w:left w:val="none" w:sz="0" w:space="0" w:color="auto"/>
                <w:bottom w:val="none" w:sz="0" w:space="0" w:color="auto"/>
                <w:right w:val="none" w:sz="0" w:space="0" w:color="auto"/>
              </w:divBdr>
              <w:divsChild>
                <w:div w:id="1943146818">
                  <w:marLeft w:val="600"/>
                  <w:marRight w:val="96"/>
                  <w:marTop w:val="0"/>
                  <w:marBottom w:val="0"/>
                  <w:divBdr>
                    <w:top w:val="none" w:sz="0" w:space="0" w:color="auto"/>
                    <w:left w:val="none" w:sz="0" w:space="0" w:color="auto"/>
                    <w:bottom w:val="none" w:sz="0" w:space="0" w:color="auto"/>
                    <w:right w:val="none" w:sz="0" w:space="0" w:color="auto"/>
                  </w:divBdr>
                </w:div>
              </w:divsChild>
            </w:div>
            <w:div w:id="897395592">
              <w:marLeft w:val="0"/>
              <w:marRight w:val="0"/>
              <w:marTop w:val="0"/>
              <w:marBottom w:val="0"/>
              <w:divBdr>
                <w:top w:val="none" w:sz="0" w:space="0" w:color="auto"/>
                <w:left w:val="none" w:sz="0" w:space="0" w:color="auto"/>
                <w:bottom w:val="none" w:sz="0" w:space="0" w:color="auto"/>
                <w:right w:val="none" w:sz="0" w:space="0" w:color="auto"/>
              </w:divBdr>
              <w:divsChild>
                <w:div w:id="2065255687">
                  <w:marLeft w:val="600"/>
                  <w:marRight w:val="96"/>
                  <w:marTop w:val="0"/>
                  <w:marBottom w:val="0"/>
                  <w:divBdr>
                    <w:top w:val="none" w:sz="0" w:space="0" w:color="auto"/>
                    <w:left w:val="none" w:sz="0" w:space="0" w:color="auto"/>
                    <w:bottom w:val="none" w:sz="0" w:space="0" w:color="auto"/>
                    <w:right w:val="none" w:sz="0" w:space="0" w:color="auto"/>
                  </w:divBdr>
                </w:div>
              </w:divsChild>
            </w:div>
            <w:div w:id="1916817115">
              <w:marLeft w:val="0"/>
              <w:marRight w:val="0"/>
              <w:marTop w:val="0"/>
              <w:marBottom w:val="0"/>
              <w:divBdr>
                <w:top w:val="none" w:sz="0" w:space="0" w:color="auto"/>
                <w:left w:val="none" w:sz="0" w:space="0" w:color="auto"/>
                <w:bottom w:val="none" w:sz="0" w:space="0" w:color="auto"/>
                <w:right w:val="none" w:sz="0" w:space="0" w:color="auto"/>
              </w:divBdr>
              <w:divsChild>
                <w:div w:id="371154313">
                  <w:marLeft w:val="600"/>
                  <w:marRight w:val="96"/>
                  <w:marTop w:val="0"/>
                  <w:marBottom w:val="0"/>
                  <w:divBdr>
                    <w:top w:val="none" w:sz="0" w:space="0" w:color="auto"/>
                    <w:left w:val="none" w:sz="0" w:space="0" w:color="auto"/>
                    <w:bottom w:val="none" w:sz="0" w:space="0" w:color="auto"/>
                    <w:right w:val="none" w:sz="0" w:space="0" w:color="auto"/>
                  </w:divBdr>
                </w:div>
              </w:divsChild>
            </w:div>
            <w:div w:id="163935815">
              <w:marLeft w:val="0"/>
              <w:marRight w:val="0"/>
              <w:marTop w:val="0"/>
              <w:marBottom w:val="0"/>
              <w:divBdr>
                <w:top w:val="none" w:sz="0" w:space="0" w:color="auto"/>
                <w:left w:val="none" w:sz="0" w:space="0" w:color="auto"/>
                <w:bottom w:val="none" w:sz="0" w:space="0" w:color="auto"/>
                <w:right w:val="none" w:sz="0" w:space="0" w:color="auto"/>
              </w:divBdr>
              <w:divsChild>
                <w:div w:id="1342776096">
                  <w:marLeft w:val="600"/>
                  <w:marRight w:val="96"/>
                  <w:marTop w:val="0"/>
                  <w:marBottom w:val="0"/>
                  <w:divBdr>
                    <w:top w:val="none" w:sz="0" w:space="0" w:color="auto"/>
                    <w:left w:val="none" w:sz="0" w:space="0" w:color="auto"/>
                    <w:bottom w:val="none" w:sz="0" w:space="0" w:color="auto"/>
                    <w:right w:val="none" w:sz="0" w:space="0" w:color="auto"/>
                  </w:divBdr>
                </w:div>
              </w:divsChild>
            </w:div>
            <w:div w:id="1267421052">
              <w:marLeft w:val="0"/>
              <w:marRight w:val="0"/>
              <w:marTop w:val="0"/>
              <w:marBottom w:val="0"/>
              <w:divBdr>
                <w:top w:val="none" w:sz="0" w:space="0" w:color="auto"/>
                <w:left w:val="none" w:sz="0" w:space="0" w:color="auto"/>
                <w:bottom w:val="none" w:sz="0" w:space="0" w:color="auto"/>
                <w:right w:val="none" w:sz="0" w:space="0" w:color="auto"/>
              </w:divBdr>
              <w:divsChild>
                <w:div w:id="989361252">
                  <w:marLeft w:val="600"/>
                  <w:marRight w:val="96"/>
                  <w:marTop w:val="0"/>
                  <w:marBottom w:val="0"/>
                  <w:divBdr>
                    <w:top w:val="none" w:sz="0" w:space="0" w:color="auto"/>
                    <w:left w:val="none" w:sz="0" w:space="0" w:color="auto"/>
                    <w:bottom w:val="none" w:sz="0" w:space="0" w:color="auto"/>
                    <w:right w:val="none" w:sz="0" w:space="0" w:color="auto"/>
                  </w:divBdr>
                </w:div>
              </w:divsChild>
            </w:div>
            <w:div w:id="933367194">
              <w:marLeft w:val="0"/>
              <w:marRight w:val="0"/>
              <w:marTop w:val="0"/>
              <w:marBottom w:val="0"/>
              <w:divBdr>
                <w:top w:val="none" w:sz="0" w:space="0" w:color="auto"/>
                <w:left w:val="none" w:sz="0" w:space="0" w:color="auto"/>
                <w:bottom w:val="none" w:sz="0" w:space="0" w:color="auto"/>
                <w:right w:val="none" w:sz="0" w:space="0" w:color="auto"/>
              </w:divBdr>
              <w:divsChild>
                <w:div w:id="1719158263">
                  <w:marLeft w:val="600"/>
                  <w:marRight w:val="96"/>
                  <w:marTop w:val="0"/>
                  <w:marBottom w:val="0"/>
                  <w:divBdr>
                    <w:top w:val="none" w:sz="0" w:space="0" w:color="auto"/>
                    <w:left w:val="none" w:sz="0" w:space="0" w:color="auto"/>
                    <w:bottom w:val="none" w:sz="0" w:space="0" w:color="auto"/>
                    <w:right w:val="none" w:sz="0" w:space="0" w:color="auto"/>
                  </w:divBdr>
                </w:div>
              </w:divsChild>
            </w:div>
            <w:div w:id="1821652934">
              <w:marLeft w:val="0"/>
              <w:marRight w:val="0"/>
              <w:marTop w:val="0"/>
              <w:marBottom w:val="0"/>
              <w:divBdr>
                <w:top w:val="none" w:sz="0" w:space="0" w:color="auto"/>
                <w:left w:val="none" w:sz="0" w:space="0" w:color="auto"/>
                <w:bottom w:val="none" w:sz="0" w:space="0" w:color="auto"/>
                <w:right w:val="none" w:sz="0" w:space="0" w:color="auto"/>
              </w:divBdr>
              <w:divsChild>
                <w:div w:id="1452743911">
                  <w:marLeft w:val="600"/>
                  <w:marRight w:val="96"/>
                  <w:marTop w:val="0"/>
                  <w:marBottom w:val="0"/>
                  <w:divBdr>
                    <w:top w:val="none" w:sz="0" w:space="0" w:color="auto"/>
                    <w:left w:val="none" w:sz="0" w:space="0" w:color="auto"/>
                    <w:bottom w:val="none" w:sz="0" w:space="0" w:color="auto"/>
                    <w:right w:val="none" w:sz="0" w:space="0" w:color="auto"/>
                  </w:divBdr>
                </w:div>
              </w:divsChild>
            </w:div>
            <w:div w:id="739450861">
              <w:marLeft w:val="0"/>
              <w:marRight w:val="0"/>
              <w:marTop w:val="0"/>
              <w:marBottom w:val="0"/>
              <w:divBdr>
                <w:top w:val="none" w:sz="0" w:space="0" w:color="auto"/>
                <w:left w:val="none" w:sz="0" w:space="0" w:color="auto"/>
                <w:bottom w:val="none" w:sz="0" w:space="0" w:color="auto"/>
                <w:right w:val="none" w:sz="0" w:space="0" w:color="auto"/>
              </w:divBdr>
              <w:divsChild>
                <w:div w:id="1078867149">
                  <w:marLeft w:val="600"/>
                  <w:marRight w:val="96"/>
                  <w:marTop w:val="0"/>
                  <w:marBottom w:val="0"/>
                  <w:divBdr>
                    <w:top w:val="none" w:sz="0" w:space="0" w:color="auto"/>
                    <w:left w:val="none" w:sz="0" w:space="0" w:color="auto"/>
                    <w:bottom w:val="none" w:sz="0" w:space="0" w:color="auto"/>
                    <w:right w:val="none" w:sz="0" w:space="0" w:color="auto"/>
                  </w:divBdr>
                </w:div>
              </w:divsChild>
            </w:div>
            <w:div w:id="271783602">
              <w:marLeft w:val="0"/>
              <w:marRight w:val="0"/>
              <w:marTop w:val="0"/>
              <w:marBottom w:val="0"/>
              <w:divBdr>
                <w:top w:val="none" w:sz="0" w:space="0" w:color="auto"/>
                <w:left w:val="none" w:sz="0" w:space="0" w:color="auto"/>
                <w:bottom w:val="none" w:sz="0" w:space="0" w:color="auto"/>
                <w:right w:val="none" w:sz="0" w:space="0" w:color="auto"/>
              </w:divBdr>
              <w:divsChild>
                <w:div w:id="1387145126">
                  <w:marLeft w:val="600"/>
                  <w:marRight w:val="96"/>
                  <w:marTop w:val="0"/>
                  <w:marBottom w:val="0"/>
                  <w:divBdr>
                    <w:top w:val="none" w:sz="0" w:space="0" w:color="auto"/>
                    <w:left w:val="none" w:sz="0" w:space="0" w:color="auto"/>
                    <w:bottom w:val="none" w:sz="0" w:space="0" w:color="auto"/>
                    <w:right w:val="none" w:sz="0" w:space="0" w:color="auto"/>
                  </w:divBdr>
                </w:div>
              </w:divsChild>
            </w:div>
            <w:div w:id="1778989000">
              <w:marLeft w:val="0"/>
              <w:marRight w:val="0"/>
              <w:marTop w:val="0"/>
              <w:marBottom w:val="0"/>
              <w:divBdr>
                <w:top w:val="none" w:sz="0" w:space="0" w:color="auto"/>
                <w:left w:val="none" w:sz="0" w:space="0" w:color="auto"/>
                <w:bottom w:val="none" w:sz="0" w:space="0" w:color="auto"/>
                <w:right w:val="none" w:sz="0" w:space="0" w:color="auto"/>
              </w:divBdr>
              <w:divsChild>
                <w:div w:id="1097561933">
                  <w:marLeft w:val="600"/>
                  <w:marRight w:val="96"/>
                  <w:marTop w:val="0"/>
                  <w:marBottom w:val="0"/>
                  <w:divBdr>
                    <w:top w:val="none" w:sz="0" w:space="0" w:color="auto"/>
                    <w:left w:val="none" w:sz="0" w:space="0" w:color="auto"/>
                    <w:bottom w:val="none" w:sz="0" w:space="0" w:color="auto"/>
                    <w:right w:val="none" w:sz="0" w:space="0" w:color="auto"/>
                  </w:divBdr>
                </w:div>
              </w:divsChild>
            </w:div>
            <w:div w:id="1141535980">
              <w:marLeft w:val="0"/>
              <w:marRight w:val="0"/>
              <w:marTop w:val="0"/>
              <w:marBottom w:val="0"/>
              <w:divBdr>
                <w:top w:val="none" w:sz="0" w:space="0" w:color="auto"/>
                <w:left w:val="none" w:sz="0" w:space="0" w:color="auto"/>
                <w:bottom w:val="none" w:sz="0" w:space="0" w:color="auto"/>
                <w:right w:val="none" w:sz="0" w:space="0" w:color="auto"/>
              </w:divBdr>
              <w:divsChild>
                <w:div w:id="370305627">
                  <w:marLeft w:val="600"/>
                  <w:marRight w:val="96"/>
                  <w:marTop w:val="0"/>
                  <w:marBottom w:val="0"/>
                  <w:divBdr>
                    <w:top w:val="none" w:sz="0" w:space="0" w:color="auto"/>
                    <w:left w:val="none" w:sz="0" w:space="0" w:color="auto"/>
                    <w:bottom w:val="none" w:sz="0" w:space="0" w:color="auto"/>
                    <w:right w:val="none" w:sz="0" w:space="0" w:color="auto"/>
                  </w:divBdr>
                </w:div>
              </w:divsChild>
            </w:div>
            <w:div w:id="1519392931">
              <w:marLeft w:val="0"/>
              <w:marRight w:val="0"/>
              <w:marTop w:val="0"/>
              <w:marBottom w:val="0"/>
              <w:divBdr>
                <w:top w:val="none" w:sz="0" w:space="0" w:color="auto"/>
                <w:left w:val="none" w:sz="0" w:space="0" w:color="auto"/>
                <w:bottom w:val="none" w:sz="0" w:space="0" w:color="auto"/>
                <w:right w:val="none" w:sz="0" w:space="0" w:color="auto"/>
              </w:divBdr>
              <w:divsChild>
                <w:div w:id="911622284">
                  <w:marLeft w:val="600"/>
                  <w:marRight w:val="96"/>
                  <w:marTop w:val="0"/>
                  <w:marBottom w:val="0"/>
                  <w:divBdr>
                    <w:top w:val="none" w:sz="0" w:space="0" w:color="auto"/>
                    <w:left w:val="none" w:sz="0" w:space="0" w:color="auto"/>
                    <w:bottom w:val="none" w:sz="0" w:space="0" w:color="auto"/>
                    <w:right w:val="none" w:sz="0" w:space="0" w:color="auto"/>
                  </w:divBdr>
                </w:div>
              </w:divsChild>
            </w:div>
            <w:div w:id="1418794875">
              <w:marLeft w:val="0"/>
              <w:marRight w:val="0"/>
              <w:marTop w:val="0"/>
              <w:marBottom w:val="0"/>
              <w:divBdr>
                <w:top w:val="none" w:sz="0" w:space="0" w:color="auto"/>
                <w:left w:val="none" w:sz="0" w:space="0" w:color="auto"/>
                <w:bottom w:val="none" w:sz="0" w:space="0" w:color="auto"/>
                <w:right w:val="none" w:sz="0" w:space="0" w:color="auto"/>
              </w:divBdr>
              <w:divsChild>
                <w:div w:id="1136490847">
                  <w:marLeft w:val="600"/>
                  <w:marRight w:val="96"/>
                  <w:marTop w:val="0"/>
                  <w:marBottom w:val="0"/>
                  <w:divBdr>
                    <w:top w:val="none" w:sz="0" w:space="0" w:color="auto"/>
                    <w:left w:val="none" w:sz="0" w:space="0" w:color="auto"/>
                    <w:bottom w:val="none" w:sz="0" w:space="0" w:color="auto"/>
                    <w:right w:val="none" w:sz="0" w:space="0" w:color="auto"/>
                  </w:divBdr>
                </w:div>
              </w:divsChild>
            </w:div>
            <w:div w:id="107697508">
              <w:marLeft w:val="0"/>
              <w:marRight w:val="0"/>
              <w:marTop w:val="0"/>
              <w:marBottom w:val="0"/>
              <w:divBdr>
                <w:top w:val="none" w:sz="0" w:space="0" w:color="auto"/>
                <w:left w:val="none" w:sz="0" w:space="0" w:color="auto"/>
                <w:bottom w:val="none" w:sz="0" w:space="0" w:color="auto"/>
                <w:right w:val="none" w:sz="0" w:space="0" w:color="auto"/>
              </w:divBdr>
              <w:divsChild>
                <w:div w:id="1301113553">
                  <w:marLeft w:val="600"/>
                  <w:marRight w:val="96"/>
                  <w:marTop w:val="0"/>
                  <w:marBottom w:val="0"/>
                  <w:divBdr>
                    <w:top w:val="none" w:sz="0" w:space="0" w:color="auto"/>
                    <w:left w:val="none" w:sz="0" w:space="0" w:color="auto"/>
                    <w:bottom w:val="none" w:sz="0" w:space="0" w:color="auto"/>
                    <w:right w:val="none" w:sz="0" w:space="0" w:color="auto"/>
                  </w:divBdr>
                </w:div>
              </w:divsChild>
            </w:div>
            <w:div w:id="614024177">
              <w:marLeft w:val="0"/>
              <w:marRight w:val="0"/>
              <w:marTop w:val="0"/>
              <w:marBottom w:val="0"/>
              <w:divBdr>
                <w:top w:val="none" w:sz="0" w:space="0" w:color="auto"/>
                <w:left w:val="none" w:sz="0" w:space="0" w:color="auto"/>
                <w:bottom w:val="none" w:sz="0" w:space="0" w:color="auto"/>
                <w:right w:val="none" w:sz="0" w:space="0" w:color="auto"/>
              </w:divBdr>
              <w:divsChild>
                <w:div w:id="2105758617">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34751314">
      <w:bodyDiv w:val="1"/>
      <w:marLeft w:val="0"/>
      <w:marRight w:val="0"/>
      <w:marTop w:val="0"/>
      <w:marBottom w:val="0"/>
      <w:divBdr>
        <w:top w:val="none" w:sz="0" w:space="0" w:color="auto"/>
        <w:left w:val="none" w:sz="0" w:space="0" w:color="auto"/>
        <w:bottom w:val="none" w:sz="0" w:space="0" w:color="auto"/>
        <w:right w:val="none" w:sz="0" w:space="0" w:color="auto"/>
      </w:divBdr>
      <w:divsChild>
        <w:div w:id="2122188102">
          <w:marLeft w:val="0"/>
          <w:marRight w:val="0"/>
          <w:marTop w:val="0"/>
          <w:marBottom w:val="0"/>
          <w:divBdr>
            <w:top w:val="none" w:sz="0" w:space="0" w:color="auto"/>
            <w:left w:val="none" w:sz="0" w:space="0" w:color="auto"/>
            <w:bottom w:val="none" w:sz="0" w:space="0" w:color="auto"/>
            <w:right w:val="none" w:sz="0" w:space="0" w:color="auto"/>
          </w:divBdr>
          <w:divsChild>
            <w:div w:id="61587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630347">
      <w:bodyDiv w:val="1"/>
      <w:marLeft w:val="0"/>
      <w:marRight w:val="0"/>
      <w:marTop w:val="0"/>
      <w:marBottom w:val="0"/>
      <w:divBdr>
        <w:top w:val="none" w:sz="0" w:space="0" w:color="auto"/>
        <w:left w:val="none" w:sz="0" w:space="0" w:color="auto"/>
        <w:bottom w:val="none" w:sz="0" w:space="0" w:color="auto"/>
        <w:right w:val="none" w:sz="0" w:space="0" w:color="auto"/>
      </w:divBdr>
      <w:divsChild>
        <w:div w:id="704715013">
          <w:marLeft w:val="0"/>
          <w:marRight w:val="0"/>
          <w:marTop w:val="0"/>
          <w:marBottom w:val="0"/>
          <w:divBdr>
            <w:top w:val="none" w:sz="0" w:space="0" w:color="auto"/>
            <w:left w:val="none" w:sz="0" w:space="0" w:color="auto"/>
            <w:bottom w:val="none" w:sz="0" w:space="0" w:color="auto"/>
            <w:right w:val="none" w:sz="0" w:space="0" w:color="auto"/>
          </w:divBdr>
          <w:divsChild>
            <w:div w:id="2101561390">
              <w:marLeft w:val="0"/>
              <w:marRight w:val="0"/>
              <w:marTop w:val="0"/>
              <w:marBottom w:val="0"/>
              <w:divBdr>
                <w:top w:val="none" w:sz="0" w:space="0" w:color="auto"/>
                <w:left w:val="none" w:sz="0" w:space="0" w:color="auto"/>
                <w:bottom w:val="none" w:sz="0" w:space="0" w:color="auto"/>
                <w:right w:val="none" w:sz="0" w:space="0" w:color="auto"/>
              </w:divBdr>
              <w:divsChild>
                <w:div w:id="1466848535">
                  <w:marLeft w:val="600"/>
                  <w:marRight w:val="96"/>
                  <w:marTop w:val="0"/>
                  <w:marBottom w:val="0"/>
                  <w:divBdr>
                    <w:top w:val="none" w:sz="0" w:space="0" w:color="auto"/>
                    <w:left w:val="none" w:sz="0" w:space="0" w:color="auto"/>
                    <w:bottom w:val="none" w:sz="0" w:space="0" w:color="auto"/>
                    <w:right w:val="none" w:sz="0" w:space="0" w:color="auto"/>
                  </w:divBdr>
                </w:div>
              </w:divsChild>
            </w:div>
            <w:div w:id="930546843">
              <w:marLeft w:val="0"/>
              <w:marRight w:val="0"/>
              <w:marTop w:val="0"/>
              <w:marBottom w:val="0"/>
              <w:divBdr>
                <w:top w:val="none" w:sz="0" w:space="0" w:color="auto"/>
                <w:left w:val="none" w:sz="0" w:space="0" w:color="auto"/>
                <w:bottom w:val="none" w:sz="0" w:space="0" w:color="auto"/>
                <w:right w:val="none" w:sz="0" w:space="0" w:color="auto"/>
              </w:divBdr>
              <w:divsChild>
                <w:div w:id="459687936">
                  <w:marLeft w:val="600"/>
                  <w:marRight w:val="96"/>
                  <w:marTop w:val="0"/>
                  <w:marBottom w:val="0"/>
                  <w:divBdr>
                    <w:top w:val="none" w:sz="0" w:space="0" w:color="auto"/>
                    <w:left w:val="none" w:sz="0" w:space="0" w:color="auto"/>
                    <w:bottom w:val="none" w:sz="0" w:space="0" w:color="auto"/>
                    <w:right w:val="none" w:sz="0" w:space="0" w:color="auto"/>
                  </w:divBdr>
                </w:div>
              </w:divsChild>
            </w:div>
            <w:div w:id="1745762645">
              <w:marLeft w:val="0"/>
              <w:marRight w:val="0"/>
              <w:marTop w:val="0"/>
              <w:marBottom w:val="0"/>
              <w:divBdr>
                <w:top w:val="none" w:sz="0" w:space="0" w:color="auto"/>
                <w:left w:val="none" w:sz="0" w:space="0" w:color="auto"/>
                <w:bottom w:val="none" w:sz="0" w:space="0" w:color="auto"/>
                <w:right w:val="none" w:sz="0" w:space="0" w:color="auto"/>
              </w:divBdr>
              <w:divsChild>
                <w:div w:id="1086342929">
                  <w:marLeft w:val="600"/>
                  <w:marRight w:val="96"/>
                  <w:marTop w:val="0"/>
                  <w:marBottom w:val="0"/>
                  <w:divBdr>
                    <w:top w:val="none" w:sz="0" w:space="0" w:color="auto"/>
                    <w:left w:val="none" w:sz="0" w:space="0" w:color="auto"/>
                    <w:bottom w:val="none" w:sz="0" w:space="0" w:color="auto"/>
                    <w:right w:val="none" w:sz="0" w:space="0" w:color="auto"/>
                  </w:divBdr>
                </w:div>
              </w:divsChild>
            </w:div>
            <w:div w:id="1682469893">
              <w:marLeft w:val="0"/>
              <w:marRight w:val="0"/>
              <w:marTop w:val="0"/>
              <w:marBottom w:val="0"/>
              <w:divBdr>
                <w:top w:val="none" w:sz="0" w:space="0" w:color="auto"/>
                <w:left w:val="none" w:sz="0" w:space="0" w:color="auto"/>
                <w:bottom w:val="none" w:sz="0" w:space="0" w:color="auto"/>
                <w:right w:val="none" w:sz="0" w:space="0" w:color="auto"/>
              </w:divBdr>
              <w:divsChild>
                <w:div w:id="121311909">
                  <w:marLeft w:val="600"/>
                  <w:marRight w:val="96"/>
                  <w:marTop w:val="0"/>
                  <w:marBottom w:val="0"/>
                  <w:divBdr>
                    <w:top w:val="none" w:sz="0" w:space="0" w:color="auto"/>
                    <w:left w:val="none" w:sz="0" w:space="0" w:color="auto"/>
                    <w:bottom w:val="none" w:sz="0" w:space="0" w:color="auto"/>
                    <w:right w:val="none" w:sz="0" w:space="0" w:color="auto"/>
                  </w:divBdr>
                </w:div>
              </w:divsChild>
            </w:div>
            <w:div w:id="503790802">
              <w:marLeft w:val="0"/>
              <w:marRight w:val="0"/>
              <w:marTop w:val="0"/>
              <w:marBottom w:val="0"/>
              <w:divBdr>
                <w:top w:val="none" w:sz="0" w:space="0" w:color="auto"/>
                <w:left w:val="none" w:sz="0" w:space="0" w:color="auto"/>
                <w:bottom w:val="none" w:sz="0" w:space="0" w:color="auto"/>
                <w:right w:val="none" w:sz="0" w:space="0" w:color="auto"/>
              </w:divBdr>
              <w:divsChild>
                <w:div w:id="2108577969">
                  <w:marLeft w:val="600"/>
                  <w:marRight w:val="96"/>
                  <w:marTop w:val="0"/>
                  <w:marBottom w:val="0"/>
                  <w:divBdr>
                    <w:top w:val="none" w:sz="0" w:space="0" w:color="auto"/>
                    <w:left w:val="none" w:sz="0" w:space="0" w:color="auto"/>
                    <w:bottom w:val="none" w:sz="0" w:space="0" w:color="auto"/>
                    <w:right w:val="none" w:sz="0" w:space="0" w:color="auto"/>
                  </w:divBdr>
                </w:div>
              </w:divsChild>
            </w:div>
            <w:div w:id="305551764">
              <w:marLeft w:val="0"/>
              <w:marRight w:val="0"/>
              <w:marTop w:val="0"/>
              <w:marBottom w:val="0"/>
              <w:divBdr>
                <w:top w:val="none" w:sz="0" w:space="0" w:color="auto"/>
                <w:left w:val="none" w:sz="0" w:space="0" w:color="auto"/>
                <w:bottom w:val="none" w:sz="0" w:space="0" w:color="auto"/>
                <w:right w:val="none" w:sz="0" w:space="0" w:color="auto"/>
              </w:divBdr>
              <w:divsChild>
                <w:div w:id="1742172382">
                  <w:marLeft w:val="600"/>
                  <w:marRight w:val="96"/>
                  <w:marTop w:val="0"/>
                  <w:marBottom w:val="0"/>
                  <w:divBdr>
                    <w:top w:val="none" w:sz="0" w:space="0" w:color="auto"/>
                    <w:left w:val="none" w:sz="0" w:space="0" w:color="auto"/>
                    <w:bottom w:val="none" w:sz="0" w:space="0" w:color="auto"/>
                    <w:right w:val="none" w:sz="0" w:space="0" w:color="auto"/>
                  </w:divBdr>
                </w:div>
              </w:divsChild>
            </w:div>
            <w:div w:id="2014405478">
              <w:marLeft w:val="0"/>
              <w:marRight w:val="0"/>
              <w:marTop w:val="0"/>
              <w:marBottom w:val="0"/>
              <w:divBdr>
                <w:top w:val="none" w:sz="0" w:space="0" w:color="auto"/>
                <w:left w:val="none" w:sz="0" w:space="0" w:color="auto"/>
                <w:bottom w:val="none" w:sz="0" w:space="0" w:color="auto"/>
                <w:right w:val="none" w:sz="0" w:space="0" w:color="auto"/>
              </w:divBdr>
              <w:divsChild>
                <w:div w:id="337734700">
                  <w:marLeft w:val="600"/>
                  <w:marRight w:val="96"/>
                  <w:marTop w:val="0"/>
                  <w:marBottom w:val="0"/>
                  <w:divBdr>
                    <w:top w:val="none" w:sz="0" w:space="0" w:color="auto"/>
                    <w:left w:val="none" w:sz="0" w:space="0" w:color="auto"/>
                    <w:bottom w:val="none" w:sz="0" w:space="0" w:color="auto"/>
                    <w:right w:val="none" w:sz="0" w:space="0" w:color="auto"/>
                  </w:divBdr>
                </w:div>
              </w:divsChild>
            </w:div>
            <w:div w:id="1038822531">
              <w:marLeft w:val="0"/>
              <w:marRight w:val="0"/>
              <w:marTop w:val="0"/>
              <w:marBottom w:val="0"/>
              <w:divBdr>
                <w:top w:val="none" w:sz="0" w:space="0" w:color="auto"/>
                <w:left w:val="none" w:sz="0" w:space="0" w:color="auto"/>
                <w:bottom w:val="none" w:sz="0" w:space="0" w:color="auto"/>
                <w:right w:val="none" w:sz="0" w:space="0" w:color="auto"/>
              </w:divBdr>
              <w:divsChild>
                <w:div w:id="1920871826">
                  <w:marLeft w:val="600"/>
                  <w:marRight w:val="96"/>
                  <w:marTop w:val="0"/>
                  <w:marBottom w:val="0"/>
                  <w:divBdr>
                    <w:top w:val="none" w:sz="0" w:space="0" w:color="auto"/>
                    <w:left w:val="none" w:sz="0" w:space="0" w:color="auto"/>
                    <w:bottom w:val="none" w:sz="0" w:space="0" w:color="auto"/>
                    <w:right w:val="none" w:sz="0" w:space="0" w:color="auto"/>
                  </w:divBdr>
                </w:div>
              </w:divsChild>
            </w:div>
            <w:div w:id="1901015989">
              <w:marLeft w:val="0"/>
              <w:marRight w:val="0"/>
              <w:marTop w:val="0"/>
              <w:marBottom w:val="0"/>
              <w:divBdr>
                <w:top w:val="none" w:sz="0" w:space="0" w:color="auto"/>
                <w:left w:val="none" w:sz="0" w:space="0" w:color="auto"/>
                <w:bottom w:val="none" w:sz="0" w:space="0" w:color="auto"/>
                <w:right w:val="none" w:sz="0" w:space="0" w:color="auto"/>
              </w:divBdr>
              <w:divsChild>
                <w:div w:id="955715414">
                  <w:marLeft w:val="600"/>
                  <w:marRight w:val="96"/>
                  <w:marTop w:val="0"/>
                  <w:marBottom w:val="0"/>
                  <w:divBdr>
                    <w:top w:val="none" w:sz="0" w:space="0" w:color="auto"/>
                    <w:left w:val="none" w:sz="0" w:space="0" w:color="auto"/>
                    <w:bottom w:val="none" w:sz="0" w:space="0" w:color="auto"/>
                    <w:right w:val="none" w:sz="0" w:space="0" w:color="auto"/>
                  </w:divBdr>
                </w:div>
              </w:divsChild>
            </w:div>
            <w:div w:id="211238894">
              <w:marLeft w:val="0"/>
              <w:marRight w:val="0"/>
              <w:marTop w:val="0"/>
              <w:marBottom w:val="0"/>
              <w:divBdr>
                <w:top w:val="none" w:sz="0" w:space="0" w:color="auto"/>
                <w:left w:val="none" w:sz="0" w:space="0" w:color="auto"/>
                <w:bottom w:val="none" w:sz="0" w:space="0" w:color="auto"/>
                <w:right w:val="none" w:sz="0" w:space="0" w:color="auto"/>
              </w:divBdr>
              <w:divsChild>
                <w:div w:id="992217789">
                  <w:marLeft w:val="600"/>
                  <w:marRight w:val="96"/>
                  <w:marTop w:val="0"/>
                  <w:marBottom w:val="0"/>
                  <w:divBdr>
                    <w:top w:val="none" w:sz="0" w:space="0" w:color="auto"/>
                    <w:left w:val="none" w:sz="0" w:space="0" w:color="auto"/>
                    <w:bottom w:val="none" w:sz="0" w:space="0" w:color="auto"/>
                    <w:right w:val="none" w:sz="0" w:space="0" w:color="auto"/>
                  </w:divBdr>
                </w:div>
              </w:divsChild>
            </w:div>
            <w:div w:id="2019648532">
              <w:marLeft w:val="0"/>
              <w:marRight w:val="0"/>
              <w:marTop w:val="0"/>
              <w:marBottom w:val="0"/>
              <w:divBdr>
                <w:top w:val="none" w:sz="0" w:space="0" w:color="auto"/>
                <w:left w:val="none" w:sz="0" w:space="0" w:color="auto"/>
                <w:bottom w:val="none" w:sz="0" w:space="0" w:color="auto"/>
                <w:right w:val="none" w:sz="0" w:space="0" w:color="auto"/>
              </w:divBdr>
              <w:divsChild>
                <w:div w:id="443118183">
                  <w:marLeft w:val="600"/>
                  <w:marRight w:val="96"/>
                  <w:marTop w:val="0"/>
                  <w:marBottom w:val="0"/>
                  <w:divBdr>
                    <w:top w:val="none" w:sz="0" w:space="0" w:color="auto"/>
                    <w:left w:val="none" w:sz="0" w:space="0" w:color="auto"/>
                    <w:bottom w:val="none" w:sz="0" w:space="0" w:color="auto"/>
                    <w:right w:val="none" w:sz="0" w:space="0" w:color="auto"/>
                  </w:divBdr>
                </w:div>
              </w:divsChild>
            </w:div>
            <w:div w:id="1391424233">
              <w:marLeft w:val="0"/>
              <w:marRight w:val="0"/>
              <w:marTop w:val="0"/>
              <w:marBottom w:val="0"/>
              <w:divBdr>
                <w:top w:val="none" w:sz="0" w:space="0" w:color="auto"/>
                <w:left w:val="none" w:sz="0" w:space="0" w:color="auto"/>
                <w:bottom w:val="none" w:sz="0" w:space="0" w:color="auto"/>
                <w:right w:val="none" w:sz="0" w:space="0" w:color="auto"/>
              </w:divBdr>
              <w:divsChild>
                <w:div w:id="2077050457">
                  <w:marLeft w:val="600"/>
                  <w:marRight w:val="96"/>
                  <w:marTop w:val="0"/>
                  <w:marBottom w:val="0"/>
                  <w:divBdr>
                    <w:top w:val="none" w:sz="0" w:space="0" w:color="auto"/>
                    <w:left w:val="none" w:sz="0" w:space="0" w:color="auto"/>
                    <w:bottom w:val="none" w:sz="0" w:space="0" w:color="auto"/>
                    <w:right w:val="none" w:sz="0" w:space="0" w:color="auto"/>
                  </w:divBdr>
                </w:div>
              </w:divsChild>
            </w:div>
            <w:div w:id="193925712">
              <w:marLeft w:val="0"/>
              <w:marRight w:val="0"/>
              <w:marTop w:val="0"/>
              <w:marBottom w:val="0"/>
              <w:divBdr>
                <w:top w:val="none" w:sz="0" w:space="0" w:color="auto"/>
                <w:left w:val="none" w:sz="0" w:space="0" w:color="auto"/>
                <w:bottom w:val="none" w:sz="0" w:space="0" w:color="auto"/>
                <w:right w:val="none" w:sz="0" w:space="0" w:color="auto"/>
              </w:divBdr>
              <w:divsChild>
                <w:div w:id="121504722">
                  <w:marLeft w:val="600"/>
                  <w:marRight w:val="96"/>
                  <w:marTop w:val="0"/>
                  <w:marBottom w:val="0"/>
                  <w:divBdr>
                    <w:top w:val="none" w:sz="0" w:space="0" w:color="auto"/>
                    <w:left w:val="none" w:sz="0" w:space="0" w:color="auto"/>
                    <w:bottom w:val="none" w:sz="0" w:space="0" w:color="auto"/>
                    <w:right w:val="none" w:sz="0" w:space="0" w:color="auto"/>
                  </w:divBdr>
                </w:div>
              </w:divsChild>
            </w:div>
            <w:div w:id="1743868414">
              <w:marLeft w:val="0"/>
              <w:marRight w:val="0"/>
              <w:marTop w:val="0"/>
              <w:marBottom w:val="0"/>
              <w:divBdr>
                <w:top w:val="none" w:sz="0" w:space="0" w:color="auto"/>
                <w:left w:val="none" w:sz="0" w:space="0" w:color="auto"/>
                <w:bottom w:val="none" w:sz="0" w:space="0" w:color="auto"/>
                <w:right w:val="none" w:sz="0" w:space="0" w:color="auto"/>
              </w:divBdr>
              <w:divsChild>
                <w:div w:id="486678369">
                  <w:marLeft w:val="600"/>
                  <w:marRight w:val="96"/>
                  <w:marTop w:val="0"/>
                  <w:marBottom w:val="0"/>
                  <w:divBdr>
                    <w:top w:val="none" w:sz="0" w:space="0" w:color="auto"/>
                    <w:left w:val="none" w:sz="0" w:space="0" w:color="auto"/>
                    <w:bottom w:val="none" w:sz="0" w:space="0" w:color="auto"/>
                    <w:right w:val="none" w:sz="0" w:space="0" w:color="auto"/>
                  </w:divBdr>
                </w:div>
              </w:divsChild>
            </w:div>
            <w:div w:id="1024595331">
              <w:marLeft w:val="0"/>
              <w:marRight w:val="0"/>
              <w:marTop w:val="0"/>
              <w:marBottom w:val="0"/>
              <w:divBdr>
                <w:top w:val="none" w:sz="0" w:space="0" w:color="auto"/>
                <w:left w:val="none" w:sz="0" w:space="0" w:color="auto"/>
                <w:bottom w:val="none" w:sz="0" w:space="0" w:color="auto"/>
                <w:right w:val="none" w:sz="0" w:space="0" w:color="auto"/>
              </w:divBdr>
              <w:divsChild>
                <w:div w:id="188957265">
                  <w:marLeft w:val="600"/>
                  <w:marRight w:val="96"/>
                  <w:marTop w:val="0"/>
                  <w:marBottom w:val="0"/>
                  <w:divBdr>
                    <w:top w:val="none" w:sz="0" w:space="0" w:color="auto"/>
                    <w:left w:val="none" w:sz="0" w:space="0" w:color="auto"/>
                    <w:bottom w:val="none" w:sz="0" w:space="0" w:color="auto"/>
                    <w:right w:val="none" w:sz="0" w:space="0" w:color="auto"/>
                  </w:divBdr>
                </w:div>
              </w:divsChild>
            </w:div>
            <w:div w:id="237447539">
              <w:marLeft w:val="0"/>
              <w:marRight w:val="0"/>
              <w:marTop w:val="0"/>
              <w:marBottom w:val="0"/>
              <w:divBdr>
                <w:top w:val="none" w:sz="0" w:space="0" w:color="auto"/>
                <w:left w:val="none" w:sz="0" w:space="0" w:color="auto"/>
                <w:bottom w:val="none" w:sz="0" w:space="0" w:color="auto"/>
                <w:right w:val="none" w:sz="0" w:space="0" w:color="auto"/>
              </w:divBdr>
              <w:divsChild>
                <w:div w:id="1137409116">
                  <w:marLeft w:val="600"/>
                  <w:marRight w:val="96"/>
                  <w:marTop w:val="0"/>
                  <w:marBottom w:val="0"/>
                  <w:divBdr>
                    <w:top w:val="none" w:sz="0" w:space="0" w:color="auto"/>
                    <w:left w:val="none" w:sz="0" w:space="0" w:color="auto"/>
                    <w:bottom w:val="none" w:sz="0" w:space="0" w:color="auto"/>
                    <w:right w:val="none" w:sz="0" w:space="0" w:color="auto"/>
                  </w:divBdr>
                </w:div>
              </w:divsChild>
            </w:div>
            <w:div w:id="748427991">
              <w:marLeft w:val="0"/>
              <w:marRight w:val="0"/>
              <w:marTop w:val="0"/>
              <w:marBottom w:val="0"/>
              <w:divBdr>
                <w:top w:val="none" w:sz="0" w:space="0" w:color="auto"/>
                <w:left w:val="none" w:sz="0" w:space="0" w:color="auto"/>
                <w:bottom w:val="none" w:sz="0" w:space="0" w:color="auto"/>
                <w:right w:val="none" w:sz="0" w:space="0" w:color="auto"/>
              </w:divBdr>
              <w:divsChild>
                <w:div w:id="633949761">
                  <w:marLeft w:val="600"/>
                  <w:marRight w:val="96"/>
                  <w:marTop w:val="0"/>
                  <w:marBottom w:val="0"/>
                  <w:divBdr>
                    <w:top w:val="none" w:sz="0" w:space="0" w:color="auto"/>
                    <w:left w:val="none" w:sz="0" w:space="0" w:color="auto"/>
                    <w:bottom w:val="none" w:sz="0" w:space="0" w:color="auto"/>
                    <w:right w:val="none" w:sz="0" w:space="0" w:color="auto"/>
                  </w:divBdr>
                </w:div>
              </w:divsChild>
            </w:div>
            <w:div w:id="666595596">
              <w:marLeft w:val="0"/>
              <w:marRight w:val="0"/>
              <w:marTop w:val="0"/>
              <w:marBottom w:val="0"/>
              <w:divBdr>
                <w:top w:val="none" w:sz="0" w:space="0" w:color="auto"/>
                <w:left w:val="none" w:sz="0" w:space="0" w:color="auto"/>
                <w:bottom w:val="none" w:sz="0" w:space="0" w:color="auto"/>
                <w:right w:val="none" w:sz="0" w:space="0" w:color="auto"/>
              </w:divBdr>
              <w:divsChild>
                <w:div w:id="1019551280">
                  <w:marLeft w:val="600"/>
                  <w:marRight w:val="96"/>
                  <w:marTop w:val="0"/>
                  <w:marBottom w:val="0"/>
                  <w:divBdr>
                    <w:top w:val="none" w:sz="0" w:space="0" w:color="auto"/>
                    <w:left w:val="none" w:sz="0" w:space="0" w:color="auto"/>
                    <w:bottom w:val="none" w:sz="0" w:space="0" w:color="auto"/>
                    <w:right w:val="none" w:sz="0" w:space="0" w:color="auto"/>
                  </w:divBdr>
                </w:div>
              </w:divsChild>
            </w:div>
            <w:div w:id="1768112568">
              <w:marLeft w:val="0"/>
              <w:marRight w:val="0"/>
              <w:marTop w:val="0"/>
              <w:marBottom w:val="0"/>
              <w:divBdr>
                <w:top w:val="none" w:sz="0" w:space="0" w:color="auto"/>
                <w:left w:val="none" w:sz="0" w:space="0" w:color="auto"/>
                <w:bottom w:val="none" w:sz="0" w:space="0" w:color="auto"/>
                <w:right w:val="none" w:sz="0" w:space="0" w:color="auto"/>
              </w:divBdr>
              <w:divsChild>
                <w:div w:id="263420335">
                  <w:marLeft w:val="600"/>
                  <w:marRight w:val="96"/>
                  <w:marTop w:val="0"/>
                  <w:marBottom w:val="0"/>
                  <w:divBdr>
                    <w:top w:val="none" w:sz="0" w:space="0" w:color="auto"/>
                    <w:left w:val="none" w:sz="0" w:space="0" w:color="auto"/>
                    <w:bottom w:val="none" w:sz="0" w:space="0" w:color="auto"/>
                    <w:right w:val="none" w:sz="0" w:space="0" w:color="auto"/>
                  </w:divBdr>
                </w:div>
              </w:divsChild>
            </w:div>
            <w:div w:id="1050420836">
              <w:marLeft w:val="0"/>
              <w:marRight w:val="0"/>
              <w:marTop w:val="0"/>
              <w:marBottom w:val="0"/>
              <w:divBdr>
                <w:top w:val="none" w:sz="0" w:space="0" w:color="auto"/>
                <w:left w:val="none" w:sz="0" w:space="0" w:color="auto"/>
                <w:bottom w:val="none" w:sz="0" w:space="0" w:color="auto"/>
                <w:right w:val="none" w:sz="0" w:space="0" w:color="auto"/>
              </w:divBdr>
              <w:divsChild>
                <w:div w:id="1387951984">
                  <w:marLeft w:val="600"/>
                  <w:marRight w:val="96"/>
                  <w:marTop w:val="0"/>
                  <w:marBottom w:val="0"/>
                  <w:divBdr>
                    <w:top w:val="none" w:sz="0" w:space="0" w:color="auto"/>
                    <w:left w:val="none" w:sz="0" w:space="0" w:color="auto"/>
                    <w:bottom w:val="none" w:sz="0" w:space="0" w:color="auto"/>
                    <w:right w:val="none" w:sz="0" w:space="0" w:color="auto"/>
                  </w:divBdr>
                </w:div>
              </w:divsChild>
            </w:div>
            <w:div w:id="314797237">
              <w:marLeft w:val="0"/>
              <w:marRight w:val="0"/>
              <w:marTop w:val="0"/>
              <w:marBottom w:val="0"/>
              <w:divBdr>
                <w:top w:val="none" w:sz="0" w:space="0" w:color="auto"/>
                <w:left w:val="none" w:sz="0" w:space="0" w:color="auto"/>
                <w:bottom w:val="none" w:sz="0" w:space="0" w:color="auto"/>
                <w:right w:val="none" w:sz="0" w:space="0" w:color="auto"/>
              </w:divBdr>
              <w:divsChild>
                <w:div w:id="1342001452">
                  <w:marLeft w:val="600"/>
                  <w:marRight w:val="96"/>
                  <w:marTop w:val="0"/>
                  <w:marBottom w:val="0"/>
                  <w:divBdr>
                    <w:top w:val="none" w:sz="0" w:space="0" w:color="auto"/>
                    <w:left w:val="none" w:sz="0" w:space="0" w:color="auto"/>
                    <w:bottom w:val="none" w:sz="0" w:space="0" w:color="auto"/>
                    <w:right w:val="none" w:sz="0" w:space="0" w:color="auto"/>
                  </w:divBdr>
                </w:div>
              </w:divsChild>
            </w:div>
            <w:div w:id="57481282">
              <w:marLeft w:val="0"/>
              <w:marRight w:val="0"/>
              <w:marTop w:val="0"/>
              <w:marBottom w:val="0"/>
              <w:divBdr>
                <w:top w:val="none" w:sz="0" w:space="0" w:color="auto"/>
                <w:left w:val="none" w:sz="0" w:space="0" w:color="auto"/>
                <w:bottom w:val="none" w:sz="0" w:space="0" w:color="auto"/>
                <w:right w:val="none" w:sz="0" w:space="0" w:color="auto"/>
              </w:divBdr>
              <w:divsChild>
                <w:div w:id="8728266">
                  <w:marLeft w:val="600"/>
                  <w:marRight w:val="96"/>
                  <w:marTop w:val="0"/>
                  <w:marBottom w:val="0"/>
                  <w:divBdr>
                    <w:top w:val="none" w:sz="0" w:space="0" w:color="auto"/>
                    <w:left w:val="none" w:sz="0" w:space="0" w:color="auto"/>
                    <w:bottom w:val="none" w:sz="0" w:space="0" w:color="auto"/>
                    <w:right w:val="none" w:sz="0" w:space="0" w:color="auto"/>
                  </w:divBdr>
                </w:div>
              </w:divsChild>
            </w:div>
            <w:div w:id="1001468382">
              <w:marLeft w:val="0"/>
              <w:marRight w:val="0"/>
              <w:marTop w:val="0"/>
              <w:marBottom w:val="0"/>
              <w:divBdr>
                <w:top w:val="none" w:sz="0" w:space="0" w:color="auto"/>
                <w:left w:val="none" w:sz="0" w:space="0" w:color="auto"/>
                <w:bottom w:val="none" w:sz="0" w:space="0" w:color="auto"/>
                <w:right w:val="none" w:sz="0" w:space="0" w:color="auto"/>
              </w:divBdr>
              <w:divsChild>
                <w:div w:id="426854480">
                  <w:marLeft w:val="600"/>
                  <w:marRight w:val="96"/>
                  <w:marTop w:val="0"/>
                  <w:marBottom w:val="0"/>
                  <w:divBdr>
                    <w:top w:val="none" w:sz="0" w:space="0" w:color="auto"/>
                    <w:left w:val="none" w:sz="0" w:space="0" w:color="auto"/>
                    <w:bottom w:val="none" w:sz="0" w:space="0" w:color="auto"/>
                    <w:right w:val="none" w:sz="0" w:space="0" w:color="auto"/>
                  </w:divBdr>
                </w:div>
              </w:divsChild>
            </w:div>
            <w:div w:id="1742218654">
              <w:marLeft w:val="0"/>
              <w:marRight w:val="0"/>
              <w:marTop w:val="0"/>
              <w:marBottom w:val="0"/>
              <w:divBdr>
                <w:top w:val="none" w:sz="0" w:space="0" w:color="auto"/>
                <w:left w:val="none" w:sz="0" w:space="0" w:color="auto"/>
                <w:bottom w:val="none" w:sz="0" w:space="0" w:color="auto"/>
                <w:right w:val="none" w:sz="0" w:space="0" w:color="auto"/>
              </w:divBdr>
              <w:divsChild>
                <w:div w:id="504781486">
                  <w:marLeft w:val="600"/>
                  <w:marRight w:val="96"/>
                  <w:marTop w:val="0"/>
                  <w:marBottom w:val="0"/>
                  <w:divBdr>
                    <w:top w:val="none" w:sz="0" w:space="0" w:color="auto"/>
                    <w:left w:val="none" w:sz="0" w:space="0" w:color="auto"/>
                    <w:bottom w:val="none" w:sz="0" w:space="0" w:color="auto"/>
                    <w:right w:val="none" w:sz="0" w:space="0" w:color="auto"/>
                  </w:divBdr>
                </w:div>
              </w:divsChild>
            </w:div>
            <w:div w:id="1911698056">
              <w:marLeft w:val="0"/>
              <w:marRight w:val="0"/>
              <w:marTop w:val="0"/>
              <w:marBottom w:val="0"/>
              <w:divBdr>
                <w:top w:val="none" w:sz="0" w:space="0" w:color="auto"/>
                <w:left w:val="none" w:sz="0" w:space="0" w:color="auto"/>
                <w:bottom w:val="none" w:sz="0" w:space="0" w:color="auto"/>
                <w:right w:val="none" w:sz="0" w:space="0" w:color="auto"/>
              </w:divBdr>
              <w:divsChild>
                <w:div w:id="659574842">
                  <w:marLeft w:val="600"/>
                  <w:marRight w:val="96"/>
                  <w:marTop w:val="0"/>
                  <w:marBottom w:val="0"/>
                  <w:divBdr>
                    <w:top w:val="none" w:sz="0" w:space="0" w:color="auto"/>
                    <w:left w:val="none" w:sz="0" w:space="0" w:color="auto"/>
                    <w:bottom w:val="none" w:sz="0" w:space="0" w:color="auto"/>
                    <w:right w:val="none" w:sz="0" w:space="0" w:color="auto"/>
                  </w:divBdr>
                </w:div>
              </w:divsChild>
            </w:div>
            <w:div w:id="235433422">
              <w:marLeft w:val="0"/>
              <w:marRight w:val="0"/>
              <w:marTop w:val="0"/>
              <w:marBottom w:val="0"/>
              <w:divBdr>
                <w:top w:val="none" w:sz="0" w:space="0" w:color="auto"/>
                <w:left w:val="none" w:sz="0" w:space="0" w:color="auto"/>
                <w:bottom w:val="none" w:sz="0" w:space="0" w:color="auto"/>
                <w:right w:val="none" w:sz="0" w:space="0" w:color="auto"/>
              </w:divBdr>
              <w:divsChild>
                <w:div w:id="517892884">
                  <w:marLeft w:val="600"/>
                  <w:marRight w:val="96"/>
                  <w:marTop w:val="0"/>
                  <w:marBottom w:val="0"/>
                  <w:divBdr>
                    <w:top w:val="none" w:sz="0" w:space="0" w:color="auto"/>
                    <w:left w:val="none" w:sz="0" w:space="0" w:color="auto"/>
                    <w:bottom w:val="none" w:sz="0" w:space="0" w:color="auto"/>
                    <w:right w:val="none" w:sz="0" w:space="0" w:color="auto"/>
                  </w:divBdr>
                </w:div>
              </w:divsChild>
            </w:div>
            <w:div w:id="64838852">
              <w:marLeft w:val="0"/>
              <w:marRight w:val="0"/>
              <w:marTop w:val="0"/>
              <w:marBottom w:val="0"/>
              <w:divBdr>
                <w:top w:val="none" w:sz="0" w:space="0" w:color="auto"/>
                <w:left w:val="none" w:sz="0" w:space="0" w:color="auto"/>
                <w:bottom w:val="none" w:sz="0" w:space="0" w:color="auto"/>
                <w:right w:val="none" w:sz="0" w:space="0" w:color="auto"/>
              </w:divBdr>
              <w:divsChild>
                <w:div w:id="295571394">
                  <w:marLeft w:val="600"/>
                  <w:marRight w:val="96"/>
                  <w:marTop w:val="0"/>
                  <w:marBottom w:val="0"/>
                  <w:divBdr>
                    <w:top w:val="none" w:sz="0" w:space="0" w:color="auto"/>
                    <w:left w:val="none" w:sz="0" w:space="0" w:color="auto"/>
                    <w:bottom w:val="none" w:sz="0" w:space="0" w:color="auto"/>
                    <w:right w:val="none" w:sz="0" w:space="0" w:color="auto"/>
                  </w:divBdr>
                </w:div>
              </w:divsChild>
            </w:div>
            <w:div w:id="1518427088">
              <w:marLeft w:val="0"/>
              <w:marRight w:val="0"/>
              <w:marTop w:val="0"/>
              <w:marBottom w:val="0"/>
              <w:divBdr>
                <w:top w:val="none" w:sz="0" w:space="0" w:color="auto"/>
                <w:left w:val="none" w:sz="0" w:space="0" w:color="auto"/>
                <w:bottom w:val="none" w:sz="0" w:space="0" w:color="auto"/>
                <w:right w:val="none" w:sz="0" w:space="0" w:color="auto"/>
              </w:divBdr>
              <w:divsChild>
                <w:div w:id="1736273693">
                  <w:marLeft w:val="600"/>
                  <w:marRight w:val="96"/>
                  <w:marTop w:val="0"/>
                  <w:marBottom w:val="0"/>
                  <w:divBdr>
                    <w:top w:val="none" w:sz="0" w:space="0" w:color="auto"/>
                    <w:left w:val="none" w:sz="0" w:space="0" w:color="auto"/>
                    <w:bottom w:val="none" w:sz="0" w:space="0" w:color="auto"/>
                    <w:right w:val="none" w:sz="0" w:space="0" w:color="auto"/>
                  </w:divBdr>
                </w:div>
              </w:divsChild>
            </w:div>
            <w:div w:id="2066832546">
              <w:marLeft w:val="0"/>
              <w:marRight w:val="0"/>
              <w:marTop w:val="0"/>
              <w:marBottom w:val="0"/>
              <w:divBdr>
                <w:top w:val="none" w:sz="0" w:space="0" w:color="auto"/>
                <w:left w:val="none" w:sz="0" w:space="0" w:color="auto"/>
                <w:bottom w:val="none" w:sz="0" w:space="0" w:color="auto"/>
                <w:right w:val="none" w:sz="0" w:space="0" w:color="auto"/>
              </w:divBdr>
              <w:divsChild>
                <w:div w:id="1618681921">
                  <w:marLeft w:val="600"/>
                  <w:marRight w:val="96"/>
                  <w:marTop w:val="0"/>
                  <w:marBottom w:val="0"/>
                  <w:divBdr>
                    <w:top w:val="none" w:sz="0" w:space="0" w:color="auto"/>
                    <w:left w:val="none" w:sz="0" w:space="0" w:color="auto"/>
                    <w:bottom w:val="none" w:sz="0" w:space="0" w:color="auto"/>
                    <w:right w:val="none" w:sz="0" w:space="0" w:color="auto"/>
                  </w:divBdr>
                </w:div>
              </w:divsChild>
            </w:div>
            <w:div w:id="834298546">
              <w:marLeft w:val="0"/>
              <w:marRight w:val="0"/>
              <w:marTop w:val="0"/>
              <w:marBottom w:val="0"/>
              <w:divBdr>
                <w:top w:val="none" w:sz="0" w:space="0" w:color="auto"/>
                <w:left w:val="none" w:sz="0" w:space="0" w:color="auto"/>
                <w:bottom w:val="none" w:sz="0" w:space="0" w:color="auto"/>
                <w:right w:val="none" w:sz="0" w:space="0" w:color="auto"/>
              </w:divBdr>
              <w:divsChild>
                <w:div w:id="1708677835">
                  <w:marLeft w:val="600"/>
                  <w:marRight w:val="96"/>
                  <w:marTop w:val="0"/>
                  <w:marBottom w:val="0"/>
                  <w:divBdr>
                    <w:top w:val="none" w:sz="0" w:space="0" w:color="auto"/>
                    <w:left w:val="none" w:sz="0" w:space="0" w:color="auto"/>
                    <w:bottom w:val="none" w:sz="0" w:space="0" w:color="auto"/>
                    <w:right w:val="none" w:sz="0" w:space="0" w:color="auto"/>
                  </w:divBdr>
                </w:div>
              </w:divsChild>
            </w:div>
            <w:div w:id="824979051">
              <w:marLeft w:val="0"/>
              <w:marRight w:val="0"/>
              <w:marTop w:val="0"/>
              <w:marBottom w:val="0"/>
              <w:divBdr>
                <w:top w:val="none" w:sz="0" w:space="0" w:color="auto"/>
                <w:left w:val="none" w:sz="0" w:space="0" w:color="auto"/>
                <w:bottom w:val="none" w:sz="0" w:space="0" w:color="auto"/>
                <w:right w:val="none" w:sz="0" w:space="0" w:color="auto"/>
              </w:divBdr>
              <w:divsChild>
                <w:div w:id="1765615700">
                  <w:marLeft w:val="600"/>
                  <w:marRight w:val="96"/>
                  <w:marTop w:val="0"/>
                  <w:marBottom w:val="0"/>
                  <w:divBdr>
                    <w:top w:val="none" w:sz="0" w:space="0" w:color="auto"/>
                    <w:left w:val="none" w:sz="0" w:space="0" w:color="auto"/>
                    <w:bottom w:val="none" w:sz="0" w:space="0" w:color="auto"/>
                    <w:right w:val="none" w:sz="0" w:space="0" w:color="auto"/>
                  </w:divBdr>
                </w:div>
              </w:divsChild>
            </w:div>
            <w:div w:id="317265907">
              <w:marLeft w:val="0"/>
              <w:marRight w:val="0"/>
              <w:marTop w:val="0"/>
              <w:marBottom w:val="0"/>
              <w:divBdr>
                <w:top w:val="none" w:sz="0" w:space="0" w:color="auto"/>
                <w:left w:val="none" w:sz="0" w:space="0" w:color="auto"/>
                <w:bottom w:val="none" w:sz="0" w:space="0" w:color="auto"/>
                <w:right w:val="none" w:sz="0" w:space="0" w:color="auto"/>
              </w:divBdr>
              <w:divsChild>
                <w:div w:id="1469976200">
                  <w:marLeft w:val="600"/>
                  <w:marRight w:val="96"/>
                  <w:marTop w:val="0"/>
                  <w:marBottom w:val="0"/>
                  <w:divBdr>
                    <w:top w:val="none" w:sz="0" w:space="0" w:color="auto"/>
                    <w:left w:val="none" w:sz="0" w:space="0" w:color="auto"/>
                    <w:bottom w:val="none" w:sz="0" w:space="0" w:color="auto"/>
                    <w:right w:val="none" w:sz="0" w:space="0" w:color="auto"/>
                  </w:divBdr>
                </w:div>
              </w:divsChild>
            </w:div>
            <w:div w:id="1266964308">
              <w:marLeft w:val="0"/>
              <w:marRight w:val="0"/>
              <w:marTop w:val="0"/>
              <w:marBottom w:val="0"/>
              <w:divBdr>
                <w:top w:val="none" w:sz="0" w:space="0" w:color="auto"/>
                <w:left w:val="none" w:sz="0" w:space="0" w:color="auto"/>
                <w:bottom w:val="none" w:sz="0" w:space="0" w:color="auto"/>
                <w:right w:val="none" w:sz="0" w:space="0" w:color="auto"/>
              </w:divBdr>
              <w:divsChild>
                <w:div w:id="1471944190">
                  <w:marLeft w:val="600"/>
                  <w:marRight w:val="96"/>
                  <w:marTop w:val="0"/>
                  <w:marBottom w:val="0"/>
                  <w:divBdr>
                    <w:top w:val="none" w:sz="0" w:space="0" w:color="auto"/>
                    <w:left w:val="none" w:sz="0" w:space="0" w:color="auto"/>
                    <w:bottom w:val="none" w:sz="0" w:space="0" w:color="auto"/>
                    <w:right w:val="none" w:sz="0" w:space="0" w:color="auto"/>
                  </w:divBdr>
                </w:div>
              </w:divsChild>
            </w:div>
            <w:div w:id="618224167">
              <w:marLeft w:val="0"/>
              <w:marRight w:val="0"/>
              <w:marTop w:val="0"/>
              <w:marBottom w:val="0"/>
              <w:divBdr>
                <w:top w:val="none" w:sz="0" w:space="0" w:color="auto"/>
                <w:left w:val="none" w:sz="0" w:space="0" w:color="auto"/>
                <w:bottom w:val="none" w:sz="0" w:space="0" w:color="auto"/>
                <w:right w:val="none" w:sz="0" w:space="0" w:color="auto"/>
              </w:divBdr>
              <w:divsChild>
                <w:div w:id="1120302436">
                  <w:marLeft w:val="600"/>
                  <w:marRight w:val="96"/>
                  <w:marTop w:val="0"/>
                  <w:marBottom w:val="0"/>
                  <w:divBdr>
                    <w:top w:val="none" w:sz="0" w:space="0" w:color="auto"/>
                    <w:left w:val="none" w:sz="0" w:space="0" w:color="auto"/>
                    <w:bottom w:val="none" w:sz="0" w:space="0" w:color="auto"/>
                    <w:right w:val="none" w:sz="0" w:space="0" w:color="auto"/>
                  </w:divBdr>
                </w:div>
              </w:divsChild>
            </w:div>
            <w:div w:id="523592342">
              <w:marLeft w:val="0"/>
              <w:marRight w:val="0"/>
              <w:marTop w:val="0"/>
              <w:marBottom w:val="0"/>
              <w:divBdr>
                <w:top w:val="none" w:sz="0" w:space="0" w:color="auto"/>
                <w:left w:val="none" w:sz="0" w:space="0" w:color="auto"/>
                <w:bottom w:val="none" w:sz="0" w:space="0" w:color="auto"/>
                <w:right w:val="none" w:sz="0" w:space="0" w:color="auto"/>
              </w:divBdr>
              <w:divsChild>
                <w:div w:id="794521849">
                  <w:marLeft w:val="600"/>
                  <w:marRight w:val="96"/>
                  <w:marTop w:val="0"/>
                  <w:marBottom w:val="0"/>
                  <w:divBdr>
                    <w:top w:val="none" w:sz="0" w:space="0" w:color="auto"/>
                    <w:left w:val="none" w:sz="0" w:space="0" w:color="auto"/>
                    <w:bottom w:val="none" w:sz="0" w:space="0" w:color="auto"/>
                    <w:right w:val="none" w:sz="0" w:space="0" w:color="auto"/>
                  </w:divBdr>
                </w:div>
              </w:divsChild>
            </w:div>
            <w:div w:id="317808182">
              <w:marLeft w:val="0"/>
              <w:marRight w:val="0"/>
              <w:marTop w:val="0"/>
              <w:marBottom w:val="0"/>
              <w:divBdr>
                <w:top w:val="none" w:sz="0" w:space="0" w:color="auto"/>
                <w:left w:val="none" w:sz="0" w:space="0" w:color="auto"/>
                <w:bottom w:val="none" w:sz="0" w:space="0" w:color="auto"/>
                <w:right w:val="none" w:sz="0" w:space="0" w:color="auto"/>
              </w:divBdr>
              <w:divsChild>
                <w:div w:id="703289381">
                  <w:marLeft w:val="600"/>
                  <w:marRight w:val="96"/>
                  <w:marTop w:val="0"/>
                  <w:marBottom w:val="0"/>
                  <w:divBdr>
                    <w:top w:val="none" w:sz="0" w:space="0" w:color="auto"/>
                    <w:left w:val="none" w:sz="0" w:space="0" w:color="auto"/>
                    <w:bottom w:val="none" w:sz="0" w:space="0" w:color="auto"/>
                    <w:right w:val="none" w:sz="0" w:space="0" w:color="auto"/>
                  </w:divBdr>
                </w:div>
              </w:divsChild>
            </w:div>
            <w:div w:id="1940336994">
              <w:marLeft w:val="0"/>
              <w:marRight w:val="0"/>
              <w:marTop w:val="0"/>
              <w:marBottom w:val="0"/>
              <w:divBdr>
                <w:top w:val="none" w:sz="0" w:space="0" w:color="auto"/>
                <w:left w:val="none" w:sz="0" w:space="0" w:color="auto"/>
                <w:bottom w:val="none" w:sz="0" w:space="0" w:color="auto"/>
                <w:right w:val="none" w:sz="0" w:space="0" w:color="auto"/>
              </w:divBdr>
              <w:divsChild>
                <w:div w:id="1496456787">
                  <w:marLeft w:val="600"/>
                  <w:marRight w:val="96"/>
                  <w:marTop w:val="0"/>
                  <w:marBottom w:val="0"/>
                  <w:divBdr>
                    <w:top w:val="none" w:sz="0" w:space="0" w:color="auto"/>
                    <w:left w:val="none" w:sz="0" w:space="0" w:color="auto"/>
                    <w:bottom w:val="none" w:sz="0" w:space="0" w:color="auto"/>
                    <w:right w:val="none" w:sz="0" w:space="0" w:color="auto"/>
                  </w:divBdr>
                </w:div>
              </w:divsChild>
            </w:div>
            <w:div w:id="1692754020">
              <w:marLeft w:val="0"/>
              <w:marRight w:val="0"/>
              <w:marTop w:val="0"/>
              <w:marBottom w:val="0"/>
              <w:divBdr>
                <w:top w:val="none" w:sz="0" w:space="0" w:color="auto"/>
                <w:left w:val="none" w:sz="0" w:space="0" w:color="auto"/>
                <w:bottom w:val="none" w:sz="0" w:space="0" w:color="auto"/>
                <w:right w:val="none" w:sz="0" w:space="0" w:color="auto"/>
              </w:divBdr>
              <w:divsChild>
                <w:div w:id="87628864">
                  <w:marLeft w:val="600"/>
                  <w:marRight w:val="96"/>
                  <w:marTop w:val="0"/>
                  <w:marBottom w:val="0"/>
                  <w:divBdr>
                    <w:top w:val="none" w:sz="0" w:space="0" w:color="auto"/>
                    <w:left w:val="none" w:sz="0" w:space="0" w:color="auto"/>
                    <w:bottom w:val="none" w:sz="0" w:space="0" w:color="auto"/>
                    <w:right w:val="none" w:sz="0" w:space="0" w:color="auto"/>
                  </w:divBdr>
                </w:div>
              </w:divsChild>
            </w:div>
            <w:div w:id="336734701">
              <w:marLeft w:val="0"/>
              <w:marRight w:val="0"/>
              <w:marTop w:val="0"/>
              <w:marBottom w:val="0"/>
              <w:divBdr>
                <w:top w:val="none" w:sz="0" w:space="0" w:color="auto"/>
                <w:left w:val="none" w:sz="0" w:space="0" w:color="auto"/>
                <w:bottom w:val="none" w:sz="0" w:space="0" w:color="auto"/>
                <w:right w:val="none" w:sz="0" w:space="0" w:color="auto"/>
              </w:divBdr>
              <w:divsChild>
                <w:div w:id="136187188">
                  <w:marLeft w:val="600"/>
                  <w:marRight w:val="96"/>
                  <w:marTop w:val="0"/>
                  <w:marBottom w:val="0"/>
                  <w:divBdr>
                    <w:top w:val="none" w:sz="0" w:space="0" w:color="auto"/>
                    <w:left w:val="none" w:sz="0" w:space="0" w:color="auto"/>
                    <w:bottom w:val="none" w:sz="0" w:space="0" w:color="auto"/>
                    <w:right w:val="none" w:sz="0" w:space="0" w:color="auto"/>
                  </w:divBdr>
                </w:div>
              </w:divsChild>
            </w:div>
            <w:div w:id="1650205910">
              <w:marLeft w:val="0"/>
              <w:marRight w:val="0"/>
              <w:marTop w:val="0"/>
              <w:marBottom w:val="0"/>
              <w:divBdr>
                <w:top w:val="none" w:sz="0" w:space="0" w:color="auto"/>
                <w:left w:val="none" w:sz="0" w:space="0" w:color="auto"/>
                <w:bottom w:val="none" w:sz="0" w:space="0" w:color="auto"/>
                <w:right w:val="none" w:sz="0" w:space="0" w:color="auto"/>
              </w:divBdr>
              <w:divsChild>
                <w:div w:id="206643452">
                  <w:marLeft w:val="600"/>
                  <w:marRight w:val="96"/>
                  <w:marTop w:val="0"/>
                  <w:marBottom w:val="0"/>
                  <w:divBdr>
                    <w:top w:val="none" w:sz="0" w:space="0" w:color="auto"/>
                    <w:left w:val="none" w:sz="0" w:space="0" w:color="auto"/>
                    <w:bottom w:val="none" w:sz="0" w:space="0" w:color="auto"/>
                    <w:right w:val="none" w:sz="0" w:space="0" w:color="auto"/>
                  </w:divBdr>
                </w:div>
              </w:divsChild>
            </w:div>
            <w:div w:id="100734755">
              <w:marLeft w:val="0"/>
              <w:marRight w:val="0"/>
              <w:marTop w:val="0"/>
              <w:marBottom w:val="0"/>
              <w:divBdr>
                <w:top w:val="none" w:sz="0" w:space="0" w:color="auto"/>
                <w:left w:val="none" w:sz="0" w:space="0" w:color="auto"/>
                <w:bottom w:val="none" w:sz="0" w:space="0" w:color="auto"/>
                <w:right w:val="none" w:sz="0" w:space="0" w:color="auto"/>
              </w:divBdr>
              <w:divsChild>
                <w:div w:id="994994624">
                  <w:marLeft w:val="600"/>
                  <w:marRight w:val="96"/>
                  <w:marTop w:val="0"/>
                  <w:marBottom w:val="0"/>
                  <w:divBdr>
                    <w:top w:val="none" w:sz="0" w:space="0" w:color="auto"/>
                    <w:left w:val="none" w:sz="0" w:space="0" w:color="auto"/>
                    <w:bottom w:val="none" w:sz="0" w:space="0" w:color="auto"/>
                    <w:right w:val="none" w:sz="0" w:space="0" w:color="auto"/>
                  </w:divBdr>
                </w:div>
              </w:divsChild>
            </w:div>
            <w:div w:id="1618758836">
              <w:marLeft w:val="0"/>
              <w:marRight w:val="0"/>
              <w:marTop w:val="0"/>
              <w:marBottom w:val="0"/>
              <w:divBdr>
                <w:top w:val="none" w:sz="0" w:space="0" w:color="auto"/>
                <w:left w:val="none" w:sz="0" w:space="0" w:color="auto"/>
                <w:bottom w:val="none" w:sz="0" w:space="0" w:color="auto"/>
                <w:right w:val="none" w:sz="0" w:space="0" w:color="auto"/>
              </w:divBdr>
              <w:divsChild>
                <w:div w:id="450174747">
                  <w:marLeft w:val="600"/>
                  <w:marRight w:val="96"/>
                  <w:marTop w:val="0"/>
                  <w:marBottom w:val="0"/>
                  <w:divBdr>
                    <w:top w:val="none" w:sz="0" w:space="0" w:color="auto"/>
                    <w:left w:val="none" w:sz="0" w:space="0" w:color="auto"/>
                    <w:bottom w:val="none" w:sz="0" w:space="0" w:color="auto"/>
                    <w:right w:val="none" w:sz="0" w:space="0" w:color="auto"/>
                  </w:divBdr>
                </w:div>
              </w:divsChild>
            </w:div>
            <w:div w:id="328948005">
              <w:marLeft w:val="0"/>
              <w:marRight w:val="0"/>
              <w:marTop w:val="0"/>
              <w:marBottom w:val="0"/>
              <w:divBdr>
                <w:top w:val="none" w:sz="0" w:space="0" w:color="auto"/>
                <w:left w:val="none" w:sz="0" w:space="0" w:color="auto"/>
                <w:bottom w:val="none" w:sz="0" w:space="0" w:color="auto"/>
                <w:right w:val="none" w:sz="0" w:space="0" w:color="auto"/>
              </w:divBdr>
              <w:divsChild>
                <w:div w:id="828716543">
                  <w:marLeft w:val="600"/>
                  <w:marRight w:val="96"/>
                  <w:marTop w:val="0"/>
                  <w:marBottom w:val="0"/>
                  <w:divBdr>
                    <w:top w:val="none" w:sz="0" w:space="0" w:color="auto"/>
                    <w:left w:val="none" w:sz="0" w:space="0" w:color="auto"/>
                    <w:bottom w:val="none" w:sz="0" w:space="0" w:color="auto"/>
                    <w:right w:val="none" w:sz="0" w:space="0" w:color="auto"/>
                  </w:divBdr>
                </w:div>
              </w:divsChild>
            </w:div>
            <w:div w:id="55592546">
              <w:marLeft w:val="0"/>
              <w:marRight w:val="0"/>
              <w:marTop w:val="0"/>
              <w:marBottom w:val="0"/>
              <w:divBdr>
                <w:top w:val="none" w:sz="0" w:space="0" w:color="auto"/>
                <w:left w:val="none" w:sz="0" w:space="0" w:color="auto"/>
                <w:bottom w:val="none" w:sz="0" w:space="0" w:color="auto"/>
                <w:right w:val="none" w:sz="0" w:space="0" w:color="auto"/>
              </w:divBdr>
              <w:divsChild>
                <w:div w:id="2045328355">
                  <w:marLeft w:val="600"/>
                  <w:marRight w:val="96"/>
                  <w:marTop w:val="0"/>
                  <w:marBottom w:val="0"/>
                  <w:divBdr>
                    <w:top w:val="none" w:sz="0" w:space="0" w:color="auto"/>
                    <w:left w:val="none" w:sz="0" w:space="0" w:color="auto"/>
                    <w:bottom w:val="none" w:sz="0" w:space="0" w:color="auto"/>
                    <w:right w:val="none" w:sz="0" w:space="0" w:color="auto"/>
                  </w:divBdr>
                </w:div>
              </w:divsChild>
            </w:div>
            <w:div w:id="1826817358">
              <w:marLeft w:val="0"/>
              <w:marRight w:val="0"/>
              <w:marTop w:val="0"/>
              <w:marBottom w:val="0"/>
              <w:divBdr>
                <w:top w:val="none" w:sz="0" w:space="0" w:color="auto"/>
                <w:left w:val="none" w:sz="0" w:space="0" w:color="auto"/>
                <w:bottom w:val="none" w:sz="0" w:space="0" w:color="auto"/>
                <w:right w:val="none" w:sz="0" w:space="0" w:color="auto"/>
              </w:divBdr>
              <w:divsChild>
                <w:div w:id="1092354398">
                  <w:marLeft w:val="600"/>
                  <w:marRight w:val="96"/>
                  <w:marTop w:val="0"/>
                  <w:marBottom w:val="0"/>
                  <w:divBdr>
                    <w:top w:val="none" w:sz="0" w:space="0" w:color="auto"/>
                    <w:left w:val="none" w:sz="0" w:space="0" w:color="auto"/>
                    <w:bottom w:val="none" w:sz="0" w:space="0" w:color="auto"/>
                    <w:right w:val="none" w:sz="0" w:space="0" w:color="auto"/>
                  </w:divBdr>
                </w:div>
              </w:divsChild>
            </w:div>
            <w:div w:id="360514516">
              <w:marLeft w:val="0"/>
              <w:marRight w:val="0"/>
              <w:marTop w:val="0"/>
              <w:marBottom w:val="0"/>
              <w:divBdr>
                <w:top w:val="none" w:sz="0" w:space="0" w:color="auto"/>
                <w:left w:val="none" w:sz="0" w:space="0" w:color="auto"/>
                <w:bottom w:val="none" w:sz="0" w:space="0" w:color="auto"/>
                <w:right w:val="none" w:sz="0" w:space="0" w:color="auto"/>
              </w:divBdr>
              <w:divsChild>
                <w:div w:id="2073966610">
                  <w:marLeft w:val="600"/>
                  <w:marRight w:val="96"/>
                  <w:marTop w:val="0"/>
                  <w:marBottom w:val="0"/>
                  <w:divBdr>
                    <w:top w:val="none" w:sz="0" w:space="0" w:color="auto"/>
                    <w:left w:val="none" w:sz="0" w:space="0" w:color="auto"/>
                    <w:bottom w:val="none" w:sz="0" w:space="0" w:color="auto"/>
                    <w:right w:val="none" w:sz="0" w:space="0" w:color="auto"/>
                  </w:divBdr>
                </w:div>
              </w:divsChild>
            </w:div>
            <w:div w:id="981622059">
              <w:marLeft w:val="0"/>
              <w:marRight w:val="0"/>
              <w:marTop w:val="0"/>
              <w:marBottom w:val="0"/>
              <w:divBdr>
                <w:top w:val="none" w:sz="0" w:space="0" w:color="auto"/>
                <w:left w:val="none" w:sz="0" w:space="0" w:color="auto"/>
                <w:bottom w:val="none" w:sz="0" w:space="0" w:color="auto"/>
                <w:right w:val="none" w:sz="0" w:space="0" w:color="auto"/>
              </w:divBdr>
              <w:divsChild>
                <w:div w:id="1746029498">
                  <w:marLeft w:val="600"/>
                  <w:marRight w:val="96"/>
                  <w:marTop w:val="0"/>
                  <w:marBottom w:val="0"/>
                  <w:divBdr>
                    <w:top w:val="none" w:sz="0" w:space="0" w:color="auto"/>
                    <w:left w:val="none" w:sz="0" w:space="0" w:color="auto"/>
                    <w:bottom w:val="none" w:sz="0" w:space="0" w:color="auto"/>
                    <w:right w:val="none" w:sz="0" w:space="0" w:color="auto"/>
                  </w:divBdr>
                </w:div>
              </w:divsChild>
            </w:div>
            <w:div w:id="1500149981">
              <w:marLeft w:val="0"/>
              <w:marRight w:val="0"/>
              <w:marTop w:val="0"/>
              <w:marBottom w:val="0"/>
              <w:divBdr>
                <w:top w:val="none" w:sz="0" w:space="0" w:color="auto"/>
                <w:left w:val="none" w:sz="0" w:space="0" w:color="auto"/>
                <w:bottom w:val="none" w:sz="0" w:space="0" w:color="auto"/>
                <w:right w:val="none" w:sz="0" w:space="0" w:color="auto"/>
              </w:divBdr>
              <w:divsChild>
                <w:div w:id="1393769635">
                  <w:marLeft w:val="600"/>
                  <w:marRight w:val="96"/>
                  <w:marTop w:val="0"/>
                  <w:marBottom w:val="0"/>
                  <w:divBdr>
                    <w:top w:val="none" w:sz="0" w:space="0" w:color="auto"/>
                    <w:left w:val="none" w:sz="0" w:space="0" w:color="auto"/>
                    <w:bottom w:val="none" w:sz="0" w:space="0" w:color="auto"/>
                    <w:right w:val="none" w:sz="0" w:space="0" w:color="auto"/>
                  </w:divBdr>
                </w:div>
              </w:divsChild>
            </w:div>
            <w:div w:id="486092958">
              <w:marLeft w:val="0"/>
              <w:marRight w:val="0"/>
              <w:marTop w:val="0"/>
              <w:marBottom w:val="0"/>
              <w:divBdr>
                <w:top w:val="none" w:sz="0" w:space="0" w:color="auto"/>
                <w:left w:val="none" w:sz="0" w:space="0" w:color="auto"/>
                <w:bottom w:val="none" w:sz="0" w:space="0" w:color="auto"/>
                <w:right w:val="none" w:sz="0" w:space="0" w:color="auto"/>
              </w:divBdr>
              <w:divsChild>
                <w:div w:id="1382363437">
                  <w:marLeft w:val="600"/>
                  <w:marRight w:val="96"/>
                  <w:marTop w:val="0"/>
                  <w:marBottom w:val="0"/>
                  <w:divBdr>
                    <w:top w:val="none" w:sz="0" w:space="0" w:color="auto"/>
                    <w:left w:val="none" w:sz="0" w:space="0" w:color="auto"/>
                    <w:bottom w:val="none" w:sz="0" w:space="0" w:color="auto"/>
                    <w:right w:val="none" w:sz="0" w:space="0" w:color="auto"/>
                  </w:divBdr>
                </w:div>
              </w:divsChild>
            </w:div>
            <w:div w:id="743143390">
              <w:marLeft w:val="0"/>
              <w:marRight w:val="0"/>
              <w:marTop w:val="0"/>
              <w:marBottom w:val="0"/>
              <w:divBdr>
                <w:top w:val="none" w:sz="0" w:space="0" w:color="auto"/>
                <w:left w:val="none" w:sz="0" w:space="0" w:color="auto"/>
                <w:bottom w:val="none" w:sz="0" w:space="0" w:color="auto"/>
                <w:right w:val="none" w:sz="0" w:space="0" w:color="auto"/>
              </w:divBdr>
              <w:divsChild>
                <w:div w:id="1066025740">
                  <w:marLeft w:val="600"/>
                  <w:marRight w:val="96"/>
                  <w:marTop w:val="0"/>
                  <w:marBottom w:val="0"/>
                  <w:divBdr>
                    <w:top w:val="none" w:sz="0" w:space="0" w:color="auto"/>
                    <w:left w:val="none" w:sz="0" w:space="0" w:color="auto"/>
                    <w:bottom w:val="none" w:sz="0" w:space="0" w:color="auto"/>
                    <w:right w:val="none" w:sz="0" w:space="0" w:color="auto"/>
                  </w:divBdr>
                </w:div>
              </w:divsChild>
            </w:div>
            <w:div w:id="1028679223">
              <w:marLeft w:val="0"/>
              <w:marRight w:val="0"/>
              <w:marTop w:val="0"/>
              <w:marBottom w:val="0"/>
              <w:divBdr>
                <w:top w:val="none" w:sz="0" w:space="0" w:color="auto"/>
                <w:left w:val="none" w:sz="0" w:space="0" w:color="auto"/>
                <w:bottom w:val="none" w:sz="0" w:space="0" w:color="auto"/>
                <w:right w:val="none" w:sz="0" w:space="0" w:color="auto"/>
              </w:divBdr>
              <w:divsChild>
                <w:div w:id="804279540">
                  <w:marLeft w:val="600"/>
                  <w:marRight w:val="96"/>
                  <w:marTop w:val="0"/>
                  <w:marBottom w:val="0"/>
                  <w:divBdr>
                    <w:top w:val="none" w:sz="0" w:space="0" w:color="auto"/>
                    <w:left w:val="none" w:sz="0" w:space="0" w:color="auto"/>
                    <w:bottom w:val="none" w:sz="0" w:space="0" w:color="auto"/>
                    <w:right w:val="none" w:sz="0" w:space="0" w:color="auto"/>
                  </w:divBdr>
                </w:div>
              </w:divsChild>
            </w:div>
            <w:div w:id="1488520297">
              <w:marLeft w:val="0"/>
              <w:marRight w:val="0"/>
              <w:marTop w:val="0"/>
              <w:marBottom w:val="0"/>
              <w:divBdr>
                <w:top w:val="none" w:sz="0" w:space="0" w:color="auto"/>
                <w:left w:val="none" w:sz="0" w:space="0" w:color="auto"/>
                <w:bottom w:val="none" w:sz="0" w:space="0" w:color="auto"/>
                <w:right w:val="none" w:sz="0" w:space="0" w:color="auto"/>
              </w:divBdr>
              <w:divsChild>
                <w:div w:id="1743327269">
                  <w:marLeft w:val="600"/>
                  <w:marRight w:val="96"/>
                  <w:marTop w:val="0"/>
                  <w:marBottom w:val="0"/>
                  <w:divBdr>
                    <w:top w:val="none" w:sz="0" w:space="0" w:color="auto"/>
                    <w:left w:val="none" w:sz="0" w:space="0" w:color="auto"/>
                    <w:bottom w:val="none" w:sz="0" w:space="0" w:color="auto"/>
                    <w:right w:val="none" w:sz="0" w:space="0" w:color="auto"/>
                  </w:divBdr>
                </w:div>
              </w:divsChild>
            </w:div>
            <w:div w:id="267930991">
              <w:marLeft w:val="0"/>
              <w:marRight w:val="0"/>
              <w:marTop w:val="0"/>
              <w:marBottom w:val="0"/>
              <w:divBdr>
                <w:top w:val="none" w:sz="0" w:space="0" w:color="auto"/>
                <w:left w:val="none" w:sz="0" w:space="0" w:color="auto"/>
                <w:bottom w:val="none" w:sz="0" w:space="0" w:color="auto"/>
                <w:right w:val="none" w:sz="0" w:space="0" w:color="auto"/>
              </w:divBdr>
              <w:divsChild>
                <w:div w:id="1275593371">
                  <w:marLeft w:val="600"/>
                  <w:marRight w:val="96"/>
                  <w:marTop w:val="0"/>
                  <w:marBottom w:val="0"/>
                  <w:divBdr>
                    <w:top w:val="none" w:sz="0" w:space="0" w:color="auto"/>
                    <w:left w:val="none" w:sz="0" w:space="0" w:color="auto"/>
                    <w:bottom w:val="none" w:sz="0" w:space="0" w:color="auto"/>
                    <w:right w:val="none" w:sz="0" w:space="0" w:color="auto"/>
                  </w:divBdr>
                </w:div>
              </w:divsChild>
            </w:div>
            <w:div w:id="2065328398">
              <w:marLeft w:val="0"/>
              <w:marRight w:val="0"/>
              <w:marTop w:val="0"/>
              <w:marBottom w:val="0"/>
              <w:divBdr>
                <w:top w:val="none" w:sz="0" w:space="0" w:color="auto"/>
                <w:left w:val="none" w:sz="0" w:space="0" w:color="auto"/>
                <w:bottom w:val="none" w:sz="0" w:space="0" w:color="auto"/>
                <w:right w:val="none" w:sz="0" w:space="0" w:color="auto"/>
              </w:divBdr>
              <w:divsChild>
                <w:div w:id="928195179">
                  <w:marLeft w:val="600"/>
                  <w:marRight w:val="96"/>
                  <w:marTop w:val="0"/>
                  <w:marBottom w:val="0"/>
                  <w:divBdr>
                    <w:top w:val="none" w:sz="0" w:space="0" w:color="auto"/>
                    <w:left w:val="none" w:sz="0" w:space="0" w:color="auto"/>
                    <w:bottom w:val="none" w:sz="0" w:space="0" w:color="auto"/>
                    <w:right w:val="none" w:sz="0" w:space="0" w:color="auto"/>
                  </w:divBdr>
                </w:div>
              </w:divsChild>
            </w:div>
            <w:div w:id="707069119">
              <w:marLeft w:val="0"/>
              <w:marRight w:val="0"/>
              <w:marTop w:val="0"/>
              <w:marBottom w:val="0"/>
              <w:divBdr>
                <w:top w:val="none" w:sz="0" w:space="0" w:color="auto"/>
                <w:left w:val="none" w:sz="0" w:space="0" w:color="auto"/>
                <w:bottom w:val="none" w:sz="0" w:space="0" w:color="auto"/>
                <w:right w:val="none" w:sz="0" w:space="0" w:color="auto"/>
              </w:divBdr>
              <w:divsChild>
                <w:div w:id="1457992275">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06055315">
      <w:bodyDiv w:val="1"/>
      <w:marLeft w:val="0"/>
      <w:marRight w:val="0"/>
      <w:marTop w:val="0"/>
      <w:marBottom w:val="0"/>
      <w:divBdr>
        <w:top w:val="none" w:sz="0" w:space="0" w:color="auto"/>
        <w:left w:val="none" w:sz="0" w:space="0" w:color="auto"/>
        <w:bottom w:val="none" w:sz="0" w:space="0" w:color="auto"/>
        <w:right w:val="none" w:sz="0" w:space="0" w:color="auto"/>
      </w:divBdr>
    </w:div>
    <w:div w:id="1753621829">
      <w:bodyDiv w:val="1"/>
      <w:marLeft w:val="0"/>
      <w:marRight w:val="0"/>
      <w:marTop w:val="0"/>
      <w:marBottom w:val="0"/>
      <w:divBdr>
        <w:top w:val="none" w:sz="0" w:space="0" w:color="auto"/>
        <w:left w:val="none" w:sz="0" w:space="0" w:color="auto"/>
        <w:bottom w:val="none" w:sz="0" w:space="0" w:color="auto"/>
        <w:right w:val="none" w:sz="0" w:space="0" w:color="auto"/>
      </w:divBdr>
    </w:div>
    <w:div w:id="1810904110">
      <w:bodyDiv w:val="1"/>
      <w:marLeft w:val="0"/>
      <w:marRight w:val="0"/>
      <w:marTop w:val="0"/>
      <w:marBottom w:val="0"/>
      <w:divBdr>
        <w:top w:val="none" w:sz="0" w:space="0" w:color="auto"/>
        <w:left w:val="none" w:sz="0" w:space="0" w:color="auto"/>
        <w:bottom w:val="none" w:sz="0" w:space="0" w:color="auto"/>
        <w:right w:val="none" w:sz="0" w:space="0" w:color="auto"/>
      </w:divBdr>
    </w:div>
    <w:div w:id="1907253864">
      <w:bodyDiv w:val="1"/>
      <w:marLeft w:val="0"/>
      <w:marRight w:val="0"/>
      <w:marTop w:val="0"/>
      <w:marBottom w:val="0"/>
      <w:divBdr>
        <w:top w:val="none" w:sz="0" w:space="0" w:color="auto"/>
        <w:left w:val="none" w:sz="0" w:space="0" w:color="auto"/>
        <w:bottom w:val="none" w:sz="0" w:space="0" w:color="auto"/>
        <w:right w:val="none" w:sz="0" w:space="0" w:color="auto"/>
      </w:divBdr>
    </w:div>
    <w:div w:id="1957982662">
      <w:bodyDiv w:val="1"/>
      <w:marLeft w:val="0"/>
      <w:marRight w:val="0"/>
      <w:marTop w:val="0"/>
      <w:marBottom w:val="0"/>
      <w:divBdr>
        <w:top w:val="none" w:sz="0" w:space="0" w:color="auto"/>
        <w:left w:val="none" w:sz="0" w:space="0" w:color="auto"/>
        <w:bottom w:val="none" w:sz="0" w:space="0" w:color="auto"/>
        <w:right w:val="none" w:sz="0" w:space="0" w:color="auto"/>
      </w:divBdr>
    </w:div>
    <w:div w:id="1994796933">
      <w:bodyDiv w:val="1"/>
      <w:marLeft w:val="0"/>
      <w:marRight w:val="0"/>
      <w:marTop w:val="0"/>
      <w:marBottom w:val="0"/>
      <w:divBdr>
        <w:top w:val="none" w:sz="0" w:space="0" w:color="auto"/>
        <w:left w:val="none" w:sz="0" w:space="0" w:color="auto"/>
        <w:bottom w:val="none" w:sz="0" w:space="0" w:color="auto"/>
        <w:right w:val="none" w:sz="0" w:space="0" w:color="auto"/>
      </w:divBdr>
      <w:divsChild>
        <w:div w:id="2080664229">
          <w:marLeft w:val="0"/>
          <w:marRight w:val="0"/>
          <w:marTop w:val="0"/>
          <w:marBottom w:val="0"/>
          <w:divBdr>
            <w:top w:val="none" w:sz="0" w:space="0" w:color="auto"/>
            <w:left w:val="none" w:sz="0" w:space="0" w:color="auto"/>
            <w:bottom w:val="none" w:sz="0" w:space="0" w:color="auto"/>
            <w:right w:val="none" w:sz="0" w:space="0" w:color="auto"/>
          </w:divBdr>
          <w:divsChild>
            <w:div w:id="1787888462">
              <w:marLeft w:val="0"/>
              <w:marRight w:val="0"/>
              <w:marTop w:val="0"/>
              <w:marBottom w:val="0"/>
              <w:divBdr>
                <w:top w:val="none" w:sz="0" w:space="0" w:color="auto"/>
                <w:left w:val="none" w:sz="0" w:space="0" w:color="auto"/>
                <w:bottom w:val="none" w:sz="0" w:space="0" w:color="auto"/>
                <w:right w:val="none" w:sz="0" w:space="0" w:color="auto"/>
              </w:divBdr>
              <w:divsChild>
                <w:div w:id="1328556398">
                  <w:marLeft w:val="600"/>
                  <w:marRight w:val="96"/>
                  <w:marTop w:val="0"/>
                  <w:marBottom w:val="0"/>
                  <w:divBdr>
                    <w:top w:val="none" w:sz="0" w:space="0" w:color="auto"/>
                    <w:left w:val="none" w:sz="0" w:space="0" w:color="auto"/>
                    <w:bottom w:val="none" w:sz="0" w:space="0" w:color="auto"/>
                    <w:right w:val="none" w:sz="0" w:space="0" w:color="auto"/>
                  </w:divBdr>
                </w:div>
              </w:divsChild>
            </w:div>
            <w:div w:id="1569538363">
              <w:marLeft w:val="0"/>
              <w:marRight w:val="0"/>
              <w:marTop w:val="0"/>
              <w:marBottom w:val="0"/>
              <w:divBdr>
                <w:top w:val="none" w:sz="0" w:space="0" w:color="auto"/>
                <w:left w:val="none" w:sz="0" w:space="0" w:color="auto"/>
                <w:bottom w:val="none" w:sz="0" w:space="0" w:color="auto"/>
                <w:right w:val="none" w:sz="0" w:space="0" w:color="auto"/>
              </w:divBdr>
              <w:divsChild>
                <w:div w:id="1214539969">
                  <w:marLeft w:val="600"/>
                  <w:marRight w:val="96"/>
                  <w:marTop w:val="0"/>
                  <w:marBottom w:val="0"/>
                  <w:divBdr>
                    <w:top w:val="none" w:sz="0" w:space="0" w:color="auto"/>
                    <w:left w:val="none" w:sz="0" w:space="0" w:color="auto"/>
                    <w:bottom w:val="none" w:sz="0" w:space="0" w:color="auto"/>
                    <w:right w:val="none" w:sz="0" w:space="0" w:color="auto"/>
                  </w:divBdr>
                </w:div>
              </w:divsChild>
            </w:div>
            <w:div w:id="1820074816">
              <w:marLeft w:val="0"/>
              <w:marRight w:val="0"/>
              <w:marTop w:val="0"/>
              <w:marBottom w:val="0"/>
              <w:divBdr>
                <w:top w:val="none" w:sz="0" w:space="0" w:color="auto"/>
                <w:left w:val="none" w:sz="0" w:space="0" w:color="auto"/>
                <w:bottom w:val="none" w:sz="0" w:space="0" w:color="auto"/>
                <w:right w:val="none" w:sz="0" w:space="0" w:color="auto"/>
              </w:divBdr>
              <w:divsChild>
                <w:div w:id="2133472816">
                  <w:marLeft w:val="600"/>
                  <w:marRight w:val="96"/>
                  <w:marTop w:val="0"/>
                  <w:marBottom w:val="0"/>
                  <w:divBdr>
                    <w:top w:val="none" w:sz="0" w:space="0" w:color="auto"/>
                    <w:left w:val="none" w:sz="0" w:space="0" w:color="auto"/>
                    <w:bottom w:val="none" w:sz="0" w:space="0" w:color="auto"/>
                    <w:right w:val="none" w:sz="0" w:space="0" w:color="auto"/>
                  </w:divBdr>
                </w:div>
              </w:divsChild>
            </w:div>
            <w:div w:id="1192576457">
              <w:marLeft w:val="0"/>
              <w:marRight w:val="0"/>
              <w:marTop w:val="0"/>
              <w:marBottom w:val="0"/>
              <w:divBdr>
                <w:top w:val="none" w:sz="0" w:space="0" w:color="auto"/>
                <w:left w:val="none" w:sz="0" w:space="0" w:color="auto"/>
                <w:bottom w:val="none" w:sz="0" w:space="0" w:color="auto"/>
                <w:right w:val="none" w:sz="0" w:space="0" w:color="auto"/>
              </w:divBdr>
              <w:divsChild>
                <w:div w:id="1861778085">
                  <w:marLeft w:val="600"/>
                  <w:marRight w:val="96"/>
                  <w:marTop w:val="0"/>
                  <w:marBottom w:val="0"/>
                  <w:divBdr>
                    <w:top w:val="none" w:sz="0" w:space="0" w:color="auto"/>
                    <w:left w:val="none" w:sz="0" w:space="0" w:color="auto"/>
                    <w:bottom w:val="none" w:sz="0" w:space="0" w:color="auto"/>
                    <w:right w:val="none" w:sz="0" w:space="0" w:color="auto"/>
                  </w:divBdr>
                </w:div>
              </w:divsChild>
            </w:div>
            <w:div w:id="1166627445">
              <w:marLeft w:val="0"/>
              <w:marRight w:val="0"/>
              <w:marTop w:val="0"/>
              <w:marBottom w:val="0"/>
              <w:divBdr>
                <w:top w:val="none" w:sz="0" w:space="0" w:color="auto"/>
                <w:left w:val="none" w:sz="0" w:space="0" w:color="auto"/>
                <w:bottom w:val="none" w:sz="0" w:space="0" w:color="auto"/>
                <w:right w:val="none" w:sz="0" w:space="0" w:color="auto"/>
              </w:divBdr>
              <w:divsChild>
                <w:div w:id="1225603591">
                  <w:marLeft w:val="600"/>
                  <w:marRight w:val="96"/>
                  <w:marTop w:val="0"/>
                  <w:marBottom w:val="0"/>
                  <w:divBdr>
                    <w:top w:val="none" w:sz="0" w:space="0" w:color="auto"/>
                    <w:left w:val="none" w:sz="0" w:space="0" w:color="auto"/>
                    <w:bottom w:val="none" w:sz="0" w:space="0" w:color="auto"/>
                    <w:right w:val="none" w:sz="0" w:space="0" w:color="auto"/>
                  </w:divBdr>
                </w:div>
              </w:divsChild>
            </w:div>
            <w:div w:id="1781559717">
              <w:marLeft w:val="0"/>
              <w:marRight w:val="0"/>
              <w:marTop w:val="0"/>
              <w:marBottom w:val="0"/>
              <w:divBdr>
                <w:top w:val="none" w:sz="0" w:space="0" w:color="auto"/>
                <w:left w:val="none" w:sz="0" w:space="0" w:color="auto"/>
                <w:bottom w:val="none" w:sz="0" w:space="0" w:color="auto"/>
                <w:right w:val="none" w:sz="0" w:space="0" w:color="auto"/>
              </w:divBdr>
              <w:divsChild>
                <w:div w:id="1671830446">
                  <w:marLeft w:val="600"/>
                  <w:marRight w:val="96"/>
                  <w:marTop w:val="0"/>
                  <w:marBottom w:val="0"/>
                  <w:divBdr>
                    <w:top w:val="none" w:sz="0" w:space="0" w:color="auto"/>
                    <w:left w:val="none" w:sz="0" w:space="0" w:color="auto"/>
                    <w:bottom w:val="none" w:sz="0" w:space="0" w:color="auto"/>
                    <w:right w:val="none" w:sz="0" w:space="0" w:color="auto"/>
                  </w:divBdr>
                </w:div>
              </w:divsChild>
            </w:div>
            <w:div w:id="777484752">
              <w:marLeft w:val="0"/>
              <w:marRight w:val="0"/>
              <w:marTop w:val="0"/>
              <w:marBottom w:val="0"/>
              <w:divBdr>
                <w:top w:val="none" w:sz="0" w:space="0" w:color="auto"/>
                <w:left w:val="none" w:sz="0" w:space="0" w:color="auto"/>
                <w:bottom w:val="none" w:sz="0" w:space="0" w:color="auto"/>
                <w:right w:val="none" w:sz="0" w:space="0" w:color="auto"/>
              </w:divBdr>
              <w:divsChild>
                <w:div w:id="1927957380">
                  <w:marLeft w:val="600"/>
                  <w:marRight w:val="96"/>
                  <w:marTop w:val="0"/>
                  <w:marBottom w:val="0"/>
                  <w:divBdr>
                    <w:top w:val="none" w:sz="0" w:space="0" w:color="auto"/>
                    <w:left w:val="none" w:sz="0" w:space="0" w:color="auto"/>
                    <w:bottom w:val="none" w:sz="0" w:space="0" w:color="auto"/>
                    <w:right w:val="none" w:sz="0" w:space="0" w:color="auto"/>
                  </w:divBdr>
                </w:div>
              </w:divsChild>
            </w:div>
            <w:div w:id="1022821226">
              <w:marLeft w:val="0"/>
              <w:marRight w:val="0"/>
              <w:marTop w:val="0"/>
              <w:marBottom w:val="0"/>
              <w:divBdr>
                <w:top w:val="none" w:sz="0" w:space="0" w:color="auto"/>
                <w:left w:val="none" w:sz="0" w:space="0" w:color="auto"/>
                <w:bottom w:val="none" w:sz="0" w:space="0" w:color="auto"/>
                <w:right w:val="none" w:sz="0" w:space="0" w:color="auto"/>
              </w:divBdr>
              <w:divsChild>
                <w:div w:id="1011644282">
                  <w:marLeft w:val="600"/>
                  <w:marRight w:val="96"/>
                  <w:marTop w:val="0"/>
                  <w:marBottom w:val="0"/>
                  <w:divBdr>
                    <w:top w:val="none" w:sz="0" w:space="0" w:color="auto"/>
                    <w:left w:val="none" w:sz="0" w:space="0" w:color="auto"/>
                    <w:bottom w:val="none" w:sz="0" w:space="0" w:color="auto"/>
                    <w:right w:val="none" w:sz="0" w:space="0" w:color="auto"/>
                  </w:divBdr>
                </w:div>
              </w:divsChild>
            </w:div>
            <w:div w:id="930820952">
              <w:marLeft w:val="0"/>
              <w:marRight w:val="0"/>
              <w:marTop w:val="0"/>
              <w:marBottom w:val="0"/>
              <w:divBdr>
                <w:top w:val="none" w:sz="0" w:space="0" w:color="auto"/>
                <w:left w:val="none" w:sz="0" w:space="0" w:color="auto"/>
                <w:bottom w:val="none" w:sz="0" w:space="0" w:color="auto"/>
                <w:right w:val="none" w:sz="0" w:space="0" w:color="auto"/>
              </w:divBdr>
              <w:divsChild>
                <w:div w:id="270473075">
                  <w:marLeft w:val="600"/>
                  <w:marRight w:val="96"/>
                  <w:marTop w:val="0"/>
                  <w:marBottom w:val="0"/>
                  <w:divBdr>
                    <w:top w:val="none" w:sz="0" w:space="0" w:color="auto"/>
                    <w:left w:val="none" w:sz="0" w:space="0" w:color="auto"/>
                    <w:bottom w:val="none" w:sz="0" w:space="0" w:color="auto"/>
                    <w:right w:val="none" w:sz="0" w:space="0" w:color="auto"/>
                  </w:divBdr>
                </w:div>
              </w:divsChild>
            </w:div>
            <w:div w:id="637078005">
              <w:marLeft w:val="0"/>
              <w:marRight w:val="0"/>
              <w:marTop w:val="0"/>
              <w:marBottom w:val="0"/>
              <w:divBdr>
                <w:top w:val="none" w:sz="0" w:space="0" w:color="auto"/>
                <w:left w:val="none" w:sz="0" w:space="0" w:color="auto"/>
                <w:bottom w:val="none" w:sz="0" w:space="0" w:color="auto"/>
                <w:right w:val="none" w:sz="0" w:space="0" w:color="auto"/>
              </w:divBdr>
              <w:divsChild>
                <w:div w:id="1295987953">
                  <w:marLeft w:val="600"/>
                  <w:marRight w:val="96"/>
                  <w:marTop w:val="0"/>
                  <w:marBottom w:val="0"/>
                  <w:divBdr>
                    <w:top w:val="none" w:sz="0" w:space="0" w:color="auto"/>
                    <w:left w:val="none" w:sz="0" w:space="0" w:color="auto"/>
                    <w:bottom w:val="none" w:sz="0" w:space="0" w:color="auto"/>
                    <w:right w:val="none" w:sz="0" w:space="0" w:color="auto"/>
                  </w:divBdr>
                </w:div>
              </w:divsChild>
            </w:div>
            <w:div w:id="1622610369">
              <w:marLeft w:val="0"/>
              <w:marRight w:val="0"/>
              <w:marTop w:val="0"/>
              <w:marBottom w:val="0"/>
              <w:divBdr>
                <w:top w:val="none" w:sz="0" w:space="0" w:color="auto"/>
                <w:left w:val="none" w:sz="0" w:space="0" w:color="auto"/>
                <w:bottom w:val="none" w:sz="0" w:space="0" w:color="auto"/>
                <w:right w:val="none" w:sz="0" w:space="0" w:color="auto"/>
              </w:divBdr>
              <w:divsChild>
                <w:div w:id="2071074086">
                  <w:marLeft w:val="600"/>
                  <w:marRight w:val="96"/>
                  <w:marTop w:val="0"/>
                  <w:marBottom w:val="0"/>
                  <w:divBdr>
                    <w:top w:val="none" w:sz="0" w:space="0" w:color="auto"/>
                    <w:left w:val="none" w:sz="0" w:space="0" w:color="auto"/>
                    <w:bottom w:val="none" w:sz="0" w:space="0" w:color="auto"/>
                    <w:right w:val="none" w:sz="0" w:space="0" w:color="auto"/>
                  </w:divBdr>
                </w:div>
              </w:divsChild>
            </w:div>
            <w:div w:id="1841117410">
              <w:marLeft w:val="0"/>
              <w:marRight w:val="0"/>
              <w:marTop w:val="0"/>
              <w:marBottom w:val="0"/>
              <w:divBdr>
                <w:top w:val="none" w:sz="0" w:space="0" w:color="auto"/>
                <w:left w:val="none" w:sz="0" w:space="0" w:color="auto"/>
                <w:bottom w:val="none" w:sz="0" w:space="0" w:color="auto"/>
                <w:right w:val="none" w:sz="0" w:space="0" w:color="auto"/>
              </w:divBdr>
              <w:divsChild>
                <w:div w:id="689456869">
                  <w:marLeft w:val="600"/>
                  <w:marRight w:val="96"/>
                  <w:marTop w:val="0"/>
                  <w:marBottom w:val="0"/>
                  <w:divBdr>
                    <w:top w:val="none" w:sz="0" w:space="0" w:color="auto"/>
                    <w:left w:val="none" w:sz="0" w:space="0" w:color="auto"/>
                    <w:bottom w:val="none" w:sz="0" w:space="0" w:color="auto"/>
                    <w:right w:val="none" w:sz="0" w:space="0" w:color="auto"/>
                  </w:divBdr>
                </w:div>
              </w:divsChild>
            </w:div>
            <w:div w:id="1765884346">
              <w:marLeft w:val="0"/>
              <w:marRight w:val="0"/>
              <w:marTop w:val="0"/>
              <w:marBottom w:val="0"/>
              <w:divBdr>
                <w:top w:val="none" w:sz="0" w:space="0" w:color="auto"/>
                <w:left w:val="none" w:sz="0" w:space="0" w:color="auto"/>
                <w:bottom w:val="none" w:sz="0" w:space="0" w:color="auto"/>
                <w:right w:val="none" w:sz="0" w:space="0" w:color="auto"/>
              </w:divBdr>
              <w:divsChild>
                <w:div w:id="1466317190">
                  <w:marLeft w:val="600"/>
                  <w:marRight w:val="96"/>
                  <w:marTop w:val="0"/>
                  <w:marBottom w:val="0"/>
                  <w:divBdr>
                    <w:top w:val="none" w:sz="0" w:space="0" w:color="auto"/>
                    <w:left w:val="none" w:sz="0" w:space="0" w:color="auto"/>
                    <w:bottom w:val="none" w:sz="0" w:space="0" w:color="auto"/>
                    <w:right w:val="none" w:sz="0" w:space="0" w:color="auto"/>
                  </w:divBdr>
                </w:div>
              </w:divsChild>
            </w:div>
            <w:div w:id="731732157">
              <w:marLeft w:val="0"/>
              <w:marRight w:val="0"/>
              <w:marTop w:val="0"/>
              <w:marBottom w:val="0"/>
              <w:divBdr>
                <w:top w:val="none" w:sz="0" w:space="0" w:color="auto"/>
                <w:left w:val="none" w:sz="0" w:space="0" w:color="auto"/>
                <w:bottom w:val="none" w:sz="0" w:space="0" w:color="auto"/>
                <w:right w:val="none" w:sz="0" w:space="0" w:color="auto"/>
              </w:divBdr>
              <w:divsChild>
                <w:div w:id="137654775">
                  <w:marLeft w:val="600"/>
                  <w:marRight w:val="96"/>
                  <w:marTop w:val="0"/>
                  <w:marBottom w:val="0"/>
                  <w:divBdr>
                    <w:top w:val="none" w:sz="0" w:space="0" w:color="auto"/>
                    <w:left w:val="none" w:sz="0" w:space="0" w:color="auto"/>
                    <w:bottom w:val="none" w:sz="0" w:space="0" w:color="auto"/>
                    <w:right w:val="none" w:sz="0" w:space="0" w:color="auto"/>
                  </w:divBdr>
                </w:div>
              </w:divsChild>
            </w:div>
            <w:div w:id="2019188240">
              <w:marLeft w:val="0"/>
              <w:marRight w:val="0"/>
              <w:marTop w:val="0"/>
              <w:marBottom w:val="0"/>
              <w:divBdr>
                <w:top w:val="none" w:sz="0" w:space="0" w:color="auto"/>
                <w:left w:val="none" w:sz="0" w:space="0" w:color="auto"/>
                <w:bottom w:val="none" w:sz="0" w:space="0" w:color="auto"/>
                <w:right w:val="none" w:sz="0" w:space="0" w:color="auto"/>
              </w:divBdr>
              <w:divsChild>
                <w:div w:id="1717198000">
                  <w:marLeft w:val="600"/>
                  <w:marRight w:val="96"/>
                  <w:marTop w:val="0"/>
                  <w:marBottom w:val="0"/>
                  <w:divBdr>
                    <w:top w:val="none" w:sz="0" w:space="0" w:color="auto"/>
                    <w:left w:val="none" w:sz="0" w:space="0" w:color="auto"/>
                    <w:bottom w:val="none" w:sz="0" w:space="0" w:color="auto"/>
                    <w:right w:val="none" w:sz="0" w:space="0" w:color="auto"/>
                  </w:divBdr>
                </w:div>
              </w:divsChild>
            </w:div>
            <w:div w:id="428621196">
              <w:marLeft w:val="0"/>
              <w:marRight w:val="0"/>
              <w:marTop w:val="0"/>
              <w:marBottom w:val="0"/>
              <w:divBdr>
                <w:top w:val="none" w:sz="0" w:space="0" w:color="auto"/>
                <w:left w:val="none" w:sz="0" w:space="0" w:color="auto"/>
                <w:bottom w:val="none" w:sz="0" w:space="0" w:color="auto"/>
                <w:right w:val="none" w:sz="0" w:space="0" w:color="auto"/>
              </w:divBdr>
              <w:divsChild>
                <w:div w:id="1041244530">
                  <w:marLeft w:val="600"/>
                  <w:marRight w:val="96"/>
                  <w:marTop w:val="0"/>
                  <w:marBottom w:val="0"/>
                  <w:divBdr>
                    <w:top w:val="none" w:sz="0" w:space="0" w:color="auto"/>
                    <w:left w:val="none" w:sz="0" w:space="0" w:color="auto"/>
                    <w:bottom w:val="none" w:sz="0" w:space="0" w:color="auto"/>
                    <w:right w:val="none" w:sz="0" w:space="0" w:color="auto"/>
                  </w:divBdr>
                </w:div>
              </w:divsChild>
            </w:div>
            <w:div w:id="538398483">
              <w:marLeft w:val="0"/>
              <w:marRight w:val="0"/>
              <w:marTop w:val="0"/>
              <w:marBottom w:val="0"/>
              <w:divBdr>
                <w:top w:val="none" w:sz="0" w:space="0" w:color="auto"/>
                <w:left w:val="none" w:sz="0" w:space="0" w:color="auto"/>
                <w:bottom w:val="none" w:sz="0" w:space="0" w:color="auto"/>
                <w:right w:val="none" w:sz="0" w:space="0" w:color="auto"/>
              </w:divBdr>
              <w:divsChild>
                <w:div w:id="1135561290">
                  <w:marLeft w:val="600"/>
                  <w:marRight w:val="96"/>
                  <w:marTop w:val="0"/>
                  <w:marBottom w:val="0"/>
                  <w:divBdr>
                    <w:top w:val="none" w:sz="0" w:space="0" w:color="auto"/>
                    <w:left w:val="none" w:sz="0" w:space="0" w:color="auto"/>
                    <w:bottom w:val="none" w:sz="0" w:space="0" w:color="auto"/>
                    <w:right w:val="none" w:sz="0" w:space="0" w:color="auto"/>
                  </w:divBdr>
                </w:div>
              </w:divsChild>
            </w:div>
            <w:div w:id="251859833">
              <w:marLeft w:val="0"/>
              <w:marRight w:val="0"/>
              <w:marTop w:val="0"/>
              <w:marBottom w:val="0"/>
              <w:divBdr>
                <w:top w:val="none" w:sz="0" w:space="0" w:color="auto"/>
                <w:left w:val="none" w:sz="0" w:space="0" w:color="auto"/>
                <w:bottom w:val="none" w:sz="0" w:space="0" w:color="auto"/>
                <w:right w:val="none" w:sz="0" w:space="0" w:color="auto"/>
              </w:divBdr>
              <w:divsChild>
                <w:div w:id="525221249">
                  <w:marLeft w:val="600"/>
                  <w:marRight w:val="96"/>
                  <w:marTop w:val="0"/>
                  <w:marBottom w:val="0"/>
                  <w:divBdr>
                    <w:top w:val="none" w:sz="0" w:space="0" w:color="auto"/>
                    <w:left w:val="none" w:sz="0" w:space="0" w:color="auto"/>
                    <w:bottom w:val="none" w:sz="0" w:space="0" w:color="auto"/>
                    <w:right w:val="none" w:sz="0" w:space="0" w:color="auto"/>
                  </w:divBdr>
                </w:div>
              </w:divsChild>
            </w:div>
            <w:div w:id="1327901324">
              <w:marLeft w:val="0"/>
              <w:marRight w:val="0"/>
              <w:marTop w:val="0"/>
              <w:marBottom w:val="0"/>
              <w:divBdr>
                <w:top w:val="none" w:sz="0" w:space="0" w:color="auto"/>
                <w:left w:val="none" w:sz="0" w:space="0" w:color="auto"/>
                <w:bottom w:val="none" w:sz="0" w:space="0" w:color="auto"/>
                <w:right w:val="none" w:sz="0" w:space="0" w:color="auto"/>
              </w:divBdr>
              <w:divsChild>
                <w:div w:id="402148746">
                  <w:marLeft w:val="600"/>
                  <w:marRight w:val="96"/>
                  <w:marTop w:val="0"/>
                  <w:marBottom w:val="0"/>
                  <w:divBdr>
                    <w:top w:val="none" w:sz="0" w:space="0" w:color="auto"/>
                    <w:left w:val="none" w:sz="0" w:space="0" w:color="auto"/>
                    <w:bottom w:val="none" w:sz="0" w:space="0" w:color="auto"/>
                    <w:right w:val="none" w:sz="0" w:space="0" w:color="auto"/>
                  </w:divBdr>
                </w:div>
              </w:divsChild>
            </w:div>
            <w:div w:id="1964143937">
              <w:marLeft w:val="0"/>
              <w:marRight w:val="0"/>
              <w:marTop w:val="0"/>
              <w:marBottom w:val="0"/>
              <w:divBdr>
                <w:top w:val="none" w:sz="0" w:space="0" w:color="auto"/>
                <w:left w:val="none" w:sz="0" w:space="0" w:color="auto"/>
                <w:bottom w:val="none" w:sz="0" w:space="0" w:color="auto"/>
                <w:right w:val="none" w:sz="0" w:space="0" w:color="auto"/>
              </w:divBdr>
              <w:divsChild>
                <w:div w:id="1547990688">
                  <w:marLeft w:val="600"/>
                  <w:marRight w:val="96"/>
                  <w:marTop w:val="0"/>
                  <w:marBottom w:val="0"/>
                  <w:divBdr>
                    <w:top w:val="none" w:sz="0" w:space="0" w:color="auto"/>
                    <w:left w:val="none" w:sz="0" w:space="0" w:color="auto"/>
                    <w:bottom w:val="none" w:sz="0" w:space="0" w:color="auto"/>
                    <w:right w:val="none" w:sz="0" w:space="0" w:color="auto"/>
                  </w:divBdr>
                </w:div>
              </w:divsChild>
            </w:div>
            <w:div w:id="1032731446">
              <w:marLeft w:val="0"/>
              <w:marRight w:val="0"/>
              <w:marTop w:val="0"/>
              <w:marBottom w:val="0"/>
              <w:divBdr>
                <w:top w:val="none" w:sz="0" w:space="0" w:color="auto"/>
                <w:left w:val="none" w:sz="0" w:space="0" w:color="auto"/>
                <w:bottom w:val="none" w:sz="0" w:space="0" w:color="auto"/>
                <w:right w:val="none" w:sz="0" w:space="0" w:color="auto"/>
              </w:divBdr>
              <w:divsChild>
                <w:div w:id="1675377159">
                  <w:marLeft w:val="600"/>
                  <w:marRight w:val="96"/>
                  <w:marTop w:val="0"/>
                  <w:marBottom w:val="0"/>
                  <w:divBdr>
                    <w:top w:val="none" w:sz="0" w:space="0" w:color="auto"/>
                    <w:left w:val="none" w:sz="0" w:space="0" w:color="auto"/>
                    <w:bottom w:val="none" w:sz="0" w:space="0" w:color="auto"/>
                    <w:right w:val="none" w:sz="0" w:space="0" w:color="auto"/>
                  </w:divBdr>
                </w:div>
              </w:divsChild>
            </w:div>
            <w:div w:id="601567944">
              <w:marLeft w:val="0"/>
              <w:marRight w:val="0"/>
              <w:marTop w:val="0"/>
              <w:marBottom w:val="0"/>
              <w:divBdr>
                <w:top w:val="none" w:sz="0" w:space="0" w:color="auto"/>
                <w:left w:val="none" w:sz="0" w:space="0" w:color="auto"/>
                <w:bottom w:val="none" w:sz="0" w:space="0" w:color="auto"/>
                <w:right w:val="none" w:sz="0" w:space="0" w:color="auto"/>
              </w:divBdr>
              <w:divsChild>
                <w:div w:id="525096863">
                  <w:marLeft w:val="600"/>
                  <w:marRight w:val="96"/>
                  <w:marTop w:val="0"/>
                  <w:marBottom w:val="0"/>
                  <w:divBdr>
                    <w:top w:val="none" w:sz="0" w:space="0" w:color="auto"/>
                    <w:left w:val="none" w:sz="0" w:space="0" w:color="auto"/>
                    <w:bottom w:val="none" w:sz="0" w:space="0" w:color="auto"/>
                    <w:right w:val="none" w:sz="0" w:space="0" w:color="auto"/>
                  </w:divBdr>
                </w:div>
              </w:divsChild>
            </w:div>
            <w:div w:id="666831442">
              <w:marLeft w:val="0"/>
              <w:marRight w:val="0"/>
              <w:marTop w:val="0"/>
              <w:marBottom w:val="0"/>
              <w:divBdr>
                <w:top w:val="none" w:sz="0" w:space="0" w:color="auto"/>
                <w:left w:val="none" w:sz="0" w:space="0" w:color="auto"/>
                <w:bottom w:val="none" w:sz="0" w:space="0" w:color="auto"/>
                <w:right w:val="none" w:sz="0" w:space="0" w:color="auto"/>
              </w:divBdr>
              <w:divsChild>
                <w:div w:id="935140632">
                  <w:marLeft w:val="600"/>
                  <w:marRight w:val="96"/>
                  <w:marTop w:val="0"/>
                  <w:marBottom w:val="0"/>
                  <w:divBdr>
                    <w:top w:val="none" w:sz="0" w:space="0" w:color="auto"/>
                    <w:left w:val="none" w:sz="0" w:space="0" w:color="auto"/>
                    <w:bottom w:val="none" w:sz="0" w:space="0" w:color="auto"/>
                    <w:right w:val="none" w:sz="0" w:space="0" w:color="auto"/>
                  </w:divBdr>
                </w:div>
              </w:divsChild>
            </w:div>
            <w:div w:id="1727989726">
              <w:marLeft w:val="0"/>
              <w:marRight w:val="0"/>
              <w:marTop w:val="0"/>
              <w:marBottom w:val="0"/>
              <w:divBdr>
                <w:top w:val="none" w:sz="0" w:space="0" w:color="auto"/>
                <w:left w:val="none" w:sz="0" w:space="0" w:color="auto"/>
                <w:bottom w:val="none" w:sz="0" w:space="0" w:color="auto"/>
                <w:right w:val="none" w:sz="0" w:space="0" w:color="auto"/>
              </w:divBdr>
              <w:divsChild>
                <w:div w:id="40909080">
                  <w:marLeft w:val="600"/>
                  <w:marRight w:val="96"/>
                  <w:marTop w:val="0"/>
                  <w:marBottom w:val="0"/>
                  <w:divBdr>
                    <w:top w:val="none" w:sz="0" w:space="0" w:color="auto"/>
                    <w:left w:val="none" w:sz="0" w:space="0" w:color="auto"/>
                    <w:bottom w:val="none" w:sz="0" w:space="0" w:color="auto"/>
                    <w:right w:val="none" w:sz="0" w:space="0" w:color="auto"/>
                  </w:divBdr>
                </w:div>
              </w:divsChild>
            </w:div>
            <w:div w:id="1408073691">
              <w:marLeft w:val="0"/>
              <w:marRight w:val="0"/>
              <w:marTop w:val="0"/>
              <w:marBottom w:val="0"/>
              <w:divBdr>
                <w:top w:val="none" w:sz="0" w:space="0" w:color="auto"/>
                <w:left w:val="none" w:sz="0" w:space="0" w:color="auto"/>
                <w:bottom w:val="none" w:sz="0" w:space="0" w:color="auto"/>
                <w:right w:val="none" w:sz="0" w:space="0" w:color="auto"/>
              </w:divBdr>
              <w:divsChild>
                <w:div w:id="1546721898">
                  <w:marLeft w:val="600"/>
                  <w:marRight w:val="96"/>
                  <w:marTop w:val="0"/>
                  <w:marBottom w:val="0"/>
                  <w:divBdr>
                    <w:top w:val="none" w:sz="0" w:space="0" w:color="auto"/>
                    <w:left w:val="none" w:sz="0" w:space="0" w:color="auto"/>
                    <w:bottom w:val="none" w:sz="0" w:space="0" w:color="auto"/>
                    <w:right w:val="none" w:sz="0" w:space="0" w:color="auto"/>
                  </w:divBdr>
                </w:div>
              </w:divsChild>
            </w:div>
            <w:div w:id="1725253583">
              <w:marLeft w:val="0"/>
              <w:marRight w:val="0"/>
              <w:marTop w:val="0"/>
              <w:marBottom w:val="0"/>
              <w:divBdr>
                <w:top w:val="none" w:sz="0" w:space="0" w:color="auto"/>
                <w:left w:val="none" w:sz="0" w:space="0" w:color="auto"/>
                <w:bottom w:val="none" w:sz="0" w:space="0" w:color="auto"/>
                <w:right w:val="none" w:sz="0" w:space="0" w:color="auto"/>
              </w:divBdr>
              <w:divsChild>
                <w:div w:id="556210497">
                  <w:marLeft w:val="600"/>
                  <w:marRight w:val="96"/>
                  <w:marTop w:val="0"/>
                  <w:marBottom w:val="0"/>
                  <w:divBdr>
                    <w:top w:val="none" w:sz="0" w:space="0" w:color="auto"/>
                    <w:left w:val="none" w:sz="0" w:space="0" w:color="auto"/>
                    <w:bottom w:val="none" w:sz="0" w:space="0" w:color="auto"/>
                    <w:right w:val="none" w:sz="0" w:space="0" w:color="auto"/>
                  </w:divBdr>
                </w:div>
              </w:divsChild>
            </w:div>
            <w:div w:id="1628243122">
              <w:marLeft w:val="0"/>
              <w:marRight w:val="0"/>
              <w:marTop w:val="0"/>
              <w:marBottom w:val="0"/>
              <w:divBdr>
                <w:top w:val="none" w:sz="0" w:space="0" w:color="auto"/>
                <w:left w:val="none" w:sz="0" w:space="0" w:color="auto"/>
                <w:bottom w:val="none" w:sz="0" w:space="0" w:color="auto"/>
                <w:right w:val="none" w:sz="0" w:space="0" w:color="auto"/>
              </w:divBdr>
              <w:divsChild>
                <w:div w:id="1601177706">
                  <w:marLeft w:val="600"/>
                  <w:marRight w:val="96"/>
                  <w:marTop w:val="0"/>
                  <w:marBottom w:val="0"/>
                  <w:divBdr>
                    <w:top w:val="none" w:sz="0" w:space="0" w:color="auto"/>
                    <w:left w:val="none" w:sz="0" w:space="0" w:color="auto"/>
                    <w:bottom w:val="none" w:sz="0" w:space="0" w:color="auto"/>
                    <w:right w:val="none" w:sz="0" w:space="0" w:color="auto"/>
                  </w:divBdr>
                </w:div>
              </w:divsChild>
            </w:div>
            <w:div w:id="956451430">
              <w:marLeft w:val="0"/>
              <w:marRight w:val="0"/>
              <w:marTop w:val="0"/>
              <w:marBottom w:val="0"/>
              <w:divBdr>
                <w:top w:val="none" w:sz="0" w:space="0" w:color="auto"/>
                <w:left w:val="none" w:sz="0" w:space="0" w:color="auto"/>
                <w:bottom w:val="none" w:sz="0" w:space="0" w:color="auto"/>
                <w:right w:val="none" w:sz="0" w:space="0" w:color="auto"/>
              </w:divBdr>
              <w:divsChild>
                <w:div w:id="957104094">
                  <w:marLeft w:val="600"/>
                  <w:marRight w:val="96"/>
                  <w:marTop w:val="0"/>
                  <w:marBottom w:val="0"/>
                  <w:divBdr>
                    <w:top w:val="none" w:sz="0" w:space="0" w:color="auto"/>
                    <w:left w:val="none" w:sz="0" w:space="0" w:color="auto"/>
                    <w:bottom w:val="none" w:sz="0" w:space="0" w:color="auto"/>
                    <w:right w:val="none" w:sz="0" w:space="0" w:color="auto"/>
                  </w:divBdr>
                </w:div>
              </w:divsChild>
            </w:div>
            <w:div w:id="686447409">
              <w:marLeft w:val="0"/>
              <w:marRight w:val="0"/>
              <w:marTop w:val="0"/>
              <w:marBottom w:val="0"/>
              <w:divBdr>
                <w:top w:val="none" w:sz="0" w:space="0" w:color="auto"/>
                <w:left w:val="none" w:sz="0" w:space="0" w:color="auto"/>
                <w:bottom w:val="none" w:sz="0" w:space="0" w:color="auto"/>
                <w:right w:val="none" w:sz="0" w:space="0" w:color="auto"/>
              </w:divBdr>
              <w:divsChild>
                <w:div w:id="1420516910">
                  <w:marLeft w:val="600"/>
                  <w:marRight w:val="96"/>
                  <w:marTop w:val="0"/>
                  <w:marBottom w:val="0"/>
                  <w:divBdr>
                    <w:top w:val="none" w:sz="0" w:space="0" w:color="auto"/>
                    <w:left w:val="none" w:sz="0" w:space="0" w:color="auto"/>
                    <w:bottom w:val="none" w:sz="0" w:space="0" w:color="auto"/>
                    <w:right w:val="none" w:sz="0" w:space="0" w:color="auto"/>
                  </w:divBdr>
                </w:div>
              </w:divsChild>
            </w:div>
            <w:div w:id="886181588">
              <w:marLeft w:val="0"/>
              <w:marRight w:val="0"/>
              <w:marTop w:val="0"/>
              <w:marBottom w:val="0"/>
              <w:divBdr>
                <w:top w:val="none" w:sz="0" w:space="0" w:color="auto"/>
                <w:left w:val="none" w:sz="0" w:space="0" w:color="auto"/>
                <w:bottom w:val="none" w:sz="0" w:space="0" w:color="auto"/>
                <w:right w:val="none" w:sz="0" w:space="0" w:color="auto"/>
              </w:divBdr>
              <w:divsChild>
                <w:div w:id="94791191">
                  <w:marLeft w:val="600"/>
                  <w:marRight w:val="96"/>
                  <w:marTop w:val="0"/>
                  <w:marBottom w:val="0"/>
                  <w:divBdr>
                    <w:top w:val="none" w:sz="0" w:space="0" w:color="auto"/>
                    <w:left w:val="none" w:sz="0" w:space="0" w:color="auto"/>
                    <w:bottom w:val="none" w:sz="0" w:space="0" w:color="auto"/>
                    <w:right w:val="none" w:sz="0" w:space="0" w:color="auto"/>
                  </w:divBdr>
                </w:div>
              </w:divsChild>
            </w:div>
            <w:div w:id="51849411">
              <w:marLeft w:val="0"/>
              <w:marRight w:val="0"/>
              <w:marTop w:val="0"/>
              <w:marBottom w:val="0"/>
              <w:divBdr>
                <w:top w:val="none" w:sz="0" w:space="0" w:color="auto"/>
                <w:left w:val="none" w:sz="0" w:space="0" w:color="auto"/>
                <w:bottom w:val="none" w:sz="0" w:space="0" w:color="auto"/>
                <w:right w:val="none" w:sz="0" w:space="0" w:color="auto"/>
              </w:divBdr>
              <w:divsChild>
                <w:div w:id="1887833562">
                  <w:marLeft w:val="600"/>
                  <w:marRight w:val="96"/>
                  <w:marTop w:val="0"/>
                  <w:marBottom w:val="0"/>
                  <w:divBdr>
                    <w:top w:val="none" w:sz="0" w:space="0" w:color="auto"/>
                    <w:left w:val="none" w:sz="0" w:space="0" w:color="auto"/>
                    <w:bottom w:val="none" w:sz="0" w:space="0" w:color="auto"/>
                    <w:right w:val="none" w:sz="0" w:space="0" w:color="auto"/>
                  </w:divBdr>
                </w:div>
              </w:divsChild>
            </w:div>
            <w:div w:id="860358560">
              <w:marLeft w:val="0"/>
              <w:marRight w:val="0"/>
              <w:marTop w:val="0"/>
              <w:marBottom w:val="0"/>
              <w:divBdr>
                <w:top w:val="none" w:sz="0" w:space="0" w:color="auto"/>
                <w:left w:val="none" w:sz="0" w:space="0" w:color="auto"/>
                <w:bottom w:val="none" w:sz="0" w:space="0" w:color="auto"/>
                <w:right w:val="none" w:sz="0" w:space="0" w:color="auto"/>
              </w:divBdr>
              <w:divsChild>
                <w:div w:id="1565725945">
                  <w:marLeft w:val="600"/>
                  <w:marRight w:val="96"/>
                  <w:marTop w:val="0"/>
                  <w:marBottom w:val="0"/>
                  <w:divBdr>
                    <w:top w:val="none" w:sz="0" w:space="0" w:color="auto"/>
                    <w:left w:val="none" w:sz="0" w:space="0" w:color="auto"/>
                    <w:bottom w:val="none" w:sz="0" w:space="0" w:color="auto"/>
                    <w:right w:val="none" w:sz="0" w:space="0" w:color="auto"/>
                  </w:divBdr>
                </w:div>
              </w:divsChild>
            </w:div>
            <w:div w:id="1762525544">
              <w:marLeft w:val="0"/>
              <w:marRight w:val="0"/>
              <w:marTop w:val="0"/>
              <w:marBottom w:val="0"/>
              <w:divBdr>
                <w:top w:val="none" w:sz="0" w:space="0" w:color="auto"/>
                <w:left w:val="none" w:sz="0" w:space="0" w:color="auto"/>
                <w:bottom w:val="none" w:sz="0" w:space="0" w:color="auto"/>
                <w:right w:val="none" w:sz="0" w:space="0" w:color="auto"/>
              </w:divBdr>
              <w:divsChild>
                <w:div w:id="342099661">
                  <w:marLeft w:val="600"/>
                  <w:marRight w:val="96"/>
                  <w:marTop w:val="0"/>
                  <w:marBottom w:val="0"/>
                  <w:divBdr>
                    <w:top w:val="none" w:sz="0" w:space="0" w:color="auto"/>
                    <w:left w:val="none" w:sz="0" w:space="0" w:color="auto"/>
                    <w:bottom w:val="none" w:sz="0" w:space="0" w:color="auto"/>
                    <w:right w:val="none" w:sz="0" w:space="0" w:color="auto"/>
                  </w:divBdr>
                </w:div>
              </w:divsChild>
            </w:div>
            <w:div w:id="1024599082">
              <w:marLeft w:val="0"/>
              <w:marRight w:val="0"/>
              <w:marTop w:val="0"/>
              <w:marBottom w:val="0"/>
              <w:divBdr>
                <w:top w:val="none" w:sz="0" w:space="0" w:color="auto"/>
                <w:left w:val="none" w:sz="0" w:space="0" w:color="auto"/>
                <w:bottom w:val="none" w:sz="0" w:space="0" w:color="auto"/>
                <w:right w:val="none" w:sz="0" w:space="0" w:color="auto"/>
              </w:divBdr>
              <w:divsChild>
                <w:div w:id="2096854900">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_activity xmlns="b4d5961f-51fc-40e4-8c0e-a5df581ac419" xsi:nil="true"/>
    <Record xmlns="4ffa91fb-a0ff-4ac5-b2db-65c790d184a4">Shared</Record>
    <_ip_UnifiedCompliancePolicyProperties xmlns="http://schemas.microsoft.com/sharepoint/v3" xsi:nil="true"/>
    <Rights xmlns="4ffa91fb-a0ff-4ac5-b2db-65c790d184a4" xsi:nil="true"/>
    <Records_x0020_Date xmlns="79865239-9330-45ee-ad42-61f41af29d02" xsi:nil="true"/>
    <Document_x0020_Creation_x0020_Date xmlns="4ffa91fb-a0ff-4ac5-b2db-65c790d184a4">2024-01-16T14:10:41+00:00</Document_x0020_Creation_x0020_Date>
    <EPA_x0020_Office xmlns="4ffa91fb-a0ff-4ac5-b2db-65c790d184a4" xsi:nil="true"/>
    <Records_x0020_Status xmlns="79865239-9330-45ee-ad42-61f41af29d02">Pending</Records_x0020_Status>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E8B7DB71682B844900557AEEBC67BB8" ma:contentTypeVersion="23" ma:contentTypeDescription="Create a new document." ma:contentTypeScope="" ma:versionID="b916530beeb92670a521f535803fd023">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b4d5961f-51fc-40e4-8c0e-a5df581ac419" xmlns:ns7="79865239-9330-45ee-ad42-61f41af29d02" targetNamespace="http://schemas.microsoft.com/office/2006/metadata/properties" ma:root="true" ma:fieldsID="a52fc3d39475285ad21158b3a00c5b16" ns1:_="" ns3:_="" ns4:_="" ns5:_="" ns6:_="" ns7:_="">
    <xsd:import namespace="http://schemas.microsoft.com/sharepoint/v3"/>
    <xsd:import namespace="4ffa91fb-a0ff-4ac5-b2db-65c790d184a4"/>
    <xsd:import namespace="http://schemas.microsoft.com/sharepoint.v3"/>
    <xsd:import namespace="http://schemas.microsoft.com/sharepoint/v3/fields"/>
    <xsd:import namespace="b4d5961f-51fc-40e4-8c0e-a5df581ac419"/>
    <xsd:import namespace="79865239-9330-45ee-ad42-61f41af29d02"/>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MediaServiceMetadata" minOccurs="0"/>
                <xsd:element ref="ns6:MediaServiceFastMetadata" minOccurs="0"/>
                <xsd:element ref="ns7:SharedWithUsers" minOccurs="0"/>
                <xsd:element ref="ns7:SharedWithDetails" minOccurs="0"/>
                <xsd:element ref="ns7:SharingHintHash" minOccurs="0"/>
                <xsd:element ref="ns6:MediaServiceAutoTags" minOccurs="0"/>
                <xsd:element ref="ns6:MediaServiceDateTaken" minOccurs="0"/>
                <xsd:element ref="ns6:MediaServiceOCR" minOccurs="0"/>
                <xsd:element ref="ns7:Records_x0020_Status" minOccurs="0"/>
                <xsd:element ref="ns7:Records_x0020_Date" minOccurs="0"/>
                <xsd:element ref="ns6:MediaServiceGenerationTime" minOccurs="0"/>
                <xsd:element ref="ns6:MediaServiceEventHashCode" minOccurs="0"/>
                <xsd:element ref="ns6:MediaServiceAutoKeyPoints" minOccurs="0"/>
                <xsd:element ref="ns6:MediaServiceKeyPoints" minOccurs="0"/>
                <xsd:element ref="ns6:MediaServiceLocation" minOccurs="0"/>
                <xsd:element ref="ns6:MediaLengthInSeconds" minOccurs="0"/>
                <xsd:element ref="ns1:_ip_UnifiedCompliancePolicyProperties" minOccurs="0"/>
                <xsd:element ref="ns1:_ip_UnifiedCompliancePolicyUIAction" minOccurs="0"/>
                <xsd:element ref="ns6:_activity" minOccurs="0"/>
                <xsd:element ref="ns6:MediaServiceObjectDetectorVersions" minOccurs="0"/>
                <xsd:element ref="ns6: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44" nillable="true" ma:displayName="Unified Compliance Policy Properties" ma:hidden="true" ma:internalName="_ip_UnifiedCompliancePolicyProperties">
      <xsd:simpleType>
        <xsd:restriction base="dms:Note"/>
      </xsd:simpleType>
    </xsd:element>
    <xsd:element name="_ip_UnifiedCompliancePolicyUIAction" ma:index="4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3837a1aa-ba37-4bbe-9d7d-ea4a54816754}" ma:internalName="TaxCatchAllLabel" ma:readOnly="true" ma:showField="CatchAllDataLabel" ma:web="79865239-9330-45ee-ad42-61f41af29d02">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3837a1aa-ba37-4bbe-9d7d-ea4a54816754}" ma:internalName="TaxCatchAll" ma:showField="CatchAllData" ma:web="79865239-9330-45ee-ad42-61f41af29d0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d5961f-51fc-40e4-8c0e-a5df581ac419"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element name="MediaLengthInSeconds" ma:index="43" nillable="true" ma:displayName="MediaLengthInSeconds" ma:hidden="true" ma:internalName="MediaLengthInSeconds" ma:readOnly="true">
      <xsd:simpleType>
        <xsd:restriction base="dms:Unknown"/>
      </xsd:simpleType>
    </xsd:element>
    <xsd:element name="_activity" ma:index="46" nillable="true" ma:displayName="_activity" ma:hidden="true" ma:internalName="_activity">
      <xsd:simpleType>
        <xsd:restriction base="dms:Note"/>
      </xsd:simpleType>
    </xsd:element>
    <xsd:element name="MediaServiceObjectDetectorVersions" ma:index="47" nillable="true" ma:displayName="MediaServiceObjectDetectorVersions" ma:description="" ma:hidden="true" ma:indexed="true" ma:internalName="MediaServiceObjectDetectorVersions" ma:readOnly="true">
      <xsd:simpleType>
        <xsd:restriction base="dms:Text"/>
      </xsd:simpleType>
    </xsd:element>
    <xsd:element name="MediaServiceSystemTags" ma:index="48"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865239-9330-45ee-ad42-61f41af29d02"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element name="Records_x0020_Status" ma:index="36" nillable="true" ma:displayName="Records Status" ma:default="Pending" ma:internalName="Records_x0020_Status">
      <xsd:simpleType>
        <xsd:restriction base="dms:Text"/>
      </xsd:simpleType>
    </xsd:element>
    <xsd:element name="Records_x0020_Date" ma:index="37" nillable="true" ma:displayName="Records Date" ma:hidden="true" ma:internalName="Records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9f62856-1543-49d4-a736-4569d363f533"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D0BDB1-6648-49DB-AF56-98BD7258D773}">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b4d5961f-51fc-40e4-8c0e-a5df581ac419"/>
    <ds:schemaRef ds:uri="79865239-9330-45ee-ad42-61f41af29d02"/>
    <ds:schemaRef ds:uri="http://schemas.microsoft.com/sharepoint.v3"/>
  </ds:schemaRefs>
</ds:datastoreItem>
</file>

<file path=customXml/itemProps2.xml><?xml version="1.0" encoding="utf-8"?>
<ds:datastoreItem xmlns:ds="http://schemas.openxmlformats.org/officeDocument/2006/customXml" ds:itemID="{AA40AF23-F697-4F23-87FD-AAC1A0EFABF7}">
  <ds:schemaRefs>
    <ds:schemaRef ds:uri="http://schemas.openxmlformats.org/officeDocument/2006/bibliography"/>
  </ds:schemaRefs>
</ds:datastoreItem>
</file>

<file path=customXml/itemProps3.xml><?xml version="1.0" encoding="utf-8"?>
<ds:datastoreItem xmlns:ds="http://schemas.openxmlformats.org/officeDocument/2006/customXml" ds:itemID="{6DC04DBA-8AD1-48D4-8D44-2186B8F5A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b4d5961f-51fc-40e4-8c0e-a5df581ac419"/>
    <ds:schemaRef ds:uri="79865239-9330-45ee-ad42-61f41af29d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3BF5D4-18BE-45A3-84CF-D01F3DE7B7E6}">
  <ds:schemaRefs>
    <ds:schemaRef ds:uri="Microsoft.SharePoint.Taxonomy.ContentTypeSync"/>
  </ds:schemaRefs>
</ds:datastoreItem>
</file>

<file path=customXml/itemProps5.xml><?xml version="1.0" encoding="utf-8"?>
<ds:datastoreItem xmlns:ds="http://schemas.openxmlformats.org/officeDocument/2006/customXml" ds:itemID="{E490A306-2F66-44D2-A50A-1EF3502008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3408</TotalTime>
  <Pages>29</Pages>
  <Words>16162</Words>
  <Characters>92125</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Rice, Byron</dc:creator>
  <cp:keywords/>
  <dc:description/>
  <cp:lastModifiedBy>Rice, Byron</cp:lastModifiedBy>
  <cp:revision>348</cp:revision>
  <cp:lastPrinted>2024-04-29T12:57:00Z</cp:lastPrinted>
  <dcterms:created xsi:type="dcterms:W3CDTF">2024-04-15T18:38:00Z</dcterms:created>
  <dcterms:modified xsi:type="dcterms:W3CDTF">2024-05-09T20:54:00Z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0x0101006E8B7DB71682B844900557AEEBC67BB8</vt:lpwstr>
  </property>
</Properties>
</file>